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119" w:rsidRDefault="00136119" w:rsidP="00136119">
      <w:pPr>
        <w:jc w:val="center"/>
        <w:rPr>
          <w:rFonts w:ascii="Arial" w:hAnsi="Arial" w:cs="Arial"/>
          <w:b/>
          <w:sz w:val="20"/>
          <w:szCs w:val="20"/>
        </w:rPr>
      </w:pPr>
      <w:r>
        <w:rPr>
          <w:rFonts w:ascii="Arial" w:hAnsi="Arial" w:cs="Arial"/>
          <w:b/>
          <w:sz w:val="20"/>
          <w:szCs w:val="20"/>
        </w:rPr>
        <w:t>Minutes of the Regular</w:t>
      </w:r>
    </w:p>
    <w:p w:rsidR="00136119" w:rsidRDefault="00136119" w:rsidP="00136119">
      <w:pPr>
        <w:jc w:val="center"/>
        <w:rPr>
          <w:rFonts w:ascii="Arial" w:hAnsi="Arial" w:cs="Arial"/>
          <w:b/>
          <w:sz w:val="20"/>
          <w:szCs w:val="20"/>
        </w:rPr>
      </w:pPr>
      <w:r>
        <w:rPr>
          <w:rFonts w:ascii="Arial" w:hAnsi="Arial" w:cs="Arial"/>
          <w:b/>
          <w:sz w:val="20"/>
          <w:szCs w:val="20"/>
        </w:rPr>
        <w:t>Meeting of the 2015 Council of the</w:t>
      </w:r>
    </w:p>
    <w:p w:rsidR="00136119" w:rsidRDefault="00136119" w:rsidP="00136119">
      <w:pPr>
        <w:jc w:val="center"/>
        <w:rPr>
          <w:rFonts w:ascii="Arial" w:hAnsi="Arial" w:cs="Arial"/>
          <w:b/>
          <w:sz w:val="20"/>
          <w:szCs w:val="20"/>
        </w:rPr>
      </w:pPr>
      <w:r>
        <w:rPr>
          <w:rFonts w:ascii="Arial" w:hAnsi="Arial" w:cs="Arial"/>
          <w:b/>
          <w:sz w:val="20"/>
          <w:szCs w:val="20"/>
        </w:rPr>
        <w:t>City of Linden, held Tuesday</w:t>
      </w:r>
    </w:p>
    <w:p w:rsidR="00136119" w:rsidRDefault="00B33719" w:rsidP="00136119">
      <w:pPr>
        <w:jc w:val="center"/>
        <w:rPr>
          <w:rFonts w:ascii="Arial" w:hAnsi="Arial" w:cs="Arial"/>
          <w:sz w:val="20"/>
          <w:szCs w:val="20"/>
        </w:rPr>
      </w:pPr>
      <w:r>
        <w:rPr>
          <w:rFonts w:ascii="Arial" w:hAnsi="Arial" w:cs="Arial"/>
          <w:b/>
          <w:sz w:val="20"/>
          <w:szCs w:val="20"/>
        </w:rPr>
        <w:t>September 15</w:t>
      </w:r>
      <w:r w:rsidR="00136119">
        <w:rPr>
          <w:rFonts w:ascii="Arial" w:hAnsi="Arial" w:cs="Arial"/>
          <w:b/>
          <w:sz w:val="20"/>
          <w:szCs w:val="20"/>
        </w:rPr>
        <w:t>, 2015</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 xml:space="preserve">The regular meeting of the 2015 Council of the City of Linden, was held in the Council Chambers in the City Hall on Tuesday, </w:t>
      </w:r>
      <w:r w:rsidR="00B33719">
        <w:rPr>
          <w:rFonts w:ascii="Arial" w:hAnsi="Arial" w:cs="Arial"/>
          <w:sz w:val="20"/>
          <w:szCs w:val="20"/>
        </w:rPr>
        <w:t>September 15</w:t>
      </w:r>
      <w:r>
        <w:rPr>
          <w:rFonts w:ascii="Arial" w:hAnsi="Arial" w:cs="Arial"/>
          <w:sz w:val="20"/>
          <w:szCs w:val="20"/>
        </w:rPr>
        <w:t>, 2015</w:t>
      </w:r>
      <w:r w:rsidR="00DF19E5">
        <w:rPr>
          <w:rFonts w:ascii="Arial" w:hAnsi="Arial" w:cs="Arial"/>
          <w:sz w:val="20"/>
          <w:szCs w:val="20"/>
        </w:rPr>
        <w:t>, 2015 at  7:06</w:t>
      </w:r>
      <w:r w:rsidR="00CD4886">
        <w:rPr>
          <w:rFonts w:ascii="Arial" w:hAnsi="Arial" w:cs="Arial"/>
          <w:sz w:val="20"/>
          <w:szCs w:val="20"/>
        </w:rPr>
        <w:t xml:space="preserve"> </w:t>
      </w:r>
      <w:r>
        <w:rPr>
          <w:rFonts w:ascii="Arial" w:hAnsi="Arial" w:cs="Arial"/>
          <w:sz w:val="20"/>
          <w:szCs w:val="20"/>
        </w:rPr>
        <w:t>pm., prevailing time.</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136119" w:rsidRDefault="00136119" w:rsidP="00136119">
      <w:pPr>
        <w:rPr>
          <w:rFonts w:ascii="Arial" w:hAnsi="Arial" w:cs="Arial"/>
          <w:sz w:val="20"/>
          <w:szCs w:val="20"/>
        </w:rPr>
      </w:pPr>
    </w:p>
    <w:p w:rsidR="00DF19E5" w:rsidRDefault="00DF19E5" w:rsidP="00DF19E5">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 xml:space="preserve">Council President Alvarez asked all to place their cell phones on vibrate, and if they must take a call to please leave the room to do so. </w:t>
      </w:r>
    </w:p>
    <w:p w:rsidR="00136119" w:rsidRDefault="00136119" w:rsidP="00136119">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136119" w:rsidRDefault="00136119" w:rsidP="00136119">
      <w:pPr>
        <w:rPr>
          <w:rFonts w:ascii="Arial" w:hAnsi="Arial" w:cs="Arial"/>
          <w:bCs/>
          <w:sz w:val="20"/>
          <w:szCs w:val="20"/>
        </w:rPr>
      </w:pPr>
      <w:r>
        <w:rPr>
          <w:rFonts w:ascii="Arial" w:hAnsi="Arial" w:cs="Arial"/>
          <w:bCs/>
          <w:sz w:val="20"/>
          <w:szCs w:val="20"/>
        </w:rPr>
        <w:t>A roll call showed the following members were present:</w:t>
      </w:r>
    </w:p>
    <w:p w:rsidR="00136119" w:rsidRDefault="00136119" w:rsidP="00136119">
      <w:pPr>
        <w:rPr>
          <w:rFonts w:ascii="Arial" w:hAnsi="Arial" w:cs="Arial"/>
          <w:bCs/>
          <w:sz w:val="20"/>
          <w:szCs w:val="20"/>
        </w:rPr>
      </w:pPr>
    </w:p>
    <w:p w:rsidR="00136119" w:rsidRDefault="00136119" w:rsidP="00136119">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136119" w:rsidRDefault="00136119" w:rsidP="00136119">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Christopher Kolibas</w:t>
      </w:r>
    </w:p>
    <w:p w:rsidR="00136119" w:rsidRDefault="00136119" w:rsidP="00136119">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Donald Beyer</w:t>
      </w:r>
    </w:p>
    <w:p w:rsidR="00136119" w:rsidRDefault="00136119" w:rsidP="00136119">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136119" w:rsidRDefault="00136119" w:rsidP="00136119">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136119" w:rsidRDefault="00136119" w:rsidP="00136119">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 Hurling</w:t>
      </w:r>
    </w:p>
    <w:p w:rsidR="00136119" w:rsidRDefault="00136119" w:rsidP="00136119">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Robert Sadowski</w:t>
      </w:r>
    </w:p>
    <w:p w:rsidR="00136119" w:rsidRDefault="00136119" w:rsidP="00136119">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Michael Minarchenko</w:t>
      </w:r>
    </w:p>
    <w:p w:rsidR="00136119" w:rsidRDefault="00136119" w:rsidP="00136119">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136119" w:rsidRDefault="00136119" w:rsidP="00136119">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136119" w:rsidRDefault="00136119" w:rsidP="00136119">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136119" w:rsidRDefault="00136119" w:rsidP="00136119">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Jorge Alvarez </w:t>
      </w:r>
    </w:p>
    <w:p w:rsidR="00136119" w:rsidRDefault="00136119" w:rsidP="00136119">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Dereck Armstead </w:t>
      </w:r>
    </w:p>
    <w:p w:rsidR="00136119" w:rsidRDefault="00136119" w:rsidP="00136119">
      <w:pPr>
        <w:rPr>
          <w:rFonts w:ascii="Arial" w:hAnsi="Arial" w:cs="Arial"/>
          <w:sz w:val="20"/>
          <w:szCs w:val="20"/>
        </w:rPr>
      </w:pPr>
    </w:p>
    <w:p w:rsidR="00136119" w:rsidRDefault="00136119" w:rsidP="00136119"/>
    <w:p w:rsidR="00136119" w:rsidRDefault="00136119" w:rsidP="00136119">
      <w:pPr>
        <w:jc w:val="center"/>
        <w:rPr>
          <w:rFonts w:ascii="Arial" w:hAnsi="Arial" w:cs="Arial"/>
          <w:b/>
          <w:sz w:val="20"/>
          <w:szCs w:val="20"/>
          <w:u w:val="single"/>
        </w:rPr>
      </w:pPr>
      <w:r>
        <w:rPr>
          <w:rFonts w:ascii="Arial" w:hAnsi="Arial" w:cs="Arial"/>
          <w:b/>
          <w:sz w:val="20"/>
          <w:szCs w:val="20"/>
          <w:u w:val="single"/>
        </w:rPr>
        <w:t>APPROVAL OF MINUTES</w:t>
      </w:r>
    </w:p>
    <w:p w:rsidR="00136119" w:rsidRDefault="00136119" w:rsidP="00136119">
      <w:pPr>
        <w:jc w:val="center"/>
        <w:rPr>
          <w:rFonts w:ascii="Arial" w:hAnsi="Arial" w:cs="Arial"/>
          <w:b/>
          <w:sz w:val="20"/>
          <w:szCs w:val="20"/>
          <w:u w:val="single"/>
        </w:rPr>
      </w:pPr>
    </w:p>
    <w:p w:rsidR="00136119" w:rsidRDefault="006D613C" w:rsidP="00136119">
      <w:pPr>
        <w:rPr>
          <w:rFonts w:ascii="Arial" w:hAnsi="Arial" w:cs="Arial"/>
          <w:sz w:val="20"/>
          <w:szCs w:val="20"/>
        </w:rPr>
      </w:pPr>
      <w:r>
        <w:rPr>
          <w:rFonts w:ascii="Arial" w:hAnsi="Arial" w:cs="Arial"/>
          <w:sz w:val="20"/>
          <w:szCs w:val="20"/>
        </w:rPr>
        <w:t>Mr. Beyer</w:t>
      </w:r>
      <w:r w:rsidR="00136119">
        <w:rPr>
          <w:rFonts w:ascii="Arial" w:hAnsi="Arial" w:cs="Arial"/>
          <w:sz w:val="20"/>
          <w:szCs w:val="20"/>
        </w:rPr>
        <w:t xml:space="preserve"> moved for the approval of the Regular Meeting Minutes of </w:t>
      </w:r>
      <w:r w:rsidR="00DF19E5">
        <w:rPr>
          <w:rFonts w:ascii="Arial" w:hAnsi="Arial" w:cs="Arial"/>
          <w:sz w:val="20"/>
          <w:szCs w:val="20"/>
        </w:rPr>
        <w:t>August 18</w:t>
      </w:r>
      <w:r w:rsidR="00D934A3">
        <w:rPr>
          <w:rFonts w:ascii="Arial" w:hAnsi="Arial" w:cs="Arial"/>
          <w:sz w:val="20"/>
          <w:szCs w:val="20"/>
        </w:rPr>
        <w:t>,</w:t>
      </w:r>
      <w:r w:rsidR="00136119">
        <w:rPr>
          <w:rFonts w:ascii="Arial" w:hAnsi="Arial" w:cs="Arial"/>
          <w:sz w:val="20"/>
          <w:szCs w:val="20"/>
        </w:rPr>
        <w:t xml:space="preserve"> 2015. The motion was seconded by Mr. </w:t>
      </w:r>
      <w:r>
        <w:rPr>
          <w:rFonts w:ascii="Arial" w:hAnsi="Arial" w:cs="Arial"/>
          <w:sz w:val="20"/>
          <w:szCs w:val="20"/>
        </w:rPr>
        <w:t xml:space="preserve">Kolibas </w:t>
      </w:r>
      <w:r w:rsidR="00136119">
        <w:rPr>
          <w:rFonts w:ascii="Arial" w:hAnsi="Arial" w:cs="Arial"/>
          <w:sz w:val="20"/>
          <w:szCs w:val="20"/>
        </w:rPr>
        <w:t>and was unanimously ordered approved on a roll call vote.</w:t>
      </w:r>
    </w:p>
    <w:p w:rsidR="00D524E5" w:rsidRDefault="00D524E5" w:rsidP="00136119">
      <w:pPr>
        <w:rPr>
          <w:rFonts w:ascii="Arial" w:hAnsi="Arial" w:cs="Arial"/>
          <w:sz w:val="20"/>
          <w:szCs w:val="20"/>
        </w:rPr>
      </w:pPr>
    </w:p>
    <w:p w:rsidR="00D524E5" w:rsidRDefault="00D524E5" w:rsidP="00D524E5">
      <w:pPr>
        <w:jc w:val="center"/>
        <w:rPr>
          <w:rFonts w:ascii="Arial" w:hAnsi="Arial" w:cs="Arial"/>
          <w:b/>
          <w:sz w:val="20"/>
          <w:szCs w:val="20"/>
          <w:u w:val="single"/>
        </w:rPr>
      </w:pPr>
      <w:r>
        <w:rPr>
          <w:rFonts w:ascii="Arial" w:hAnsi="Arial" w:cs="Arial"/>
          <w:b/>
          <w:sz w:val="20"/>
          <w:szCs w:val="20"/>
          <w:u w:val="single"/>
        </w:rPr>
        <w:t>PRESENTATIONS</w:t>
      </w:r>
    </w:p>
    <w:p w:rsidR="00D524E5" w:rsidRDefault="00D524E5" w:rsidP="00D524E5">
      <w:pPr>
        <w:jc w:val="center"/>
        <w:rPr>
          <w:rFonts w:ascii="Arial" w:hAnsi="Arial" w:cs="Arial"/>
          <w:b/>
          <w:sz w:val="20"/>
          <w:szCs w:val="20"/>
          <w:u w:val="single"/>
        </w:rPr>
      </w:pPr>
    </w:p>
    <w:p w:rsidR="00D524E5" w:rsidRDefault="00D524E5" w:rsidP="00D524E5">
      <w:pPr>
        <w:rPr>
          <w:rFonts w:ascii="Arial" w:hAnsi="Arial" w:cs="Arial"/>
          <w:sz w:val="20"/>
          <w:szCs w:val="20"/>
        </w:rPr>
      </w:pPr>
      <w:r>
        <w:rPr>
          <w:rFonts w:ascii="Arial" w:hAnsi="Arial" w:cs="Arial"/>
          <w:sz w:val="20"/>
          <w:szCs w:val="20"/>
        </w:rPr>
        <w:t xml:space="preserve">President Alvarez called up the Mayor and Mrs. Yamakaitis to make a presentation to Natyely M. Frias, Miss Junior Teen New Jersey. The Mayor announced that he had a </w:t>
      </w:r>
      <w:r w:rsidR="00E861DF">
        <w:rPr>
          <w:rFonts w:ascii="Arial" w:hAnsi="Arial" w:cs="Arial"/>
          <w:sz w:val="20"/>
          <w:szCs w:val="20"/>
        </w:rPr>
        <w:t>proclamation</w:t>
      </w:r>
      <w:r>
        <w:rPr>
          <w:rFonts w:ascii="Arial" w:hAnsi="Arial" w:cs="Arial"/>
          <w:sz w:val="20"/>
          <w:szCs w:val="20"/>
        </w:rPr>
        <w:t xml:space="preserve"> and asked Mrs. Yamakaitis to read, as Ms. Frias was an Eighth Ward resident. </w:t>
      </w:r>
      <w:r w:rsidR="00E861DF">
        <w:rPr>
          <w:rFonts w:ascii="Arial" w:hAnsi="Arial" w:cs="Arial"/>
          <w:sz w:val="20"/>
          <w:szCs w:val="20"/>
        </w:rPr>
        <w:t xml:space="preserve">Mrs. Yamakaitis read the proclamation and presented it to Ms. Frias. Mayor Armstead noted that his wife teaches Ms. Frias, and that she has nothing but great things to say about her. </w:t>
      </w:r>
    </w:p>
    <w:p w:rsidR="00E861DF" w:rsidRDefault="00E861DF" w:rsidP="00D524E5">
      <w:pPr>
        <w:rPr>
          <w:rFonts w:ascii="Arial" w:hAnsi="Arial" w:cs="Arial"/>
          <w:sz w:val="20"/>
          <w:szCs w:val="20"/>
        </w:rPr>
      </w:pPr>
    </w:p>
    <w:p w:rsidR="00E861DF" w:rsidRDefault="00E861DF" w:rsidP="00D524E5">
      <w:pPr>
        <w:rPr>
          <w:rFonts w:ascii="Arial" w:hAnsi="Arial" w:cs="Arial"/>
          <w:sz w:val="20"/>
          <w:szCs w:val="20"/>
        </w:rPr>
      </w:pPr>
      <w:r>
        <w:rPr>
          <w:rFonts w:ascii="Arial" w:hAnsi="Arial" w:cs="Arial"/>
          <w:sz w:val="20"/>
          <w:szCs w:val="20"/>
        </w:rPr>
        <w:t xml:space="preserve">President Alvarez announced that the Mayor, Mrs. Yamakaitis and Mr. Sadowski would make presentations to the 2015 Linden Pulaski Parade Marshal Richard J. Gerbounka, 2015 Miss Polonia Aleksandra Scieszka, and 2015 Junior Miss Polonia Madison Krowicki. He asked each to come forward and the Linden Pulaski Parade Committee President Sue Lukenda. Mayor Armstead welcomed each of the individuals and congratulated them on being chosen. He then read the resolution honoring Marshal Richard J. Gerbounka, and presented it to him. </w:t>
      </w:r>
      <w:r w:rsidR="00090C44">
        <w:rPr>
          <w:rFonts w:ascii="Arial" w:hAnsi="Arial" w:cs="Arial"/>
          <w:sz w:val="20"/>
          <w:szCs w:val="20"/>
        </w:rPr>
        <w:t xml:space="preserve">Mrs. Yamakaitis read the resolution honoring Miss Polonia Aleksandra Scieszka and present it to her. </w:t>
      </w:r>
      <w:r w:rsidR="00F54846">
        <w:rPr>
          <w:rFonts w:ascii="Arial" w:hAnsi="Arial" w:cs="Arial"/>
          <w:sz w:val="20"/>
          <w:szCs w:val="20"/>
        </w:rPr>
        <w:t xml:space="preserve">Mrs. Yamakaitis also read the resolution honoring Junior Miss Polonia Madison Krowicki and she and Mr. Sadowski presented it to her. </w:t>
      </w:r>
    </w:p>
    <w:p w:rsidR="00F54846" w:rsidRDefault="00F54846" w:rsidP="00D524E5">
      <w:pPr>
        <w:rPr>
          <w:rFonts w:ascii="Arial" w:hAnsi="Arial" w:cs="Arial"/>
          <w:sz w:val="20"/>
          <w:szCs w:val="20"/>
        </w:rPr>
      </w:pPr>
    </w:p>
    <w:p w:rsidR="00F54846" w:rsidRDefault="00F54846" w:rsidP="00D524E5">
      <w:pPr>
        <w:rPr>
          <w:rFonts w:ascii="Arial" w:hAnsi="Arial" w:cs="Arial"/>
          <w:sz w:val="20"/>
          <w:szCs w:val="20"/>
        </w:rPr>
      </w:pPr>
      <w:r>
        <w:rPr>
          <w:rFonts w:ascii="Arial" w:hAnsi="Arial" w:cs="Arial"/>
          <w:sz w:val="20"/>
          <w:szCs w:val="20"/>
        </w:rPr>
        <w:t xml:space="preserve">Next the Mayor and Mr. Medina were called upon to make a presentation to the Friends of the Linden Library to make a presentation declaring October 18-24, 2015 as Friends of Libraries Week. </w:t>
      </w:r>
      <w:r w:rsidR="00BB6AB0">
        <w:rPr>
          <w:rFonts w:ascii="Arial" w:hAnsi="Arial" w:cs="Arial"/>
          <w:sz w:val="20"/>
          <w:szCs w:val="20"/>
        </w:rPr>
        <w:t>Mr. Medina spoke about the Friends of Linden Library and all of the great things that they do for the Linden Library. He then read the resolutio</w:t>
      </w:r>
      <w:r w:rsidR="00B65D85">
        <w:rPr>
          <w:rFonts w:ascii="Arial" w:hAnsi="Arial" w:cs="Arial"/>
          <w:sz w:val="20"/>
          <w:szCs w:val="20"/>
        </w:rPr>
        <w:t>n for the Friends, and declared</w:t>
      </w:r>
      <w:r w:rsidR="00BB6AB0">
        <w:rPr>
          <w:rFonts w:ascii="Arial" w:hAnsi="Arial" w:cs="Arial"/>
          <w:sz w:val="20"/>
          <w:szCs w:val="20"/>
        </w:rPr>
        <w:t xml:space="preserve"> October 18-24, 2015 as Friends of Libraries Week in Linden. Mayor Armstead spoke about tirelessly the Friends work on behalf of the Linden Library. Representing the Friends of the Linden Library was Dawn Beviano.</w:t>
      </w:r>
    </w:p>
    <w:p w:rsidR="00BB6AB0" w:rsidRDefault="00BB6AB0" w:rsidP="00D524E5">
      <w:pPr>
        <w:rPr>
          <w:rFonts w:ascii="Arial" w:hAnsi="Arial" w:cs="Arial"/>
          <w:sz w:val="20"/>
          <w:szCs w:val="20"/>
        </w:rPr>
      </w:pPr>
      <w:bookmarkStart w:id="0" w:name="_GoBack"/>
      <w:bookmarkEnd w:id="0"/>
    </w:p>
    <w:p w:rsidR="00BB6AB0" w:rsidRDefault="00BB6AB0" w:rsidP="00D524E5">
      <w:pPr>
        <w:rPr>
          <w:rFonts w:ascii="Arial" w:hAnsi="Arial" w:cs="Arial"/>
          <w:sz w:val="20"/>
          <w:szCs w:val="20"/>
        </w:rPr>
      </w:pPr>
      <w:r>
        <w:rPr>
          <w:rFonts w:ascii="Arial" w:hAnsi="Arial" w:cs="Arial"/>
          <w:sz w:val="20"/>
          <w:szCs w:val="20"/>
        </w:rPr>
        <w:t xml:space="preserve">President Alvarez called upon Mayor Armstead and Mr. Brooks for a presentation to John Moon, recognizing his accomplishments. </w:t>
      </w:r>
      <w:r w:rsidR="00D362A0">
        <w:rPr>
          <w:rFonts w:ascii="Arial" w:hAnsi="Arial" w:cs="Arial"/>
          <w:sz w:val="20"/>
          <w:szCs w:val="20"/>
        </w:rPr>
        <w:t>Mayor Armstead spoke about Mr. Moon, the friend that he has</w:t>
      </w:r>
      <w:r w:rsidR="00F03A12">
        <w:rPr>
          <w:rFonts w:ascii="Arial" w:hAnsi="Arial" w:cs="Arial"/>
          <w:sz w:val="20"/>
          <w:szCs w:val="20"/>
        </w:rPr>
        <w:t xml:space="preserve"> been to the Armstead family,</w:t>
      </w:r>
      <w:r w:rsidR="00D362A0">
        <w:rPr>
          <w:rFonts w:ascii="Arial" w:hAnsi="Arial" w:cs="Arial"/>
          <w:sz w:val="20"/>
          <w:szCs w:val="20"/>
        </w:rPr>
        <w:t xml:space="preserve"> how well he has represented Linden</w:t>
      </w:r>
      <w:r w:rsidR="00F03A12">
        <w:rPr>
          <w:rFonts w:ascii="Arial" w:hAnsi="Arial" w:cs="Arial"/>
          <w:sz w:val="20"/>
          <w:szCs w:val="20"/>
        </w:rPr>
        <w:t xml:space="preserve"> and his accomplishments</w:t>
      </w:r>
      <w:r w:rsidR="00D362A0">
        <w:rPr>
          <w:rFonts w:ascii="Arial" w:hAnsi="Arial" w:cs="Arial"/>
          <w:sz w:val="20"/>
          <w:szCs w:val="20"/>
        </w:rPr>
        <w:t xml:space="preserve">. </w:t>
      </w:r>
      <w:r w:rsidR="00F03A12">
        <w:rPr>
          <w:rFonts w:ascii="Arial" w:hAnsi="Arial" w:cs="Arial"/>
          <w:sz w:val="20"/>
          <w:szCs w:val="20"/>
        </w:rPr>
        <w:t xml:space="preserve">The Mayor asked Mr. Moon’s family to stand and be recognized, as well as the Mr. Moon’s track team from Seaton Hall </w:t>
      </w:r>
      <w:r w:rsidR="00F03A12">
        <w:rPr>
          <w:rFonts w:ascii="Arial" w:hAnsi="Arial" w:cs="Arial"/>
          <w:sz w:val="20"/>
          <w:szCs w:val="20"/>
        </w:rPr>
        <w:lastRenderedPageBreak/>
        <w:t xml:space="preserve">University. </w:t>
      </w:r>
      <w:r w:rsidR="00B7118C">
        <w:rPr>
          <w:rFonts w:ascii="Arial" w:hAnsi="Arial" w:cs="Arial"/>
          <w:sz w:val="20"/>
          <w:szCs w:val="20"/>
        </w:rPr>
        <w:t xml:space="preserve">He then read the resolution honoring Mr. Moon. </w:t>
      </w:r>
      <w:r w:rsidR="004B6123">
        <w:rPr>
          <w:rFonts w:ascii="Arial" w:hAnsi="Arial" w:cs="Arial"/>
          <w:sz w:val="20"/>
          <w:szCs w:val="20"/>
        </w:rPr>
        <w:t xml:space="preserve">Mr. Brooks spoke about Linden residents that Mr. Moon, helped, and their accomplishments. He spoke about Mr. Moon’s accomplishments as a coach for the Olympic team, and the PanAM games. The Mayor called Mrs. Moon up to the dais, and then, with Mr. Brooks, </w:t>
      </w:r>
      <w:r w:rsidR="00F75F0A">
        <w:rPr>
          <w:rFonts w:ascii="Arial" w:hAnsi="Arial" w:cs="Arial"/>
          <w:sz w:val="20"/>
          <w:szCs w:val="20"/>
        </w:rPr>
        <w:t>presented the resolution to</w:t>
      </w:r>
      <w:r w:rsidR="004B6123">
        <w:rPr>
          <w:rFonts w:ascii="Arial" w:hAnsi="Arial" w:cs="Arial"/>
          <w:sz w:val="20"/>
          <w:szCs w:val="20"/>
        </w:rPr>
        <w:t xml:space="preserve"> Mr. Moon. Mr. Moon thanked the Mayor, and City Council for recognizing him, and for the presentation. He noted that he has received awards from all over the Country, but when a person is recognized from their roots, it means</w:t>
      </w:r>
      <w:r w:rsidR="00F75F0A">
        <w:rPr>
          <w:rFonts w:ascii="Arial" w:hAnsi="Arial" w:cs="Arial"/>
          <w:sz w:val="20"/>
          <w:szCs w:val="20"/>
        </w:rPr>
        <w:t xml:space="preserve"> a lot. He spoke about </w:t>
      </w:r>
      <w:r w:rsidR="004B6123">
        <w:rPr>
          <w:rFonts w:ascii="Arial" w:hAnsi="Arial" w:cs="Arial"/>
          <w:sz w:val="20"/>
          <w:szCs w:val="20"/>
        </w:rPr>
        <w:t xml:space="preserve">growing up in Linden. He thanked several individuals who had an impact on his career and noted that it is a pleasure to represent Linden. </w:t>
      </w:r>
    </w:p>
    <w:p w:rsidR="004B6123" w:rsidRDefault="004B6123" w:rsidP="00D524E5">
      <w:pPr>
        <w:rPr>
          <w:rFonts w:ascii="Arial" w:hAnsi="Arial" w:cs="Arial"/>
          <w:sz w:val="20"/>
          <w:szCs w:val="20"/>
        </w:rPr>
      </w:pPr>
    </w:p>
    <w:p w:rsidR="004B6123" w:rsidRDefault="004B6123" w:rsidP="00D524E5">
      <w:pPr>
        <w:rPr>
          <w:rFonts w:ascii="Arial" w:hAnsi="Arial" w:cs="Arial"/>
          <w:sz w:val="20"/>
          <w:szCs w:val="20"/>
        </w:rPr>
      </w:pPr>
      <w:r>
        <w:rPr>
          <w:rFonts w:ascii="Arial" w:hAnsi="Arial" w:cs="Arial"/>
          <w:sz w:val="20"/>
          <w:szCs w:val="20"/>
        </w:rPr>
        <w:t>President Alvarez asked Chief Schulhafer, Mayor Armstead and Linden Police Officer of the Year, Brian Fech.  Mayor</w:t>
      </w:r>
      <w:r w:rsidR="007E51D0">
        <w:rPr>
          <w:rFonts w:ascii="Arial" w:hAnsi="Arial" w:cs="Arial"/>
          <w:sz w:val="20"/>
          <w:szCs w:val="20"/>
        </w:rPr>
        <w:t xml:space="preserve"> Armstead read a detailed narrative </w:t>
      </w:r>
      <w:r>
        <w:rPr>
          <w:rFonts w:ascii="Arial" w:hAnsi="Arial" w:cs="Arial"/>
          <w:sz w:val="20"/>
          <w:szCs w:val="20"/>
        </w:rPr>
        <w:t xml:space="preserve">on Sergeant </w:t>
      </w:r>
      <w:r w:rsidR="007E51D0">
        <w:rPr>
          <w:rFonts w:ascii="Arial" w:hAnsi="Arial" w:cs="Arial"/>
          <w:sz w:val="20"/>
          <w:szCs w:val="20"/>
        </w:rPr>
        <w:t>Fech</w:t>
      </w:r>
      <w:r w:rsidR="00F75F0A">
        <w:rPr>
          <w:rFonts w:ascii="Arial" w:hAnsi="Arial" w:cs="Arial"/>
          <w:sz w:val="20"/>
          <w:szCs w:val="20"/>
        </w:rPr>
        <w:t xml:space="preserve">’s </w:t>
      </w:r>
      <w:r w:rsidR="007E51D0">
        <w:rPr>
          <w:rFonts w:ascii="Arial" w:hAnsi="Arial" w:cs="Arial"/>
          <w:sz w:val="20"/>
          <w:szCs w:val="20"/>
        </w:rPr>
        <w:t xml:space="preserve">role in capturing, on May 6, 2014, an individual wanted by the FBI with regards to several bank robberies in the area. Chief Schulhafer noted that the Police Department had recently held their annual awards ceremony, and at that ceremony dozens of police officers, and dispatchers, were recognized for going above and beyond the call of duty. He noted the types of incidents that they were recognized for. The Chief informed all that the selection of Police Officer of the Year, is not made by him, or the command staff, but by a peer group of police officers. He congratulated Sergeant Fech for a job well done. </w:t>
      </w:r>
    </w:p>
    <w:p w:rsidR="00DA6DA8" w:rsidRDefault="00DA6DA8" w:rsidP="00D524E5">
      <w:pPr>
        <w:rPr>
          <w:rFonts w:ascii="Arial" w:hAnsi="Arial" w:cs="Arial"/>
          <w:sz w:val="20"/>
          <w:szCs w:val="20"/>
        </w:rPr>
      </w:pPr>
    </w:p>
    <w:p w:rsidR="00DA6DA8" w:rsidRPr="00D524E5" w:rsidRDefault="00DA6DA8" w:rsidP="00D524E5">
      <w:pPr>
        <w:rPr>
          <w:rFonts w:ascii="Arial" w:hAnsi="Arial" w:cs="Arial"/>
          <w:sz w:val="20"/>
          <w:szCs w:val="20"/>
        </w:rPr>
      </w:pPr>
      <w:r>
        <w:rPr>
          <w:rFonts w:ascii="Arial" w:hAnsi="Arial" w:cs="Arial"/>
          <w:sz w:val="20"/>
          <w:szCs w:val="20"/>
        </w:rPr>
        <w:t xml:space="preserve">At the conclusion of the presentation President Alvarez declared a two minute break, and advised that anyone who wanted to leave could do so at this time. </w:t>
      </w:r>
    </w:p>
    <w:p w:rsidR="000C25DC" w:rsidRDefault="000C25DC" w:rsidP="00136119">
      <w:pPr>
        <w:rPr>
          <w:rFonts w:ascii="Arial" w:hAnsi="Arial" w:cs="Arial"/>
          <w:sz w:val="20"/>
          <w:szCs w:val="20"/>
        </w:rPr>
      </w:pPr>
    </w:p>
    <w:p w:rsidR="00136119" w:rsidRDefault="00124956" w:rsidP="00136119">
      <w:pPr>
        <w:rPr>
          <w:rFonts w:ascii="Arial" w:hAnsi="Arial" w:cs="Arial"/>
          <w:sz w:val="20"/>
          <w:szCs w:val="20"/>
        </w:rPr>
      </w:pPr>
      <w:r>
        <w:rPr>
          <w:rFonts w:ascii="Arial" w:hAnsi="Arial" w:cs="Arial"/>
          <w:sz w:val="20"/>
          <w:szCs w:val="20"/>
        </w:rPr>
        <w:t xml:space="preserve"> </w:t>
      </w:r>
    </w:p>
    <w:p w:rsidR="00136119" w:rsidRDefault="00136119" w:rsidP="00136119">
      <w:pPr>
        <w:spacing w:line="256" w:lineRule="auto"/>
        <w:jc w:val="center"/>
        <w:rPr>
          <w:rFonts w:asciiTheme="minorHAnsi" w:eastAsiaTheme="minorHAnsi" w:hAnsiTheme="minorHAnsi" w:cstheme="minorBidi"/>
          <w:b/>
          <w:u w:val="single"/>
        </w:rPr>
      </w:pPr>
      <w:r w:rsidRPr="009F65F5">
        <w:rPr>
          <w:rFonts w:asciiTheme="minorHAnsi" w:eastAsiaTheme="minorHAnsi" w:hAnsiTheme="minorHAnsi" w:cstheme="minorBidi"/>
          <w:b/>
          <w:u w:val="single"/>
        </w:rPr>
        <w:t>ORDINANCE – HEARING</w:t>
      </w:r>
    </w:p>
    <w:p w:rsidR="00136119" w:rsidRDefault="00136119" w:rsidP="00136119">
      <w:pPr>
        <w:spacing w:line="259" w:lineRule="auto"/>
        <w:ind w:left="1440" w:hanging="1440"/>
        <w:rPr>
          <w:rFonts w:ascii="Arial" w:hAnsi="Arial" w:cs="Arial"/>
          <w:sz w:val="20"/>
          <w:szCs w:val="20"/>
        </w:rPr>
      </w:pPr>
    </w:p>
    <w:p w:rsidR="00136119" w:rsidRPr="0035545F" w:rsidRDefault="00136119" w:rsidP="00136119">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136119" w:rsidRPr="0035545F" w:rsidRDefault="00136119" w:rsidP="00136119">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182822" w:rsidRDefault="00182822"/>
    <w:p w:rsidR="006F1A87" w:rsidRPr="006F1A87" w:rsidRDefault="006F1A87" w:rsidP="006F1A87">
      <w:pPr>
        <w:spacing w:line="256" w:lineRule="auto"/>
        <w:rPr>
          <w:rFonts w:ascii="Arial" w:eastAsiaTheme="minorHAnsi" w:hAnsi="Arial" w:cs="Arial"/>
          <w:b/>
          <w:sz w:val="20"/>
          <w:szCs w:val="20"/>
        </w:rPr>
      </w:pPr>
      <w:r w:rsidRPr="006F1A87">
        <w:rPr>
          <w:rFonts w:ascii="Arial" w:eastAsiaTheme="minorHAnsi" w:hAnsi="Arial" w:cs="Arial"/>
          <w:b/>
          <w:sz w:val="20"/>
          <w:szCs w:val="20"/>
        </w:rPr>
        <w:t xml:space="preserve">#59-39 </w:t>
      </w:r>
      <w:r w:rsidRPr="006F1A87">
        <w:rPr>
          <w:rFonts w:ascii="Arial" w:eastAsiaTheme="minorHAnsi" w:hAnsi="Arial" w:cs="Arial"/>
          <w:b/>
          <w:sz w:val="20"/>
          <w:szCs w:val="20"/>
        </w:rPr>
        <w:tab/>
      </w:r>
      <w:r w:rsidRPr="006F1A87">
        <w:rPr>
          <w:rFonts w:ascii="Arial" w:eastAsiaTheme="minorHAnsi" w:hAnsi="Arial" w:cs="Arial"/>
          <w:b/>
          <w:sz w:val="20"/>
          <w:szCs w:val="20"/>
        </w:rPr>
        <w:tab/>
        <w:t>BOND ORDINANCE PROVIDING AN APPROPRIATION OF $450,000.00 FOR THE</w:t>
      </w:r>
    </w:p>
    <w:p w:rsidR="006F1A87" w:rsidRPr="006F1A87" w:rsidRDefault="006F1A87" w:rsidP="006F1A87">
      <w:pPr>
        <w:spacing w:line="256" w:lineRule="auto"/>
        <w:ind w:left="1440"/>
        <w:rPr>
          <w:rFonts w:ascii="Arial" w:eastAsiaTheme="minorHAnsi" w:hAnsi="Arial" w:cs="Arial"/>
          <w:b/>
          <w:sz w:val="20"/>
          <w:szCs w:val="20"/>
          <w:u w:val="single"/>
        </w:rPr>
      </w:pPr>
      <w:r w:rsidRPr="006F1A87">
        <w:rPr>
          <w:rFonts w:ascii="Arial" w:eastAsiaTheme="minorHAnsi" w:hAnsi="Arial" w:cs="Arial"/>
          <w:b/>
          <w:sz w:val="20"/>
          <w:szCs w:val="20"/>
        </w:rPr>
        <w:t>2015 SAFE ROUTES TO SCHOOLS PROJECT AND AUTHORIZING THE ISSUANCE OF $237,500.00 IN BONDS OR NOTES OF THE CITY FOR FINANCING PART OF THE APPROPRIATION.</w:t>
      </w:r>
    </w:p>
    <w:p w:rsidR="001A6B4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Brown </w:t>
      </w:r>
      <w:r w:rsidRPr="000321B9">
        <w:rPr>
          <w:rFonts w:ascii="Arial" w:hAnsi="Arial" w:cs="Arial"/>
          <w:sz w:val="20"/>
          <w:szCs w:val="20"/>
        </w:rPr>
        <w:t>moved that the hearing be closed and the ordinance be adopted.</w:t>
      </w:r>
      <w:r>
        <w:rPr>
          <w:rFonts w:ascii="Arial" w:hAnsi="Arial" w:cs="Arial"/>
          <w:sz w:val="20"/>
          <w:szCs w:val="20"/>
        </w:rPr>
        <w:t xml:space="preserve"> The </w:t>
      </w:r>
      <w:r w:rsidR="00CB358C">
        <w:rPr>
          <w:rFonts w:ascii="Arial" w:hAnsi="Arial" w:cs="Arial"/>
          <w:sz w:val="20"/>
          <w:szCs w:val="20"/>
        </w:rPr>
        <w:t>motion was seconded by Mr. Medina</w:t>
      </w:r>
      <w:r>
        <w:rPr>
          <w:rFonts w:ascii="Arial" w:hAnsi="Arial" w:cs="Arial"/>
          <w:sz w:val="20"/>
          <w:szCs w:val="20"/>
        </w:rPr>
        <w:t xml:space="preserve"> </w:t>
      </w:r>
      <w:r w:rsidRPr="000321B9">
        <w:rPr>
          <w:rFonts w:ascii="Arial" w:hAnsi="Arial" w:cs="Arial"/>
          <w:sz w:val="20"/>
          <w:szCs w:val="20"/>
        </w:rPr>
        <w:t xml:space="preserve">and on a roll call vote the foregoing ordinance was unanimously ordered approved. </w:t>
      </w:r>
    </w:p>
    <w:p w:rsidR="001A6B49" w:rsidRDefault="001A6B49" w:rsidP="001A6B49">
      <w:pPr>
        <w:spacing w:line="259" w:lineRule="auto"/>
        <w:ind w:left="1440" w:hanging="1440"/>
        <w:rPr>
          <w:rFonts w:ascii="Arial" w:hAnsi="Arial" w:cs="Arial"/>
          <w:sz w:val="20"/>
          <w:szCs w:val="20"/>
        </w:rPr>
      </w:pPr>
    </w:p>
    <w:p w:rsidR="001A6B49" w:rsidRPr="0035545F" w:rsidRDefault="001A6B49" w:rsidP="001A6B49">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1A6B49" w:rsidRPr="0035545F" w:rsidRDefault="001A6B49" w:rsidP="001A6B49">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CB358C" w:rsidRDefault="00CB358C" w:rsidP="00CB358C">
      <w:pPr>
        <w:spacing w:line="256" w:lineRule="auto"/>
        <w:rPr>
          <w:rFonts w:asciiTheme="minorHAnsi" w:eastAsiaTheme="minorHAnsi" w:hAnsiTheme="minorHAnsi" w:cstheme="minorBidi"/>
          <w:b/>
        </w:rPr>
      </w:pPr>
    </w:p>
    <w:p w:rsidR="00CB358C" w:rsidRPr="00CB358C" w:rsidRDefault="00CB358C" w:rsidP="00CB358C">
      <w:pPr>
        <w:spacing w:line="256" w:lineRule="auto"/>
        <w:rPr>
          <w:rFonts w:ascii="Arial" w:eastAsiaTheme="minorHAnsi" w:hAnsi="Arial" w:cs="Arial"/>
          <w:b/>
          <w:sz w:val="20"/>
          <w:szCs w:val="20"/>
        </w:rPr>
      </w:pPr>
      <w:r w:rsidRPr="00CB358C">
        <w:rPr>
          <w:rFonts w:ascii="Arial" w:eastAsiaTheme="minorHAnsi" w:hAnsi="Arial" w:cs="Arial"/>
          <w:b/>
          <w:sz w:val="20"/>
          <w:szCs w:val="20"/>
        </w:rPr>
        <w:t xml:space="preserve">#59-40 </w:t>
      </w:r>
      <w:r w:rsidRPr="00CB358C">
        <w:rPr>
          <w:rFonts w:ascii="Arial" w:eastAsiaTheme="minorHAnsi" w:hAnsi="Arial" w:cs="Arial"/>
          <w:b/>
          <w:sz w:val="20"/>
          <w:szCs w:val="20"/>
        </w:rPr>
        <w:tab/>
      </w:r>
      <w:r>
        <w:rPr>
          <w:rFonts w:ascii="Arial" w:eastAsiaTheme="minorHAnsi" w:hAnsi="Arial" w:cs="Arial"/>
          <w:b/>
          <w:sz w:val="20"/>
          <w:szCs w:val="20"/>
        </w:rPr>
        <w:tab/>
      </w:r>
      <w:r w:rsidRPr="00CB358C">
        <w:rPr>
          <w:rFonts w:ascii="Arial" w:eastAsiaTheme="minorHAnsi" w:hAnsi="Arial" w:cs="Arial"/>
          <w:b/>
          <w:sz w:val="20"/>
          <w:szCs w:val="20"/>
        </w:rPr>
        <w:t>BOND ORDINANCE AMENDING B0ND ORDINANCE NUMBER 58-27 FINALLY</w:t>
      </w:r>
    </w:p>
    <w:p w:rsidR="00CB358C" w:rsidRDefault="00CB358C" w:rsidP="00CB358C">
      <w:pPr>
        <w:spacing w:line="256" w:lineRule="auto"/>
        <w:ind w:left="1440"/>
        <w:rPr>
          <w:rFonts w:ascii="Arial" w:eastAsiaTheme="minorHAnsi" w:hAnsi="Arial" w:cs="Arial"/>
          <w:b/>
          <w:sz w:val="20"/>
          <w:szCs w:val="20"/>
        </w:rPr>
      </w:pPr>
      <w:r w:rsidRPr="00CB358C">
        <w:rPr>
          <w:rFonts w:ascii="Arial" w:eastAsiaTheme="minorHAnsi" w:hAnsi="Arial" w:cs="Arial"/>
          <w:b/>
          <w:sz w:val="20"/>
          <w:szCs w:val="20"/>
        </w:rPr>
        <w:t xml:space="preserve">ADOPTED BY THE CITY COUNCIL ON MAY 20, 2014 PROVIDING FOR AN APPROPRIATION OF $880,000.00 FOR THE ACQUISITION OF A GAS GENERATOR FOR CITY HALL.  </w:t>
      </w:r>
    </w:p>
    <w:p w:rsidR="001A6B49" w:rsidRPr="009F65F5" w:rsidRDefault="001A6B49" w:rsidP="001A6B49">
      <w:pPr>
        <w:spacing w:before="240"/>
        <w:ind w:left="1170" w:hanging="1170"/>
        <w:contextualSpacing/>
        <w:rPr>
          <w:rFonts w:ascii="Calibri" w:eastAsia="Calibri" w:hAnsi="Calibri"/>
          <w:b/>
          <w:sz w:val="22"/>
          <w:szCs w:val="22"/>
        </w:rPr>
      </w:pP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Brown </w:t>
      </w:r>
      <w:r w:rsidRPr="000321B9">
        <w:rPr>
          <w:rFonts w:ascii="Arial" w:hAnsi="Arial" w:cs="Arial"/>
          <w:sz w:val="20"/>
          <w:szCs w:val="20"/>
        </w:rPr>
        <w:t>moved that the hearing be closed and the ordinance be adopted.</w:t>
      </w:r>
      <w:r>
        <w:rPr>
          <w:rFonts w:ascii="Arial" w:hAnsi="Arial" w:cs="Arial"/>
          <w:sz w:val="20"/>
          <w:szCs w:val="20"/>
        </w:rPr>
        <w:t xml:space="preserve"> </w:t>
      </w:r>
      <w:r w:rsidR="00CB358C">
        <w:rPr>
          <w:rFonts w:ascii="Arial" w:hAnsi="Arial" w:cs="Arial"/>
          <w:sz w:val="20"/>
          <w:szCs w:val="20"/>
        </w:rPr>
        <w:t xml:space="preserve">The motion was seconded by Mr. Medina </w:t>
      </w:r>
      <w:r w:rsidRPr="000321B9">
        <w:rPr>
          <w:rFonts w:ascii="Arial" w:hAnsi="Arial" w:cs="Arial"/>
          <w:sz w:val="20"/>
          <w:szCs w:val="20"/>
        </w:rPr>
        <w:t xml:space="preserve">and on a roll call vote the foregoing ordinance was unanimously ordered approved. </w:t>
      </w:r>
    </w:p>
    <w:p w:rsidR="00EB79D9" w:rsidRDefault="00EB79D9" w:rsidP="00EB79D9">
      <w:pPr>
        <w:spacing w:line="259" w:lineRule="auto"/>
        <w:ind w:left="1440" w:hanging="1440"/>
        <w:rPr>
          <w:rFonts w:ascii="Arial" w:hAnsi="Arial" w:cs="Arial"/>
          <w:sz w:val="20"/>
          <w:szCs w:val="20"/>
        </w:rPr>
      </w:pPr>
    </w:p>
    <w:p w:rsidR="00EB79D9" w:rsidRPr="0035545F" w:rsidRDefault="00EB79D9" w:rsidP="00EB79D9">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EB79D9" w:rsidRPr="0035545F" w:rsidRDefault="00EB79D9" w:rsidP="00EB79D9">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C46FFF" w:rsidRDefault="00C46FFF" w:rsidP="00DF19E5">
      <w:pPr>
        <w:spacing w:line="256" w:lineRule="auto"/>
        <w:rPr>
          <w:rFonts w:ascii="Arial" w:eastAsiaTheme="minorHAnsi" w:hAnsi="Arial" w:cs="Arial"/>
          <w:b/>
          <w:sz w:val="20"/>
          <w:szCs w:val="20"/>
        </w:rPr>
      </w:pPr>
    </w:p>
    <w:p w:rsidR="00CB358C" w:rsidRPr="00CB358C" w:rsidRDefault="00CB358C" w:rsidP="00CB358C">
      <w:pPr>
        <w:spacing w:line="256" w:lineRule="auto"/>
        <w:ind w:left="1440" w:hanging="1440"/>
        <w:rPr>
          <w:rFonts w:ascii="Arial" w:eastAsiaTheme="minorHAnsi" w:hAnsi="Arial" w:cs="Arial"/>
          <w:b/>
          <w:sz w:val="20"/>
          <w:szCs w:val="20"/>
        </w:rPr>
      </w:pPr>
      <w:r w:rsidRPr="00CB358C">
        <w:rPr>
          <w:rFonts w:ascii="Arial" w:eastAsiaTheme="minorHAnsi" w:hAnsi="Arial" w:cs="Arial"/>
          <w:b/>
          <w:sz w:val="20"/>
          <w:szCs w:val="20"/>
        </w:rPr>
        <w:t>#59-41</w:t>
      </w:r>
      <w:r w:rsidRPr="00CB358C">
        <w:rPr>
          <w:rFonts w:ascii="Arial" w:eastAsiaTheme="minorHAnsi" w:hAnsi="Arial" w:cs="Arial"/>
          <w:b/>
          <w:sz w:val="20"/>
          <w:szCs w:val="20"/>
        </w:rPr>
        <w:tab/>
        <w:t xml:space="preserve">ORDINANCE AMENDING AND SUPPLEMENTING CHAPTER VII, TRAFFIC, SECTION 7-12 PARKING TIME LIMITED, </w:t>
      </w:r>
      <w:proofErr w:type="gramStart"/>
      <w:r w:rsidRPr="00CB358C">
        <w:rPr>
          <w:rFonts w:ascii="Arial" w:eastAsiaTheme="minorHAnsi" w:hAnsi="Arial" w:cs="Arial"/>
          <w:b/>
          <w:sz w:val="20"/>
          <w:szCs w:val="20"/>
        </w:rPr>
        <w:t>SHALL</w:t>
      </w:r>
      <w:proofErr w:type="gramEnd"/>
      <w:r w:rsidRPr="00CB358C">
        <w:rPr>
          <w:rFonts w:ascii="Arial" w:eastAsiaTheme="minorHAnsi" w:hAnsi="Arial" w:cs="Arial"/>
          <w:b/>
          <w:sz w:val="20"/>
          <w:szCs w:val="20"/>
        </w:rPr>
        <w:t xml:space="preserve"> BE AMENDED AS FOLLOWS:  Delete from 7-12.1 Two Hour Parking: St. Georges Avenue, North, between the hours of 9am-5pm Monday to Friday from Summit Terrace to Columbia Place.</w:t>
      </w:r>
    </w:p>
    <w:p w:rsidR="00C46FFF" w:rsidRPr="00C46FFF" w:rsidRDefault="00C46FFF" w:rsidP="00CB358C">
      <w:pPr>
        <w:contextualSpacing/>
        <w:rPr>
          <w:rFonts w:ascii="Calibri" w:eastAsia="Calibri" w:hAnsi="Calibri"/>
          <w:sz w:val="22"/>
          <w:szCs w:val="22"/>
        </w:rPr>
      </w:pPr>
    </w:p>
    <w:p w:rsidR="00C46FFF" w:rsidRPr="000321B9"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46FFF" w:rsidRPr="000321B9"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46FFF"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46FFF" w:rsidRPr="000321B9"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46FFF" w:rsidRPr="000321B9"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Kolibas </w:t>
      </w:r>
      <w:r w:rsidRPr="000321B9">
        <w:rPr>
          <w:rFonts w:ascii="Arial" w:hAnsi="Arial" w:cs="Arial"/>
          <w:sz w:val="20"/>
          <w:szCs w:val="20"/>
        </w:rPr>
        <w:t>moved that the hearing be closed and the ordinance be adopted.</w:t>
      </w:r>
      <w:r w:rsidR="00CB358C">
        <w:rPr>
          <w:rFonts w:ascii="Arial" w:hAnsi="Arial" w:cs="Arial"/>
          <w:sz w:val="20"/>
          <w:szCs w:val="20"/>
        </w:rPr>
        <w:t xml:space="preserve"> The motion was seconded by Mrs. Hickey</w:t>
      </w:r>
      <w:r>
        <w:rPr>
          <w:rFonts w:ascii="Arial" w:hAnsi="Arial" w:cs="Arial"/>
          <w:sz w:val="20"/>
          <w:szCs w:val="20"/>
        </w:rPr>
        <w:t xml:space="preserve"> </w:t>
      </w:r>
      <w:r w:rsidRPr="000321B9">
        <w:rPr>
          <w:rFonts w:ascii="Arial" w:hAnsi="Arial" w:cs="Arial"/>
          <w:sz w:val="20"/>
          <w:szCs w:val="20"/>
        </w:rPr>
        <w:t xml:space="preserve">and on a roll call vote the foregoing ordinance was unanimously ordered approved. </w:t>
      </w:r>
    </w:p>
    <w:p w:rsidR="00C46FFF" w:rsidRDefault="00C46FFF" w:rsidP="00C46FFF">
      <w:pPr>
        <w:spacing w:line="259" w:lineRule="auto"/>
        <w:ind w:left="1440" w:hanging="1440"/>
        <w:rPr>
          <w:rFonts w:ascii="Arial" w:hAnsi="Arial" w:cs="Arial"/>
          <w:sz w:val="20"/>
          <w:szCs w:val="20"/>
        </w:rPr>
      </w:pPr>
    </w:p>
    <w:p w:rsidR="00CB358C" w:rsidRPr="00CB358C" w:rsidRDefault="00CB358C" w:rsidP="00CB358C">
      <w:pPr>
        <w:spacing w:line="256" w:lineRule="auto"/>
        <w:jc w:val="center"/>
        <w:rPr>
          <w:rFonts w:ascii="Arial" w:eastAsiaTheme="minorHAnsi" w:hAnsi="Arial" w:cs="Arial"/>
          <w:b/>
          <w:sz w:val="20"/>
          <w:szCs w:val="20"/>
          <w:u w:val="single"/>
        </w:rPr>
      </w:pPr>
      <w:r w:rsidRPr="00CB358C">
        <w:rPr>
          <w:rFonts w:ascii="Arial" w:eastAsiaTheme="minorHAnsi" w:hAnsi="Arial" w:cs="Arial"/>
          <w:b/>
          <w:sz w:val="20"/>
          <w:szCs w:val="20"/>
          <w:u w:val="single"/>
        </w:rPr>
        <w:t>CONSENT AGENDA</w:t>
      </w:r>
    </w:p>
    <w:p w:rsidR="00CB358C" w:rsidRPr="00CB358C" w:rsidRDefault="00CB358C" w:rsidP="00CB358C">
      <w:pPr>
        <w:spacing w:line="256" w:lineRule="auto"/>
        <w:jc w:val="center"/>
        <w:rPr>
          <w:rFonts w:ascii="Arial" w:eastAsiaTheme="minorHAnsi" w:hAnsi="Arial" w:cs="Arial"/>
          <w:b/>
          <w:sz w:val="20"/>
          <w:szCs w:val="20"/>
        </w:rPr>
      </w:pPr>
    </w:p>
    <w:p w:rsidR="00CB358C" w:rsidRPr="00CB358C" w:rsidRDefault="00CB358C" w:rsidP="00CB358C">
      <w:pPr>
        <w:spacing w:line="256" w:lineRule="auto"/>
        <w:rPr>
          <w:rFonts w:ascii="Arial" w:eastAsiaTheme="minorHAnsi" w:hAnsi="Arial" w:cs="Arial"/>
          <w:b/>
          <w:sz w:val="20"/>
          <w:szCs w:val="20"/>
        </w:rPr>
      </w:pPr>
      <w:r w:rsidRPr="00CB358C">
        <w:rPr>
          <w:rFonts w:ascii="Arial" w:eastAsiaTheme="minorHAnsi" w:hAnsi="Arial" w:cs="Arial"/>
          <w:b/>
          <w:sz w:val="20"/>
          <w:szCs w:val="20"/>
        </w:rPr>
        <w:t xml:space="preserve">(***) </w:t>
      </w:r>
      <w:r w:rsidRPr="00CB358C">
        <w:rPr>
          <w:rFonts w:ascii="Arial" w:eastAsiaTheme="minorHAnsi" w:hAnsi="Arial" w:cs="Arial"/>
          <w:b/>
          <w:sz w:val="20"/>
          <w:szCs w:val="20"/>
        </w:rPr>
        <w:tab/>
        <w:t>TAX COLLECTOR:</w:t>
      </w:r>
    </w:p>
    <w:p w:rsidR="00CB358C" w:rsidRPr="00CB358C" w:rsidRDefault="00CB358C" w:rsidP="00CB358C">
      <w:pPr>
        <w:numPr>
          <w:ilvl w:val="0"/>
          <w:numId w:val="4"/>
        </w:numPr>
        <w:spacing w:line="256" w:lineRule="auto"/>
        <w:ind w:hanging="720"/>
        <w:contextualSpacing/>
        <w:rPr>
          <w:rFonts w:ascii="Arial" w:eastAsia="Calibri" w:hAnsi="Arial" w:cs="Arial"/>
          <w:sz w:val="20"/>
          <w:szCs w:val="20"/>
        </w:rPr>
      </w:pPr>
      <w:r w:rsidRPr="00CB358C">
        <w:rPr>
          <w:rFonts w:ascii="Arial" w:eastAsia="Calibri" w:hAnsi="Arial" w:cs="Arial"/>
          <w:sz w:val="20"/>
          <w:szCs w:val="20"/>
        </w:rPr>
        <w:t>The amount of money collected during the month of August 2015 and turned over to the treasurer’s office is as follows:</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2015 Taxes</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$26,224,421.18</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2014 Taxes</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$2,882.36</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2013 Taxes</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Garbage Fee Payments</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002474BF">
        <w:rPr>
          <w:rFonts w:ascii="Arial" w:eastAsiaTheme="minorHAnsi" w:hAnsi="Arial" w:cs="Arial"/>
          <w:sz w:val="20"/>
          <w:szCs w:val="20"/>
        </w:rPr>
        <w:tab/>
      </w:r>
      <w:r w:rsidRPr="00CB358C">
        <w:rPr>
          <w:rFonts w:ascii="Arial" w:eastAsiaTheme="minorHAnsi" w:hAnsi="Arial" w:cs="Arial"/>
          <w:sz w:val="20"/>
          <w:szCs w:val="20"/>
        </w:rPr>
        <w:tab/>
        <w:t>$32,859.76</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Garbage Fee Penalty                                              </w:t>
      </w:r>
      <w:r w:rsidRPr="00CB358C">
        <w:rPr>
          <w:rFonts w:ascii="Arial" w:eastAsiaTheme="minorHAnsi" w:hAnsi="Arial" w:cs="Arial"/>
          <w:sz w:val="20"/>
          <w:szCs w:val="20"/>
        </w:rPr>
        <w:tab/>
        <w:t>$1,535.00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Municipal Lien Redemption</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Tax Search</w:t>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Lien Redemption Request Fee</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002474BF">
        <w:rPr>
          <w:rFonts w:ascii="Arial" w:eastAsiaTheme="minorHAnsi" w:hAnsi="Arial" w:cs="Arial"/>
          <w:sz w:val="20"/>
          <w:szCs w:val="20"/>
        </w:rPr>
        <w:tab/>
      </w:r>
      <w:r w:rsidRPr="00CB358C">
        <w:rPr>
          <w:rFonts w:ascii="Arial" w:eastAsiaTheme="minorHAnsi" w:hAnsi="Arial" w:cs="Arial"/>
          <w:sz w:val="20"/>
          <w:szCs w:val="20"/>
        </w:rPr>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Year End Penalty</w:t>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Returned Check Fee Paid</w:t>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$60.00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Returned Check Fee Garbage Paid                         </w:t>
      </w:r>
      <w:r w:rsidRPr="00CB358C">
        <w:rPr>
          <w:rFonts w:ascii="Arial" w:eastAsiaTheme="minorHAnsi" w:hAnsi="Arial" w:cs="Arial"/>
          <w:sz w:val="20"/>
          <w:szCs w:val="20"/>
        </w:rPr>
        <w:tab/>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Returned Check    2015</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r>
      <w:r w:rsidR="002474BF">
        <w:rPr>
          <w:rFonts w:ascii="Arial" w:eastAsiaTheme="minorHAnsi" w:hAnsi="Arial" w:cs="Arial"/>
          <w:sz w:val="20"/>
          <w:szCs w:val="20"/>
        </w:rPr>
        <w:tab/>
      </w:r>
      <w:r w:rsidRPr="00CB358C">
        <w:rPr>
          <w:rFonts w:ascii="Arial" w:eastAsiaTheme="minorHAnsi" w:hAnsi="Arial" w:cs="Arial"/>
          <w:sz w:val="20"/>
          <w:szCs w:val="20"/>
        </w:rPr>
        <w:t>($21,292.64)</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Returned Check Interest </w:t>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($89.48)</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Returned Online Payment 2015 Taxes                    </w:t>
      </w:r>
      <w:r w:rsidRPr="00CB358C">
        <w:rPr>
          <w:rFonts w:ascii="Arial" w:eastAsiaTheme="minorHAnsi" w:hAnsi="Arial" w:cs="Arial"/>
          <w:sz w:val="20"/>
          <w:szCs w:val="20"/>
        </w:rPr>
        <w:tab/>
        <w:t xml:space="preserve">($0.00) </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Returned Online Interest                                          </w:t>
      </w:r>
      <w:r w:rsidRPr="00CB358C">
        <w:rPr>
          <w:rFonts w:ascii="Arial" w:eastAsiaTheme="minorHAnsi" w:hAnsi="Arial" w:cs="Arial"/>
          <w:sz w:val="20"/>
          <w:szCs w:val="20"/>
        </w:rPr>
        <w:tab/>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Returned Check Garbage Fee</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002474BF">
        <w:rPr>
          <w:rFonts w:ascii="Arial" w:eastAsiaTheme="minorHAnsi" w:hAnsi="Arial" w:cs="Arial"/>
          <w:sz w:val="20"/>
          <w:szCs w:val="20"/>
        </w:rPr>
        <w:tab/>
      </w:r>
      <w:r w:rsidRPr="00CB358C">
        <w:rPr>
          <w:rFonts w:ascii="Arial" w:eastAsiaTheme="minorHAnsi" w:hAnsi="Arial" w:cs="Arial"/>
          <w:sz w:val="20"/>
          <w:szCs w:val="20"/>
        </w:rPr>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Returned Check Garbage Fee Penalty                       </w:t>
      </w:r>
      <w:r w:rsidR="002474BF">
        <w:rPr>
          <w:rFonts w:ascii="Arial" w:eastAsiaTheme="minorHAnsi" w:hAnsi="Arial" w:cs="Arial"/>
          <w:sz w:val="20"/>
          <w:szCs w:val="20"/>
        </w:rPr>
        <w:tab/>
      </w:r>
      <w:r w:rsidRPr="00CB358C">
        <w:rPr>
          <w:rFonts w:ascii="Arial" w:eastAsiaTheme="minorHAnsi" w:hAnsi="Arial" w:cs="Arial"/>
          <w:sz w:val="20"/>
          <w:szCs w:val="20"/>
        </w:rPr>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Counterfeit Funds</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 xml:space="preserve">  ($0.00)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Arrears</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002474BF">
        <w:rPr>
          <w:rFonts w:ascii="Arial" w:eastAsiaTheme="minorHAnsi" w:hAnsi="Arial" w:cs="Arial"/>
          <w:sz w:val="20"/>
          <w:szCs w:val="20"/>
        </w:rPr>
        <w:tab/>
      </w:r>
      <w:r w:rsidR="002474BF">
        <w:rPr>
          <w:rFonts w:ascii="Arial" w:eastAsiaTheme="minorHAnsi" w:hAnsi="Arial" w:cs="Arial"/>
          <w:sz w:val="20"/>
          <w:szCs w:val="20"/>
        </w:rPr>
        <w:tab/>
      </w:r>
      <w:r w:rsidRPr="00CB358C">
        <w:rPr>
          <w:rFonts w:ascii="Arial" w:eastAsiaTheme="minorHAnsi" w:hAnsi="Arial" w:cs="Arial"/>
          <w:sz w:val="20"/>
          <w:szCs w:val="20"/>
        </w:rPr>
        <w:t xml:space="preserve"> $0.00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Sewer Clean out charge</w:t>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 xml:space="preserve">                          </w:t>
      </w:r>
      <w:r w:rsidR="002474BF">
        <w:rPr>
          <w:rFonts w:ascii="Arial" w:eastAsiaTheme="minorHAnsi" w:hAnsi="Arial" w:cs="Arial"/>
          <w:sz w:val="20"/>
          <w:szCs w:val="20"/>
        </w:rPr>
        <w:tab/>
      </w:r>
      <w:r w:rsidRPr="00CB358C">
        <w:rPr>
          <w:rFonts w:ascii="Arial" w:eastAsiaTheme="minorHAnsi" w:hAnsi="Arial" w:cs="Arial"/>
          <w:sz w:val="20"/>
          <w:szCs w:val="20"/>
        </w:rPr>
        <w:t>$1,000.00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DPW 2014 </w:t>
      </w:r>
      <w:proofErr w:type="spellStart"/>
      <w:r w:rsidRPr="00CB358C">
        <w:rPr>
          <w:rFonts w:ascii="Arial" w:eastAsiaTheme="minorHAnsi" w:hAnsi="Arial" w:cs="Arial"/>
          <w:sz w:val="20"/>
          <w:szCs w:val="20"/>
        </w:rPr>
        <w:t>Reso</w:t>
      </w:r>
      <w:proofErr w:type="spellEnd"/>
      <w:r w:rsidRPr="00CB358C">
        <w:rPr>
          <w:rFonts w:ascii="Arial" w:eastAsiaTheme="minorHAnsi" w:hAnsi="Arial" w:cs="Arial"/>
          <w:sz w:val="20"/>
          <w:szCs w:val="20"/>
        </w:rPr>
        <w:t xml:space="preserve"> payments                                        </w:t>
      </w:r>
      <w:r w:rsidR="002474BF">
        <w:rPr>
          <w:rFonts w:ascii="Arial" w:eastAsiaTheme="minorHAnsi" w:hAnsi="Arial" w:cs="Arial"/>
          <w:sz w:val="20"/>
          <w:szCs w:val="20"/>
        </w:rPr>
        <w:tab/>
      </w:r>
      <w:r w:rsidRPr="00CB358C">
        <w:rPr>
          <w:rFonts w:ascii="Arial" w:eastAsiaTheme="minorHAnsi" w:hAnsi="Arial" w:cs="Arial"/>
          <w:sz w:val="20"/>
          <w:szCs w:val="20"/>
        </w:rPr>
        <w:t xml:space="preserve">  $0.00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State Audit Payment/Disallowed Deductions              </w:t>
      </w:r>
      <w:r w:rsidR="002474BF">
        <w:rPr>
          <w:rFonts w:ascii="Arial" w:eastAsiaTheme="minorHAnsi" w:hAnsi="Arial" w:cs="Arial"/>
          <w:sz w:val="20"/>
          <w:szCs w:val="20"/>
        </w:rPr>
        <w:tab/>
      </w:r>
      <w:r w:rsidRPr="00CB358C">
        <w:rPr>
          <w:rFonts w:ascii="Arial" w:eastAsiaTheme="minorHAnsi" w:hAnsi="Arial" w:cs="Arial"/>
          <w:sz w:val="20"/>
          <w:szCs w:val="20"/>
        </w:rPr>
        <w:t xml:space="preserve"> $0.00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Tax Sale Cost/Before Tax Sale Cost                            </w:t>
      </w:r>
      <w:r w:rsidR="002474BF">
        <w:rPr>
          <w:rFonts w:ascii="Arial" w:eastAsiaTheme="minorHAnsi" w:hAnsi="Arial" w:cs="Arial"/>
          <w:sz w:val="20"/>
          <w:szCs w:val="20"/>
        </w:rPr>
        <w:tab/>
      </w:r>
      <w:r w:rsidRPr="00CB358C">
        <w:rPr>
          <w:rFonts w:ascii="Arial" w:eastAsiaTheme="minorHAnsi" w:hAnsi="Arial" w:cs="Arial"/>
          <w:sz w:val="20"/>
          <w:szCs w:val="20"/>
        </w:rPr>
        <w:t>$0.00</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Premium </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 xml:space="preserve">                $0.00</w:t>
      </w:r>
    </w:p>
    <w:p w:rsidR="00CB358C" w:rsidRPr="00CB358C" w:rsidRDefault="00CB358C" w:rsidP="00CB358C">
      <w:pPr>
        <w:tabs>
          <w:tab w:val="left" w:pos="-1440"/>
        </w:tabs>
        <w:spacing w:line="256" w:lineRule="auto"/>
        <w:ind w:left="2160" w:hanging="2160"/>
        <w:rPr>
          <w:rFonts w:ascii="Arial" w:eastAsiaTheme="minorHAnsi" w:hAnsi="Arial" w:cs="Arial"/>
          <w:sz w:val="20"/>
          <w:szCs w:val="20"/>
        </w:rPr>
      </w:pPr>
      <w:r w:rsidRPr="00CB358C">
        <w:rPr>
          <w:rFonts w:ascii="Arial" w:eastAsiaTheme="minorHAnsi" w:hAnsi="Arial" w:cs="Arial"/>
          <w:sz w:val="20"/>
          <w:szCs w:val="20"/>
        </w:rPr>
        <w:tab/>
        <w:t xml:space="preserve">Interest </w:t>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t xml:space="preserve">    $29,560.76</w:t>
      </w:r>
    </w:p>
    <w:p w:rsidR="00CB358C" w:rsidRPr="00CB358C" w:rsidRDefault="00CB358C" w:rsidP="00CB358C">
      <w:pPr>
        <w:autoSpaceDE w:val="0"/>
        <w:autoSpaceDN w:val="0"/>
        <w:spacing w:line="256" w:lineRule="auto"/>
        <w:jc w:val="both"/>
        <w:rPr>
          <w:rFonts w:ascii="Arial" w:eastAsiaTheme="minorHAnsi" w:hAnsi="Arial" w:cs="Arial"/>
          <w:sz w:val="20"/>
          <w:szCs w:val="20"/>
        </w:rPr>
      </w:pP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 xml:space="preserve">Total </w:t>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 xml:space="preserve">               $26,270,936.94</w:t>
      </w:r>
      <w:r w:rsidRPr="00CB358C">
        <w:rPr>
          <w:rFonts w:ascii="Arial" w:eastAsiaTheme="minorHAnsi" w:hAnsi="Arial" w:cs="Arial"/>
          <w:sz w:val="20"/>
          <w:szCs w:val="20"/>
        </w:rPr>
        <w:tab/>
      </w:r>
    </w:p>
    <w:p w:rsidR="00CB358C" w:rsidRPr="00CB358C" w:rsidRDefault="00CB358C" w:rsidP="00CB358C">
      <w:pPr>
        <w:autoSpaceDE w:val="0"/>
        <w:autoSpaceDN w:val="0"/>
        <w:spacing w:line="256" w:lineRule="auto"/>
        <w:jc w:val="both"/>
        <w:rPr>
          <w:rFonts w:ascii="Arial" w:eastAsiaTheme="minorHAnsi" w:hAnsi="Arial" w:cs="Arial"/>
          <w:sz w:val="20"/>
          <w:szCs w:val="20"/>
        </w:rPr>
      </w:pP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Tax  </w:t>
      </w:r>
      <w:r w:rsidRPr="00CB358C">
        <w:rPr>
          <w:rFonts w:ascii="Arial" w:eastAsiaTheme="minorHAnsi" w:hAnsi="Arial" w:cs="Arial"/>
          <w:b/>
          <w:sz w:val="20"/>
          <w:szCs w:val="20"/>
        </w:rPr>
        <w:tab/>
      </w:r>
      <w:r w:rsidRPr="00CB358C">
        <w:rPr>
          <w:rFonts w:ascii="Arial" w:eastAsiaTheme="minorHAnsi" w:hAnsi="Arial" w:cs="Arial"/>
          <w:sz w:val="20"/>
          <w:szCs w:val="20"/>
        </w:rPr>
        <w:t>Requesting the refund of the premium paid at the 2015 tax sale on the following block &amp;</w:t>
      </w: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Sale</w:t>
      </w:r>
      <w:r w:rsidRPr="00CB358C">
        <w:rPr>
          <w:rFonts w:ascii="Arial" w:eastAsiaTheme="minorHAnsi" w:hAnsi="Arial" w:cs="Arial"/>
          <w:sz w:val="20"/>
          <w:szCs w:val="20"/>
        </w:rPr>
        <w:tab/>
        <w:t>lot.</w:t>
      </w:r>
    </w:p>
    <w:p w:rsidR="00CB358C" w:rsidRPr="00CB358C" w:rsidRDefault="00CB358C" w:rsidP="00CB358C">
      <w:pPr>
        <w:tabs>
          <w:tab w:val="left" w:pos="-1440"/>
        </w:tabs>
        <w:spacing w:line="256" w:lineRule="auto"/>
        <w:rPr>
          <w:rFonts w:ascii="Arial" w:eastAsiaTheme="minorHAnsi" w:hAnsi="Arial" w:cs="Arial"/>
          <w:b/>
          <w:sz w:val="20"/>
          <w:szCs w:val="20"/>
          <w:u w:val="single"/>
        </w:rPr>
      </w:pPr>
      <w:r w:rsidRPr="00CB358C">
        <w:rPr>
          <w:rFonts w:ascii="Arial" w:eastAsiaTheme="minorHAnsi" w:hAnsi="Arial" w:cs="Arial"/>
          <w:sz w:val="20"/>
          <w:szCs w:val="20"/>
        </w:rPr>
        <w:tab/>
      </w:r>
      <w:r w:rsidRPr="00CB358C">
        <w:rPr>
          <w:rFonts w:ascii="Arial" w:eastAsiaTheme="minorHAnsi" w:hAnsi="Arial" w:cs="Arial"/>
          <w:b/>
          <w:sz w:val="20"/>
          <w:szCs w:val="20"/>
          <w:u w:val="single"/>
        </w:rPr>
        <w:t>Block</w:t>
      </w:r>
      <w:r w:rsidRPr="00CB358C">
        <w:rPr>
          <w:rFonts w:ascii="Arial" w:eastAsiaTheme="minorHAnsi" w:hAnsi="Arial" w:cs="Arial"/>
          <w:b/>
          <w:sz w:val="20"/>
          <w:szCs w:val="20"/>
          <w:u w:val="single"/>
        </w:rPr>
        <w:tab/>
        <w:t>Lot</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Redemption Date</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CTF#</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Amount</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9</w:t>
      </w:r>
      <w:r w:rsidRPr="00CB358C">
        <w:rPr>
          <w:rFonts w:ascii="Arial" w:eastAsiaTheme="minorHAnsi" w:hAnsi="Arial" w:cs="Arial"/>
          <w:sz w:val="20"/>
          <w:szCs w:val="20"/>
        </w:rPr>
        <w:tab/>
        <w:t>14.01</w:t>
      </w:r>
      <w:r w:rsidRPr="00CB358C">
        <w:rPr>
          <w:rFonts w:ascii="Arial" w:eastAsiaTheme="minorHAnsi" w:hAnsi="Arial" w:cs="Arial"/>
          <w:sz w:val="20"/>
          <w:szCs w:val="20"/>
        </w:rPr>
        <w:tab/>
      </w:r>
      <w:r w:rsidRPr="00CB358C">
        <w:rPr>
          <w:rFonts w:ascii="Arial" w:eastAsiaTheme="minorHAnsi" w:hAnsi="Arial" w:cs="Arial"/>
          <w:sz w:val="20"/>
          <w:szCs w:val="20"/>
        </w:rPr>
        <w:tab/>
        <w:t>8/31/15</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14-00009</w:t>
      </w:r>
      <w:r w:rsidRPr="00CB358C">
        <w:rPr>
          <w:rFonts w:ascii="Arial" w:eastAsiaTheme="minorHAnsi" w:hAnsi="Arial" w:cs="Arial"/>
          <w:sz w:val="20"/>
          <w:szCs w:val="20"/>
        </w:rPr>
        <w:tab/>
        <w:t>$29,800.00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p>
    <w:p w:rsidR="00CB358C" w:rsidRPr="00CB358C" w:rsidRDefault="00CB358C" w:rsidP="00CB358C">
      <w:pPr>
        <w:spacing w:line="256" w:lineRule="auto"/>
        <w:ind w:left="720"/>
        <w:rPr>
          <w:rFonts w:ascii="Arial" w:eastAsiaTheme="minorHAnsi" w:hAnsi="Arial" w:cs="Arial"/>
          <w:sz w:val="20"/>
          <w:szCs w:val="20"/>
        </w:rPr>
      </w:pPr>
      <w:r w:rsidRPr="00CB358C">
        <w:rPr>
          <w:rFonts w:ascii="Arial" w:eastAsiaTheme="minorHAnsi" w:hAnsi="Arial" w:cs="Arial"/>
          <w:sz w:val="20"/>
          <w:szCs w:val="20"/>
        </w:rPr>
        <w:t>Therefore, it would be in order for the council to authorize the treasurer to issue a check in the amount of $29,800.00 payable to: PFS Financial 1, LLC US Bank Custodian, 50 South 16</w:t>
      </w:r>
      <w:r w:rsidRPr="00CB358C">
        <w:rPr>
          <w:rFonts w:ascii="Arial" w:eastAsiaTheme="minorHAnsi" w:hAnsi="Arial" w:cs="Arial"/>
          <w:sz w:val="20"/>
          <w:szCs w:val="20"/>
          <w:vertAlign w:val="superscript"/>
        </w:rPr>
        <w:t>th</w:t>
      </w:r>
      <w:r w:rsidRPr="00CB358C">
        <w:rPr>
          <w:rFonts w:ascii="Arial" w:eastAsiaTheme="minorHAnsi" w:hAnsi="Arial" w:cs="Arial"/>
          <w:sz w:val="20"/>
          <w:szCs w:val="20"/>
        </w:rPr>
        <w:t xml:space="preserve"> Street-Suite 2050, Philadelphia, PA 19102 charging same to account #5-01-55-276-999-956.</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Tax </w:t>
      </w:r>
      <w:r w:rsidRPr="00CB358C">
        <w:rPr>
          <w:rFonts w:ascii="Arial" w:eastAsiaTheme="minorHAnsi" w:hAnsi="Arial" w:cs="Arial"/>
          <w:b/>
          <w:sz w:val="20"/>
          <w:szCs w:val="20"/>
        </w:rPr>
        <w:tab/>
      </w:r>
      <w:r w:rsidRPr="00CB358C">
        <w:rPr>
          <w:rFonts w:ascii="Arial" w:eastAsiaTheme="minorHAnsi" w:hAnsi="Arial" w:cs="Arial"/>
          <w:sz w:val="20"/>
          <w:szCs w:val="20"/>
        </w:rPr>
        <w:t>Requesting the refund of the premium paid at the 2015 tax sale on the following block &amp; lot.</w:t>
      </w:r>
    </w:p>
    <w:p w:rsidR="00CB358C" w:rsidRPr="00CB358C" w:rsidRDefault="00CB358C" w:rsidP="00CB358C">
      <w:pPr>
        <w:spacing w:line="256" w:lineRule="auto"/>
        <w:rPr>
          <w:rFonts w:ascii="Arial" w:eastAsiaTheme="minorHAnsi" w:hAnsi="Arial" w:cs="Arial"/>
          <w:b/>
          <w:sz w:val="20"/>
          <w:szCs w:val="20"/>
          <w:u w:val="single"/>
        </w:rPr>
      </w:pPr>
      <w:r w:rsidRPr="00CB358C">
        <w:rPr>
          <w:rFonts w:ascii="Arial" w:eastAsiaTheme="minorHAnsi" w:hAnsi="Arial" w:cs="Arial"/>
          <w:b/>
          <w:sz w:val="20"/>
          <w:szCs w:val="20"/>
        </w:rPr>
        <w:t xml:space="preserve">Sale </w:t>
      </w:r>
      <w:r w:rsidRPr="00CB358C">
        <w:rPr>
          <w:rFonts w:ascii="Arial" w:eastAsiaTheme="minorHAnsi" w:hAnsi="Arial" w:cs="Arial"/>
          <w:b/>
          <w:sz w:val="20"/>
          <w:szCs w:val="20"/>
        </w:rPr>
        <w:tab/>
      </w:r>
      <w:r w:rsidRPr="00CB358C">
        <w:rPr>
          <w:rFonts w:ascii="Arial" w:eastAsiaTheme="minorHAnsi" w:hAnsi="Arial" w:cs="Arial"/>
          <w:b/>
          <w:sz w:val="20"/>
          <w:szCs w:val="20"/>
          <w:u w:val="single"/>
        </w:rPr>
        <w:t>Block</w:t>
      </w:r>
      <w:r w:rsidRPr="00CB358C">
        <w:rPr>
          <w:rFonts w:ascii="Arial" w:eastAsiaTheme="minorHAnsi" w:hAnsi="Arial" w:cs="Arial"/>
          <w:b/>
          <w:sz w:val="20"/>
          <w:szCs w:val="20"/>
          <w:u w:val="single"/>
        </w:rPr>
        <w:tab/>
        <w:t>Lot</w:t>
      </w:r>
      <w:r w:rsidRPr="00CB358C">
        <w:rPr>
          <w:rFonts w:ascii="Arial" w:eastAsiaTheme="minorHAnsi" w:hAnsi="Arial" w:cs="Arial"/>
          <w:b/>
          <w:sz w:val="20"/>
          <w:szCs w:val="20"/>
          <w:u w:val="single"/>
        </w:rPr>
        <w:tab/>
        <w:t>Redemption Date</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CTF#</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Amount</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 xml:space="preserve"> </w:t>
      </w:r>
      <w:r w:rsidRPr="00CB358C">
        <w:rPr>
          <w:rFonts w:ascii="Arial" w:eastAsiaTheme="minorHAnsi" w:hAnsi="Arial" w:cs="Arial"/>
          <w:sz w:val="20"/>
          <w:szCs w:val="20"/>
        </w:rPr>
        <w:tab/>
        <w:t>16</w:t>
      </w:r>
      <w:r w:rsidRPr="00CB358C">
        <w:rPr>
          <w:rFonts w:ascii="Arial" w:eastAsiaTheme="minorHAnsi" w:hAnsi="Arial" w:cs="Arial"/>
          <w:sz w:val="20"/>
          <w:szCs w:val="20"/>
        </w:rPr>
        <w:tab/>
        <w:t>26</w:t>
      </w:r>
      <w:r w:rsidRPr="00CB358C">
        <w:rPr>
          <w:rFonts w:ascii="Arial" w:eastAsiaTheme="minorHAnsi" w:hAnsi="Arial" w:cs="Arial"/>
          <w:sz w:val="20"/>
          <w:szCs w:val="20"/>
        </w:rPr>
        <w:tab/>
        <w:t>8/26/15</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14-00015</w:t>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$200.00</w:t>
      </w:r>
    </w:p>
    <w:p w:rsidR="00CB358C" w:rsidRPr="00CB358C" w:rsidRDefault="00CB358C" w:rsidP="00CB358C">
      <w:pPr>
        <w:tabs>
          <w:tab w:val="left" w:pos="-1440"/>
        </w:tabs>
        <w:spacing w:line="256" w:lineRule="auto"/>
        <w:ind w:left="5760" w:hanging="5760"/>
        <w:rPr>
          <w:rFonts w:ascii="Arial" w:eastAsiaTheme="minorHAnsi" w:hAnsi="Arial" w:cs="Arial"/>
          <w:sz w:val="20"/>
          <w:szCs w:val="20"/>
        </w:rPr>
      </w:pPr>
    </w:p>
    <w:p w:rsidR="00CB358C" w:rsidRPr="00CB358C" w:rsidRDefault="00CB358C" w:rsidP="00CB358C">
      <w:pPr>
        <w:spacing w:line="256" w:lineRule="auto"/>
        <w:ind w:left="540"/>
        <w:rPr>
          <w:rFonts w:ascii="Arial" w:eastAsiaTheme="minorHAnsi" w:hAnsi="Arial" w:cs="Arial"/>
          <w:sz w:val="20"/>
          <w:szCs w:val="20"/>
        </w:rPr>
      </w:pPr>
      <w:r w:rsidRPr="00CB358C">
        <w:rPr>
          <w:rFonts w:ascii="Arial" w:eastAsiaTheme="minorHAnsi" w:hAnsi="Arial" w:cs="Arial"/>
          <w:sz w:val="20"/>
          <w:szCs w:val="20"/>
        </w:rPr>
        <w:t>Therefore, it would be in order for the council to authorize the treasurer to issue a check in the amount of $200.00 payable to: Public Tax Investments, LLC, 575 Route 70, 2</w:t>
      </w:r>
      <w:r w:rsidRPr="00CB358C">
        <w:rPr>
          <w:rFonts w:ascii="Arial" w:eastAsiaTheme="minorHAnsi" w:hAnsi="Arial" w:cs="Arial"/>
          <w:sz w:val="20"/>
          <w:szCs w:val="20"/>
          <w:vertAlign w:val="superscript"/>
        </w:rPr>
        <w:t>nd</w:t>
      </w:r>
      <w:r w:rsidRPr="00CB358C">
        <w:rPr>
          <w:rFonts w:ascii="Arial" w:eastAsiaTheme="minorHAnsi" w:hAnsi="Arial" w:cs="Arial"/>
          <w:sz w:val="20"/>
          <w:szCs w:val="20"/>
        </w:rPr>
        <w:t xml:space="preserve"> Floor, Brick, NJ, 08723, charging same to account #-</w:t>
      </w:r>
      <w:r w:rsidRPr="00CB358C">
        <w:rPr>
          <w:rFonts w:ascii="Arial" w:eastAsiaTheme="minorHAnsi" w:hAnsi="Arial" w:cs="Arial"/>
          <w:color w:val="000000"/>
          <w:sz w:val="20"/>
          <w:szCs w:val="20"/>
        </w:rPr>
        <w:t>5-1-55-276-999-956.</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Tax </w:t>
      </w:r>
      <w:r w:rsidRPr="00CB358C">
        <w:rPr>
          <w:rFonts w:ascii="Arial" w:eastAsiaTheme="minorHAnsi" w:hAnsi="Arial" w:cs="Arial"/>
          <w:b/>
          <w:sz w:val="20"/>
          <w:szCs w:val="20"/>
        </w:rPr>
        <w:tab/>
      </w:r>
      <w:r w:rsidRPr="00CB358C">
        <w:rPr>
          <w:rFonts w:ascii="Arial" w:eastAsiaTheme="minorHAnsi" w:hAnsi="Arial" w:cs="Arial"/>
          <w:sz w:val="20"/>
          <w:szCs w:val="20"/>
        </w:rPr>
        <w:t>Requesting the refund of the premium paid at the 2014 tax sale on the following block &amp; lot.</w:t>
      </w:r>
    </w:p>
    <w:p w:rsidR="00CB358C" w:rsidRPr="00CB358C" w:rsidRDefault="00CB358C" w:rsidP="00CB358C">
      <w:pPr>
        <w:tabs>
          <w:tab w:val="left" w:pos="-1440"/>
        </w:tabs>
        <w:spacing w:line="256" w:lineRule="auto"/>
        <w:rPr>
          <w:rFonts w:ascii="Arial" w:eastAsiaTheme="minorHAnsi" w:hAnsi="Arial" w:cs="Arial"/>
          <w:b/>
          <w:sz w:val="20"/>
          <w:szCs w:val="20"/>
          <w:u w:val="single"/>
        </w:rPr>
      </w:pPr>
      <w:r w:rsidRPr="00CB358C">
        <w:rPr>
          <w:rFonts w:ascii="Arial" w:eastAsiaTheme="minorHAnsi" w:hAnsi="Arial" w:cs="Arial"/>
          <w:b/>
          <w:sz w:val="20"/>
          <w:szCs w:val="20"/>
        </w:rPr>
        <w:t xml:space="preserve">Sale </w:t>
      </w:r>
      <w:r w:rsidRPr="00CB358C">
        <w:rPr>
          <w:rFonts w:ascii="Arial" w:eastAsiaTheme="minorHAnsi" w:hAnsi="Arial" w:cs="Arial"/>
          <w:sz w:val="20"/>
          <w:szCs w:val="20"/>
        </w:rPr>
        <w:tab/>
      </w:r>
      <w:r w:rsidRPr="00CB358C">
        <w:rPr>
          <w:rFonts w:ascii="Arial" w:eastAsiaTheme="minorHAnsi" w:hAnsi="Arial" w:cs="Arial"/>
          <w:b/>
          <w:sz w:val="20"/>
          <w:szCs w:val="20"/>
          <w:u w:val="single"/>
        </w:rPr>
        <w:t>Block</w:t>
      </w:r>
      <w:r w:rsidRPr="00CB358C">
        <w:rPr>
          <w:rFonts w:ascii="Arial" w:eastAsiaTheme="minorHAnsi" w:hAnsi="Arial" w:cs="Arial"/>
          <w:b/>
          <w:sz w:val="20"/>
          <w:szCs w:val="20"/>
          <w:u w:val="single"/>
        </w:rPr>
        <w:tab/>
        <w:t>Lot</w:t>
      </w:r>
      <w:r w:rsidRPr="00CB358C">
        <w:rPr>
          <w:rFonts w:ascii="Arial" w:eastAsiaTheme="minorHAnsi" w:hAnsi="Arial" w:cs="Arial"/>
          <w:b/>
          <w:sz w:val="20"/>
          <w:szCs w:val="20"/>
          <w:u w:val="single"/>
        </w:rPr>
        <w:tab/>
        <w:t>Redemption Date</w:t>
      </w:r>
      <w:r w:rsidRPr="00CB358C">
        <w:rPr>
          <w:rFonts w:ascii="Arial" w:eastAsiaTheme="minorHAnsi" w:hAnsi="Arial" w:cs="Arial"/>
          <w:b/>
          <w:sz w:val="20"/>
          <w:szCs w:val="20"/>
          <w:u w:val="single"/>
        </w:rPr>
        <w:tab/>
        <w:t>CTF#</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Amount</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29</w:t>
      </w:r>
      <w:r w:rsidRPr="00CB358C">
        <w:rPr>
          <w:rFonts w:ascii="Arial" w:eastAsiaTheme="minorHAnsi" w:hAnsi="Arial" w:cs="Arial"/>
          <w:sz w:val="20"/>
          <w:szCs w:val="20"/>
        </w:rPr>
        <w:tab/>
        <w:t>17</w:t>
      </w:r>
      <w:r w:rsidRPr="00CB358C">
        <w:rPr>
          <w:rFonts w:ascii="Arial" w:eastAsiaTheme="minorHAnsi" w:hAnsi="Arial" w:cs="Arial"/>
          <w:sz w:val="20"/>
          <w:szCs w:val="20"/>
        </w:rPr>
        <w:tab/>
        <w:t>8/27/15</w:t>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13-00035</w:t>
      </w:r>
      <w:r w:rsidRPr="00CB358C">
        <w:rPr>
          <w:rFonts w:ascii="Arial" w:eastAsiaTheme="minorHAnsi" w:hAnsi="Arial" w:cs="Arial"/>
          <w:sz w:val="20"/>
          <w:szCs w:val="20"/>
        </w:rPr>
        <w:tab/>
        <w:t>$1,400.00</w:t>
      </w:r>
    </w:p>
    <w:p w:rsidR="00CB358C" w:rsidRPr="00CB358C" w:rsidRDefault="00B9212B" w:rsidP="00CB358C">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211</w:t>
      </w:r>
      <w:r>
        <w:rPr>
          <w:rFonts w:ascii="Arial" w:eastAsiaTheme="minorHAnsi" w:hAnsi="Arial" w:cs="Arial"/>
          <w:sz w:val="20"/>
          <w:szCs w:val="20"/>
        </w:rPr>
        <w:tab/>
        <w:t>23</w:t>
      </w:r>
      <w:r>
        <w:rPr>
          <w:rFonts w:ascii="Arial" w:eastAsiaTheme="minorHAnsi" w:hAnsi="Arial" w:cs="Arial"/>
          <w:sz w:val="20"/>
          <w:szCs w:val="20"/>
        </w:rPr>
        <w:tab/>
        <w:t>8/13/15</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00CB358C" w:rsidRPr="00CB358C">
        <w:rPr>
          <w:rFonts w:ascii="Arial" w:eastAsiaTheme="minorHAnsi" w:hAnsi="Arial" w:cs="Arial"/>
          <w:sz w:val="20"/>
          <w:szCs w:val="20"/>
        </w:rPr>
        <w:t>13-00255</w:t>
      </w:r>
      <w:r w:rsidR="00CB358C" w:rsidRPr="00CB358C">
        <w:rPr>
          <w:rFonts w:ascii="Arial" w:eastAsiaTheme="minorHAnsi" w:hAnsi="Arial" w:cs="Arial"/>
          <w:sz w:val="20"/>
          <w:szCs w:val="20"/>
        </w:rPr>
        <w:tab/>
        <w:t>$900.00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r>
      <w:r w:rsidRPr="00CB358C">
        <w:rPr>
          <w:rFonts w:ascii="Arial" w:eastAsiaTheme="minorHAnsi" w:hAnsi="Arial" w:cs="Arial"/>
          <w:sz w:val="20"/>
          <w:szCs w:val="20"/>
        </w:rPr>
        <w:tab/>
      </w:r>
    </w:p>
    <w:p w:rsidR="00CB358C" w:rsidRPr="00CB358C" w:rsidRDefault="00CB358C" w:rsidP="00CB358C">
      <w:pPr>
        <w:tabs>
          <w:tab w:val="left" w:pos="-1440"/>
        </w:tabs>
        <w:spacing w:line="256" w:lineRule="auto"/>
        <w:ind w:left="720"/>
        <w:rPr>
          <w:rFonts w:ascii="Arial" w:eastAsiaTheme="minorHAnsi" w:hAnsi="Arial" w:cs="Arial"/>
          <w:color w:val="000000"/>
          <w:sz w:val="20"/>
          <w:szCs w:val="20"/>
        </w:rPr>
      </w:pPr>
      <w:r w:rsidRPr="00CB358C">
        <w:rPr>
          <w:rFonts w:ascii="Arial" w:eastAsiaTheme="minorHAnsi" w:hAnsi="Arial" w:cs="Arial"/>
          <w:sz w:val="20"/>
          <w:szCs w:val="20"/>
        </w:rPr>
        <w:t xml:space="preserve">Therefore, it would be in order for the council to authorize the treasurer to issue a check in the amount of $2,300.00 payable to: MTAG </w:t>
      </w:r>
      <w:proofErr w:type="spellStart"/>
      <w:r w:rsidRPr="00CB358C">
        <w:rPr>
          <w:rFonts w:ascii="Arial" w:eastAsiaTheme="minorHAnsi" w:hAnsi="Arial" w:cs="Arial"/>
          <w:sz w:val="20"/>
          <w:szCs w:val="20"/>
        </w:rPr>
        <w:t>Cust</w:t>
      </w:r>
      <w:proofErr w:type="spellEnd"/>
      <w:r w:rsidRPr="00CB358C">
        <w:rPr>
          <w:rFonts w:ascii="Arial" w:eastAsiaTheme="minorHAnsi" w:hAnsi="Arial" w:cs="Arial"/>
          <w:sz w:val="20"/>
          <w:szCs w:val="20"/>
        </w:rPr>
        <w:t xml:space="preserve"> Fig Cap Invest NJ, 13, P.O. Box 54472, New Orleans, LA 70154, charging same to account #5-01-55-276-999-956.</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2474BF">
      <w:pPr>
        <w:spacing w:line="259" w:lineRule="auto"/>
        <w:rPr>
          <w:rFonts w:ascii="Arial" w:eastAsiaTheme="minorHAnsi" w:hAnsi="Arial" w:cs="Arial"/>
          <w:sz w:val="20"/>
          <w:szCs w:val="20"/>
        </w:rPr>
      </w:pPr>
      <w:r w:rsidRPr="00CB358C">
        <w:rPr>
          <w:rFonts w:ascii="Arial" w:eastAsiaTheme="minorHAnsi" w:hAnsi="Arial" w:cs="Arial"/>
          <w:b/>
          <w:sz w:val="20"/>
          <w:szCs w:val="20"/>
        </w:rPr>
        <w:t xml:space="preserve">Tax </w:t>
      </w:r>
      <w:r w:rsidRPr="00CB358C">
        <w:rPr>
          <w:rFonts w:ascii="Arial" w:eastAsiaTheme="minorHAnsi" w:hAnsi="Arial" w:cs="Arial"/>
          <w:b/>
          <w:sz w:val="20"/>
          <w:szCs w:val="20"/>
        </w:rPr>
        <w:tab/>
      </w:r>
      <w:r w:rsidRPr="00CB358C">
        <w:rPr>
          <w:rFonts w:ascii="Arial" w:eastAsiaTheme="minorHAnsi" w:hAnsi="Arial" w:cs="Arial"/>
          <w:sz w:val="20"/>
          <w:szCs w:val="20"/>
        </w:rPr>
        <w:t xml:space="preserve">Requesting the refund of the premium paid at the 2014 &amp; 2015 tax sale on the following block &amp; </w:t>
      </w:r>
      <w:r w:rsidRPr="00CB358C">
        <w:rPr>
          <w:rFonts w:ascii="Arial" w:eastAsiaTheme="minorHAnsi" w:hAnsi="Arial" w:cs="Arial"/>
          <w:b/>
          <w:sz w:val="20"/>
          <w:szCs w:val="20"/>
        </w:rPr>
        <w:t xml:space="preserve">Sale </w:t>
      </w:r>
      <w:r w:rsidRPr="00CB358C">
        <w:rPr>
          <w:rFonts w:ascii="Arial" w:eastAsiaTheme="minorHAnsi" w:hAnsi="Arial" w:cs="Arial"/>
          <w:b/>
          <w:sz w:val="20"/>
          <w:szCs w:val="20"/>
        </w:rPr>
        <w:tab/>
      </w:r>
      <w:r w:rsidRPr="00CB358C">
        <w:rPr>
          <w:rFonts w:ascii="Arial" w:eastAsiaTheme="minorHAnsi" w:hAnsi="Arial" w:cs="Arial"/>
          <w:sz w:val="20"/>
          <w:szCs w:val="20"/>
        </w:rPr>
        <w:t>lot.</w:t>
      </w:r>
    </w:p>
    <w:p w:rsidR="00CB358C" w:rsidRPr="00CB358C" w:rsidRDefault="00CB358C" w:rsidP="00CB358C">
      <w:pPr>
        <w:tabs>
          <w:tab w:val="left" w:pos="-1440"/>
        </w:tabs>
        <w:spacing w:line="256" w:lineRule="auto"/>
        <w:ind w:left="720"/>
        <w:rPr>
          <w:rFonts w:ascii="Arial" w:eastAsiaTheme="minorHAnsi" w:hAnsi="Arial" w:cs="Arial"/>
          <w:b/>
          <w:sz w:val="20"/>
          <w:szCs w:val="20"/>
          <w:u w:val="single"/>
        </w:rPr>
      </w:pPr>
      <w:r w:rsidRPr="00CB358C">
        <w:rPr>
          <w:rFonts w:ascii="Arial" w:eastAsiaTheme="minorHAnsi" w:hAnsi="Arial" w:cs="Arial"/>
          <w:b/>
          <w:sz w:val="20"/>
          <w:szCs w:val="20"/>
          <w:u w:val="single"/>
        </w:rPr>
        <w:t>Block</w:t>
      </w:r>
      <w:r w:rsidRPr="00CB358C">
        <w:rPr>
          <w:rFonts w:ascii="Arial" w:eastAsiaTheme="minorHAnsi" w:hAnsi="Arial" w:cs="Arial"/>
          <w:b/>
          <w:sz w:val="20"/>
          <w:szCs w:val="20"/>
          <w:u w:val="single"/>
        </w:rPr>
        <w:tab/>
        <w:t>Lot</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Redemption Date</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CTF#</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Amount</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 xml:space="preserve"> </w:t>
      </w:r>
      <w:r w:rsidRPr="00CB358C">
        <w:rPr>
          <w:rFonts w:ascii="Arial" w:eastAsiaTheme="minorHAnsi" w:hAnsi="Arial" w:cs="Arial"/>
          <w:sz w:val="20"/>
          <w:szCs w:val="20"/>
        </w:rPr>
        <w:tab/>
        <w:t>62</w:t>
      </w:r>
      <w:r w:rsidRPr="00CB358C">
        <w:rPr>
          <w:rFonts w:ascii="Arial" w:eastAsiaTheme="minorHAnsi" w:hAnsi="Arial" w:cs="Arial"/>
          <w:sz w:val="20"/>
          <w:szCs w:val="20"/>
        </w:rPr>
        <w:tab/>
        <w:t>5</w:t>
      </w:r>
      <w:r w:rsidRPr="00CB358C">
        <w:rPr>
          <w:rFonts w:ascii="Arial" w:eastAsiaTheme="minorHAnsi" w:hAnsi="Arial" w:cs="Arial"/>
          <w:sz w:val="20"/>
          <w:szCs w:val="20"/>
        </w:rPr>
        <w:tab/>
      </w:r>
      <w:r w:rsidRPr="00CB358C">
        <w:rPr>
          <w:rFonts w:ascii="Arial" w:eastAsiaTheme="minorHAnsi" w:hAnsi="Arial" w:cs="Arial"/>
          <w:sz w:val="20"/>
          <w:szCs w:val="20"/>
        </w:rPr>
        <w:tab/>
        <w:t>8/15/15</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13-00076</w:t>
      </w:r>
      <w:r w:rsidRPr="00CB358C">
        <w:rPr>
          <w:rFonts w:ascii="Arial" w:eastAsiaTheme="minorHAnsi" w:hAnsi="Arial" w:cs="Arial"/>
          <w:sz w:val="20"/>
          <w:szCs w:val="20"/>
        </w:rPr>
        <w:tab/>
        <w:t>$3,300.00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88</w:t>
      </w:r>
      <w:r w:rsidRPr="00CB358C">
        <w:rPr>
          <w:rFonts w:ascii="Arial" w:eastAsiaTheme="minorHAnsi" w:hAnsi="Arial" w:cs="Arial"/>
          <w:sz w:val="20"/>
          <w:szCs w:val="20"/>
        </w:rPr>
        <w:tab/>
        <w:t>1</w:t>
      </w:r>
      <w:r w:rsidRPr="00CB358C">
        <w:rPr>
          <w:rFonts w:ascii="Arial" w:eastAsiaTheme="minorHAnsi" w:hAnsi="Arial" w:cs="Arial"/>
          <w:sz w:val="20"/>
          <w:szCs w:val="20"/>
        </w:rPr>
        <w:tab/>
      </w:r>
      <w:r w:rsidRPr="00CB358C">
        <w:rPr>
          <w:rFonts w:ascii="Arial" w:eastAsiaTheme="minorHAnsi" w:hAnsi="Arial" w:cs="Arial"/>
          <w:sz w:val="20"/>
          <w:szCs w:val="20"/>
        </w:rPr>
        <w:tab/>
        <w:t>8/24/15</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14-00068</w:t>
      </w:r>
      <w:r w:rsidRPr="00CB358C">
        <w:rPr>
          <w:rFonts w:ascii="Arial" w:eastAsiaTheme="minorHAnsi" w:hAnsi="Arial" w:cs="Arial"/>
          <w:sz w:val="20"/>
          <w:szCs w:val="20"/>
        </w:rPr>
        <w:tab/>
        <w:t>$2,400.00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187</w:t>
      </w:r>
      <w:r w:rsidRPr="00CB358C">
        <w:rPr>
          <w:rFonts w:ascii="Arial" w:eastAsiaTheme="minorHAnsi" w:hAnsi="Arial" w:cs="Arial"/>
          <w:sz w:val="20"/>
          <w:szCs w:val="20"/>
        </w:rPr>
        <w:tab/>
        <w:t>7</w:t>
      </w:r>
      <w:r w:rsidRPr="00CB358C">
        <w:rPr>
          <w:rFonts w:ascii="Arial" w:eastAsiaTheme="minorHAnsi" w:hAnsi="Arial" w:cs="Arial"/>
          <w:sz w:val="20"/>
          <w:szCs w:val="20"/>
        </w:rPr>
        <w:tab/>
      </w:r>
      <w:r w:rsidRPr="00CB358C">
        <w:rPr>
          <w:rFonts w:ascii="Arial" w:eastAsiaTheme="minorHAnsi" w:hAnsi="Arial" w:cs="Arial"/>
          <w:sz w:val="20"/>
          <w:szCs w:val="20"/>
        </w:rPr>
        <w:tab/>
        <w:t>8/31/15</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14-00153</w:t>
      </w:r>
      <w:r w:rsidRPr="00CB358C">
        <w:rPr>
          <w:rFonts w:ascii="Arial" w:eastAsiaTheme="minorHAnsi" w:hAnsi="Arial" w:cs="Arial"/>
          <w:sz w:val="20"/>
          <w:szCs w:val="20"/>
        </w:rPr>
        <w:tab/>
        <w:t>$2,100.00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314</w:t>
      </w:r>
      <w:r w:rsidRPr="00CB358C">
        <w:rPr>
          <w:rFonts w:ascii="Arial" w:eastAsiaTheme="minorHAnsi" w:hAnsi="Arial" w:cs="Arial"/>
          <w:sz w:val="20"/>
          <w:szCs w:val="20"/>
        </w:rPr>
        <w:tab/>
        <w:t>14</w:t>
      </w:r>
      <w:r w:rsidRPr="00CB358C">
        <w:rPr>
          <w:rFonts w:ascii="Arial" w:eastAsiaTheme="minorHAnsi" w:hAnsi="Arial" w:cs="Arial"/>
          <w:sz w:val="20"/>
          <w:szCs w:val="20"/>
        </w:rPr>
        <w:tab/>
      </w:r>
      <w:r w:rsidRPr="00CB358C">
        <w:rPr>
          <w:rFonts w:ascii="Arial" w:eastAsiaTheme="minorHAnsi" w:hAnsi="Arial" w:cs="Arial"/>
          <w:sz w:val="20"/>
          <w:szCs w:val="20"/>
        </w:rPr>
        <w:tab/>
        <w:t>8/28/15</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14-00225</w:t>
      </w:r>
      <w:r w:rsidRPr="00CB358C">
        <w:rPr>
          <w:rFonts w:ascii="Arial" w:eastAsiaTheme="minorHAnsi" w:hAnsi="Arial" w:cs="Arial"/>
          <w:sz w:val="20"/>
          <w:szCs w:val="20"/>
        </w:rPr>
        <w:tab/>
        <w:t>$1,600.00</w:t>
      </w:r>
    </w:p>
    <w:p w:rsidR="00CB358C" w:rsidRPr="00CB358C" w:rsidRDefault="00CB358C" w:rsidP="00CB358C">
      <w:pPr>
        <w:tabs>
          <w:tab w:val="left" w:pos="-1440"/>
        </w:tabs>
        <w:spacing w:line="256" w:lineRule="auto"/>
        <w:ind w:left="5760" w:hanging="5760"/>
        <w:rPr>
          <w:rFonts w:ascii="Arial" w:eastAsiaTheme="minorHAnsi" w:hAnsi="Arial" w:cs="Arial"/>
          <w:sz w:val="20"/>
          <w:szCs w:val="20"/>
        </w:rPr>
      </w:pPr>
      <w:r w:rsidRPr="00CB358C">
        <w:rPr>
          <w:rFonts w:ascii="Arial" w:eastAsiaTheme="minorHAnsi" w:hAnsi="Arial" w:cs="Arial"/>
          <w:sz w:val="20"/>
          <w:szCs w:val="20"/>
        </w:rPr>
        <w:tab/>
      </w:r>
      <w:r w:rsidRPr="00CB358C">
        <w:rPr>
          <w:rFonts w:ascii="Arial" w:eastAsiaTheme="minorHAnsi" w:hAnsi="Arial" w:cs="Arial"/>
          <w:sz w:val="20"/>
          <w:szCs w:val="20"/>
        </w:rPr>
        <w:tab/>
      </w:r>
    </w:p>
    <w:p w:rsidR="00CB358C" w:rsidRPr="00CB358C" w:rsidRDefault="00CB358C" w:rsidP="00CB358C">
      <w:pPr>
        <w:spacing w:line="256" w:lineRule="auto"/>
        <w:ind w:left="540"/>
        <w:rPr>
          <w:rFonts w:ascii="Arial" w:eastAsiaTheme="minorHAnsi" w:hAnsi="Arial" w:cs="Arial"/>
          <w:sz w:val="20"/>
          <w:szCs w:val="20"/>
        </w:rPr>
      </w:pPr>
      <w:r w:rsidRPr="00CB358C">
        <w:rPr>
          <w:rFonts w:ascii="Arial" w:eastAsiaTheme="minorHAnsi" w:hAnsi="Arial" w:cs="Arial"/>
          <w:sz w:val="20"/>
          <w:szCs w:val="20"/>
        </w:rPr>
        <w:t xml:space="preserve">Therefore, it would be in order for the council to authorize the treasurer to issue a check in the amount of $9,400.00 payable to:  TTLBL, LLC, Attention: John </w:t>
      </w:r>
      <w:proofErr w:type="spellStart"/>
      <w:r w:rsidRPr="00CB358C">
        <w:rPr>
          <w:rFonts w:ascii="Arial" w:eastAsiaTheme="minorHAnsi" w:hAnsi="Arial" w:cs="Arial"/>
          <w:sz w:val="20"/>
          <w:szCs w:val="20"/>
        </w:rPr>
        <w:t>Lemkey</w:t>
      </w:r>
      <w:proofErr w:type="spellEnd"/>
      <w:r w:rsidRPr="00CB358C">
        <w:rPr>
          <w:rFonts w:ascii="Arial" w:eastAsiaTheme="minorHAnsi" w:hAnsi="Arial" w:cs="Arial"/>
          <w:sz w:val="20"/>
          <w:szCs w:val="20"/>
        </w:rPr>
        <w:t>, 4747 Executive Drive, Suite 1, San Diego, CA 92121 charging same to account #-</w:t>
      </w:r>
      <w:r w:rsidRPr="00CB358C">
        <w:rPr>
          <w:rFonts w:ascii="Arial" w:eastAsiaTheme="minorHAnsi" w:hAnsi="Arial" w:cs="Arial"/>
          <w:color w:val="000000"/>
          <w:sz w:val="20"/>
          <w:szCs w:val="20"/>
        </w:rPr>
        <w:t>5-01-55-276-999-956.</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Tax </w:t>
      </w:r>
      <w:r w:rsidRPr="00CB358C">
        <w:rPr>
          <w:rFonts w:ascii="Arial" w:eastAsiaTheme="minorHAnsi" w:hAnsi="Arial" w:cs="Arial"/>
          <w:b/>
          <w:sz w:val="20"/>
          <w:szCs w:val="20"/>
        </w:rPr>
        <w:tab/>
      </w:r>
      <w:r w:rsidRPr="00CB358C">
        <w:rPr>
          <w:rFonts w:ascii="Arial" w:eastAsiaTheme="minorHAnsi" w:hAnsi="Arial" w:cs="Arial"/>
          <w:sz w:val="20"/>
          <w:szCs w:val="20"/>
        </w:rPr>
        <w:t>Requesting the refund of the premium paid at the 2015 tax sale on the following block &amp; lot.</w:t>
      </w:r>
    </w:p>
    <w:p w:rsidR="00CB358C" w:rsidRPr="00CB358C" w:rsidRDefault="00CB358C" w:rsidP="00CB358C">
      <w:pPr>
        <w:spacing w:line="256" w:lineRule="auto"/>
        <w:rPr>
          <w:rFonts w:ascii="Arial" w:eastAsiaTheme="minorHAnsi" w:hAnsi="Arial" w:cs="Arial"/>
          <w:b/>
          <w:sz w:val="20"/>
          <w:szCs w:val="20"/>
          <w:u w:val="single"/>
        </w:rPr>
      </w:pPr>
      <w:r w:rsidRPr="00CB358C">
        <w:rPr>
          <w:rFonts w:ascii="Arial" w:eastAsiaTheme="minorHAnsi" w:hAnsi="Arial" w:cs="Arial"/>
          <w:b/>
          <w:sz w:val="20"/>
          <w:szCs w:val="20"/>
        </w:rPr>
        <w:t xml:space="preserve">Sale </w:t>
      </w:r>
      <w:r w:rsidRPr="00CB358C">
        <w:rPr>
          <w:rFonts w:ascii="Arial" w:eastAsiaTheme="minorHAnsi" w:hAnsi="Arial" w:cs="Arial"/>
          <w:b/>
          <w:sz w:val="20"/>
          <w:szCs w:val="20"/>
        </w:rPr>
        <w:tab/>
      </w:r>
      <w:r w:rsidRPr="00CB358C">
        <w:rPr>
          <w:rFonts w:ascii="Arial" w:eastAsiaTheme="minorHAnsi" w:hAnsi="Arial" w:cs="Arial"/>
          <w:b/>
          <w:sz w:val="20"/>
          <w:szCs w:val="20"/>
          <w:u w:val="single"/>
        </w:rPr>
        <w:t>Block</w:t>
      </w:r>
      <w:r w:rsidRPr="00CB358C">
        <w:rPr>
          <w:rFonts w:ascii="Arial" w:eastAsiaTheme="minorHAnsi" w:hAnsi="Arial" w:cs="Arial"/>
          <w:b/>
          <w:sz w:val="20"/>
          <w:szCs w:val="20"/>
          <w:u w:val="single"/>
        </w:rPr>
        <w:tab/>
        <w:t>Lot</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Redemption Date</w:t>
      </w:r>
      <w:r w:rsidRPr="00CB358C">
        <w:rPr>
          <w:rFonts w:ascii="Arial" w:eastAsiaTheme="minorHAnsi" w:hAnsi="Arial" w:cs="Arial"/>
          <w:b/>
          <w:sz w:val="20"/>
          <w:szCs w:val="20"/>
          <w:u w:val="single"/>
        </w:rPr>
        <w:tab/>
        <w:t>CTF#</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Amount</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 xml:space="preserve"> </w:t>
      </w:r>
      <w:r w:rsidRPr="00CB358C">
        <w:rPr>
          <w:rFonts w:ascii="Arial" w:eastAsiaTheme="minorHAnsi" w:hAnsi="Arial" w:cs="Arial"/>
          <w:sz w:val="20"/>
          <w:szCs w:val="20"/>
        </w:rPr>
        <w:tab/>
        <w:t>72</w:t>
      </w:r>
      <w:r w:rsidRPr="00CB358C">
        <w:rPr>
          <w:rFonts w:ascii="Arial" w:eastAsiaTheme="minorHAnsi" w:hAnsi="Arial" w:cs="Arial"/>
          <w:sz w:val="20"/>
          <w:szCs w:val="20"/>
        </w:rPr>
        <w:tab/>
        <w:t>14.01</w:t>
      </w:r>
      <w:r w:rsidRPr="00CB358C">
        <w:rPr>
          <w:rFonts w:ascii="Arial" w:eastAsiaTheme="minorHAnsi" w:hAnsi="Arial" w:cs="Arial"/>
          <w:sz w:val="20"/>
          <w:szCs w:val="20"/>
        </w:rPr>
        <w:tab/>
      </w:r>
      <w:r w:rsidRPr="00CB358C">
        <w:rPr>
          <w:rFonts w:ascii="Arial" w:eastAsiaTheme="minorHAnsi" w:hAnsi="Arial" w:cs="Arial"/>
          <w:sz w:val="20"/>
          <w:szCs w:val="20"/>
        </w:rPr>
        <w:tab/>
        <w:t>8/31/15</w:t>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14-00057</w:t>
      </w:r>
      <w:r w:rsidRPr="00CB358C">
        <w:rPr>
          <w:rFonts w:ascii="Arial" w:eastAsiaTheme="minorHAnsi" w:hAnsi="Arial" w:cs="Arial"/>
          <w:sz w:val="20"/>
          <w:szCs w:val="20"/>
        </w:rPr>
        <w:tab/>
        <w:t>$1,000.00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106</w:t>
      </w:r>
      <w:r w:rsidRPr="00CB358C">
        <w:rPr>
          <w:rFonts w:ascii="Arial" w:eastAsiaTheme="minorHAnsi" w:hAnsi="Arial" w:cs="Arial"/>
          <w:sz w:val="20"/>
          <w:szCs w:val="20"/>
        </w:rPr>
        <w:tab/>
        <w:t>17</w:t>
      </w:r>
      <w:r w:rsidRPr="00CB358C">
        <w:rPr>
          <w:rFonts w:ascii="Arial" w:eastAsiaTheme="minorHAnsi" w:hAnsi="Arial" w:cs="Arial"/>
          <w:sz w:val="20"/>
          <w:szCs w:val="20"/>
        </w:rPr>
        <w:tab/>
      </w:r>
      <w:r w:rsidRPr="00CB358C">
        <w:rPr>
          <w:rFonts w:ascii="Arial" w:eastAsiaTheme="minorHAnsi" w:hAnsi="Arial" w:cs="Arial"/>
          <w:sz w:val="20"/>
          <w:szCs w:val="20"/>
        </w:rPr>
        <w:tab/>
        <w:t>8/17/15</w:t>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14-00081</w:t>
      </w:r>
      <w:r w:rsidRPr="00CB358C">
        <w:rPr>
          <w:rFonts w:ascii="Arial" w:eastAsiaTheme="minorHAnsi" w:hAnsi="Arial" w:cs="Arial"/>
          <w:sz w:val="20"/>
          <w:szCs w:val="20"/>
        </w:rPr>
        <w:tab/>
        <w:t>$1,200.00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244</w:t>
      </w:r>
      <w:r w:rsidRPr="00CB358C">
        <w:rPr>
          <w:rFonts w:ascii="Arial" w:eastAsiaTheme="minorHAnsi" w:hAnsi="Arial" w:cs="Arial"/>
          <w:sz w:val="20"/>
          <w:szCs w:val="20"/>
        </w:rPr>
        <w:tab/>
        <w:t>21</w:t>
      </w:r>
      <w:r w:rsidRPr="00CB358C">
        <w:rPr>
          <w:rFonts w:ascii="Arial" w:eastAsiaTheme="minorHAnsi" w:hAnsi="Arial" w:cs="Arial"/>
          <w:sz w:val="20"/>
          <w:szCs w:val="20"/>
        </w:rPr>
        <w:tab/>
      </w:r>
      <w:r w:rsidRPr="00CB358C">
        <w:rPr>
          <w:rFonts w:ascii="Arial" w:eastAsiaTheme="minorHAnsi" w:hAnsi="Arial" w:cs="Arial"/>
          <w:sz w:val="20"/>
          <w:szCs w:val="20"/>
        </w:rPr>
        <w:tab/>
        <w:t>8/17/15</w:t>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14-00199</w:t>
      </w:r>
      <w:r w:rsidRPr="00CB358C">
        <w:rPr>
          <w:rFonts w:ascii="Arial" w:eastAsiaTheme="minorHAnsi" w:hAnsi="Arial" w:cs="Arial"/>
          <w:sz w:val="20"/>
          <w:szCs w:val="20"/>
        </w:rPr>
        <w:tab/>
        <w:t>$900.00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282</w:t>
      </w:r>
      <w:r w:rsidRPr="00CB358C">
        <w:rPr>
          <w:rFonts w:ascii="Arial" w:eastAsiaTheme="minorHAnsi" w:hAnsi="Arial" w:cs="Arial"/>
          <w:sz w:val="20"/>
          <w:szCs w:val="20"/>
        </w:rPr>
        <w:tab/>
        <w:t>1</w:t>
      </w:r>
      <w:r w:rsidRPr="00CB358C">
        <w:rPr>
          <w:rFonts w:ascii="Arial" w:eastAsiaTheme="minorHAnsi" w:hAnsi="Arial" w:cs="Arial"/>
          <w:sz w:val="20"/>
          <w:szCs w:val="20"/>
        </w:rPr>
        <w:tab/>
      </w:r>
      <w:r w:rsidRPr="00CB358C">
        <w:rPr>
          <w:rFonts w:ascii="Arial" w:eastAsiaTheme="minorHAnsi" w:hAnsi="Arial" w:cs="Arial"/>
          <w:sz w:val="20"/>
          <w:szCs w:val="20"/>
        </w:rPr>
        <w:tab/>
        <w:t>8/24/15</w:t>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14-00212</w:t>
      </w:r>
      <w:r w:rsidRPr="00CB358C">
        <w:rPr>
          <w:rFonts w:ascii="Arial" w:eastAsiaTheme="minorHAnsi" w:hAnsi="Arial" w:cs="Arial"/>
          <w:sz w:val="20"/>
          <w:szCs w:val="20"/>
        </w:rPr>
        <w:tab/>
        <w:t>$1,100.00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392</w:t>
      </w:r>
      <w:r w:rsidRPr="00CB358C">
        <w:rPr>
          <w:rFonts w:ascii="Arial" w:eastAsiaTheme="minorHAnsi" w:hAnsi="Arial" w:cs="Arial"/>
          <w:sz w:val="20"/>
          <w:szCs w:val="20"/>
        </w:rPr>
        <w:tab/>
        <w:t>24</w:t>
      </w:r>
      <w:r w:rsidRPr="00CB358C">
        <w:rPr>
          <w:rFonts w:ascii="Arial" w:eastAsiaTheme="minorHAnsi" w:hAnsi="Arial" w:cs="Arial"/>
          <w:sz w:val="20"/>
          <w:szCs w:val="20"/>
        </w:rPr>
        <w:tab/>
      </w:r>
      <w:r w:rsidRPr="00CB358C">
        <w:rPr>
          <w:rFonts w:ascii="Arial" w:eastAsiaTheme="minorHAnsi" w:hAnsi="Arial" w:cs="Arial"/>
          <w:sz w:val="20"/>
          <w:szCs w:val="20"/>
        </w:rPr>
        <w:tab/>
        <w:t>8/31/15</w:t>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14-00270</w:t>
      </w:r>
      <w:r w:rsidRPr="00CB358C">
        <w:rPr>
          <w:rFonts w:ascii="Arial" w:eastAsiaTheme="minorHAnsi" w:hAnsi="Arial" w:cs="Arial"/>
          <w:sz w:val="20"/>
          <w:szCs w:val="20"/>
        </w:rPr>
        <w:tab/>
        <w:t>$900.00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457</w:t>
      </w:r>
      <w:r w:rsidRPr="00CB358C">
        <w:rPr>
          <w:rFonts w:ascii="Arial" w:eastAsiaTheme="minorHAnsi" w:hAnsi="Arial" w:cs="Arial"/>
          <w:sz w:val="20"/>
          <w:szCs w:val="20"/>
        </w:rPr>
        <w:tab/>
        <w:t>29.01</w:t>
      </w:r>
      <w:r w:rsidRPr="00CB358C">
        <w:rPr>
          <w:rFonts w:ascii="Arial" w:eastAsiaTheme="minorHAnsi" w:hAnsi="Arial" w:cs="Arial"/>
          <w:sz w:val="20"/>
          <w:szCs w:val="20"/>
        </w:rPr>
        <w:tab/>
      </w:r>
      <w:r w:rsidRPr="00CB358C">
        <w:rPr>
          <w:rFonts w:ascii="Arial" w:eastAsiaTheme="minorHAnsi" w:hAnsi="Arial" w:cs="Arial"/>
          <w:sz w:val="20"/>
          <w:szCs w:val="20"/>
        </w:rPr>
        <w:tab/>
        <w:t>8/17/15</w:t>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14-00286</w:t>
      </w:r>
      <w:r w:rsidRPr="00CB358C">
        <w:rPr>
          <w:rFonts w:ascii="Arial" w:eastAsiaTheme="minorHAnsi" w:hAnsi="Arial" w:cs="Arial"/>
          <w:sz w:val="20"/>
          <w:szCs w:val="20"/>
        </w:rPr>
        <w:tab/>
        <w:t>$900.00</w:t>
      </w:r>
    </w:p>
    <w:p w:rsidR="00CB358C" w:rsidRPr="00CB358C" w:rsidRDefault="00CB358C" w:rsidP="00CB358C">
      <w:pPr>
        <w:tabs>
          <w:tab w:val="left" w:pos="-1440"/>
        </w:tabs>
        <w:spacing w:line="256" w:lineRule="auto"/>
        <w:ind w:left="5760" w:hanging="5760"/>
        <w:rPr>
          <w:rFonts w:ascii="Arial" w:eastAsiaTheme="minorHAnsi" w:hAnsi="Arial" w:cs="Arial"/>
          <w:sz w:val="20"/>
          <w:szCs w:val="20"/>
        </w:rPr>
      </w:pP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p>
    <w:p w:rsidR="00CB358C" w:rsidRPr="00CB358C" w:rsidRDefault="00CB358C" w:rsidP="00CB358C">
      <w:pPr>
        <w:spacing w:line="256" w:lineRule="auto"/>
        <w:ind w:left="540"/>
        <w:rPr>
          <w:rFonts w:ascii="Arial" w:eastAsiaTheme="minorHAnsi" w:hAnsi="Arial" w:cs="Arial"/>
          <w:sz w:val="20"/>
          <w:szCs w:val="20"/>
        </w:rPr>
      </w:pPr>
      <w:r w:rsidRPr="00CB358C">
        <w:rPr>
          <w:rFonts w:ascii="Arial" w:eastAsiaTheme="minorHAnsi" w:hAnsi="Arial" w:cs="Arial"/>
          <w:sz w:val="20"/>
          <w:szCs w:val="20"/>
        </w:rPr>
        <w:t xml:space="preserve">Therefore, it would be in order for the council to authorize the treasurer to issue a check in the amount of $6,000.00 payable to: US Bank </w:t>
      </w:r>
      <w:proofErr w:type="spellStart"/>
      <w:r w:rsidRPr="00CB358C">
        <w:rPr>
          <w:rFonts w:ascii="Arial" w:eastAsiaTheme="minorHAnsi" w:hAnsi="Arial" w:cs="Arial"/>
          <w:sz w:val="20"/>
          <w:szCs w:val="20"/>
        </w:rPr>
        <w:t>Cust</w:t>
      </w:r>
      <w:proofErr w:type="spellEnd"/>
      <w:r w:rsidRPr="00CB358C">
        <w:rPr>
          <w:rFonts w:ascii="Arial" w:eastAsiaTheme="minorHAnsi" w:hAnsi="Arial" w:cs="Arial"/>
          <w:sz w:val="20"/>
          <w:szCs w:val="20"/>
        </w:rPr>
        <w:t xml:space="preserve"> for PC5 Sterling National, 50 South 16</w:t>
      </w:r>
      <w:r w:rsidRPr="00CB358C">
        <w:rPr>
          <w:rFonts w:ascii="Arial" w:eastAsiaTheme="minorHAnsi" w:hAnsi="Arial" w:cs="Arial"/>
          <w:sz w:val="20"/>
          <w:szCs w:val="20"/>
          <w:vertAlign w:val="superscript"/>
        </w:rPr>
        <w:t>th</w:t>
      </w:r>
      <w:r w:rsidRPr="00CB358C">
        <w:rPr>
          <w:rFonts w:ascii="Arial" w:eastAsiaTheme="minorHAnsi" w:hAnsi="Arial" w:cs="Arial"/>
          <w:sz w:val="20"/>
          <w:szCs w:val="20"/>
        </w:rPr>
        <w:t xml:space="preserve"> Street, Suite #2050, Philadelphia, PA 19102, charging same to account #-5</w:t>
      </w:r>
      <w:r w:rsidRPr="00CB358C">
        <w:rPr>
          <w:rFonts w:ascii="Arial" w:eastAsiaTheme="minorHAnsi" w:hAnsi="Arial" w:cs="Arial"/>
          <w:color w:val="000000"/>
          <w:sz w:val="20"/>
          <w:szCs w:val="20"/>
        </w:rPr>
        <w:t>-01-55-276-999-956.</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Tax </w:t>
      </w:r>
      <w:r w:rsidRPr="00CB358C">
        <w:rPr>
          <w:rFonts w:ascii="Arial" w:eastAsiaTheme="minorHAnsi" w:hAnsi="Arial" w:cs="Arial"/>
          <w:b/>
          <w:sz w:val="20"/>
          <w:szCs w:val="20"/>
        </w:rPr>
        <w:tab/>
      </w:r>
      <w:r w:rsidRPr="00CB358C">
        <w:rPr>
          <w:rFonts w:ascii="Arial" w:eastAsiaTheme="minorHAnsi" w:hAnsi="Arial" w:cs="Arial"/>
          <w:sz w:val="20"/>
          <w:szCs w:val="20"/>
        </w:rPr>
        <w:t>Requesting the refund of the premium paid at the 2015 tax sale on the following block &amp; lot.</w:t>
      </w: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Sale </w:t>
      </w:r>
      <w:r w:rsidRPr="00CB358C">
        <w:rPr>
          <w:rFonts w:ascii="Arial" w:eastAsiaTheme="minorHAnsi" w:hAnsi="Arial" w:cs="Arial"/>
          <w:sz w:val="20"/>
          <w:szCs w:val="20"/>
        </w:rPr>
        <w:tab/>
      </w:r>
      <w:r w:rsidRPr="00CB358C">
        <w:rPr>
          <w:rFonts w:ascii="Arial" w:eastAsiaTheme="minorHAnsi" w:hAnsi="Arial" w:cs="Arial"/>
          <w:b/>
          <w:sz w:val="20"/>
          <w:szCs w:val="20"/>
          <w:u w:val="single"/>
        </w:rPr>
        <w:t>Block</w:t>
      </w:r>
      <w:r w:rsidRPr="00CB358C">
        <w:rPr>
          <w:rFonts w:ascii="Arial" w:eastAsiaTheme="minorHAnsi" w:hAnsi="Arial" w:cs="Arial"/>
          <w:b/>
          <w:sz w:val="20"/>
          <w:szCs w:val="20"/>
          <w:u w:val="single"/>
        </w:rPr>
        <w:tab/>
        <w:t>Lot</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Redemption Date</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CTF#</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Amount</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77</w:t>
      </w:r>
      <w:r w:rsidRPr="00CB358C">
        <w:rPr>
          <w:rFonts w:ascii="Arial" w:eastAsiaTheme="minorHAnsi" w:hAnsi="Arial" w:cs="Arial"/>
          <w:sz w:val="20"/>
          <w:szCs w:val="20"/>
        </w:rPr>
        <w:tab/>
        <w:t>5</w:t>
      </w:r>
      <w:r w:rsidRPr="00CB358C">
        <w:rPr>
          <w:rFonts w:ascii="Arial" w:eastAsiaTheme="minorHAnsi" w:hAnsi="Arial" w:cs="Arial"/>
          <w:sz w:val="20"/>
          <w:szCs w:val="20"/>
        </w:rPr>
        <w:tab/>
      </w:r>
      <w:r w:rsidRPr="00CB358C">
        <w:rPr>
          <w:rFonts w:ascii="Arial" w:eastAsiaTheme="minorHAnsi" w:hAnsi="Arial" w:cs="Arial"/>
          <w:sz w:val="20"/>
          <w:szCs w:val="20"/>
        </w:rPr>
        <w:tab/>
        <w:t>8/17/15</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13-00097</w:t>
      </w:r>
      <w:r w:rsidRPr="00CB358C">
        <w:rPr>
          <w:rFonts w:ascii="Arial" w:eastAsiaTheme="minorHAnsi" w:hAnsi="Arial" w:cs="Arial"/>
          <w:sz w:val="20"/>
          <w:szCs w:val="20"/>
        </w:rPr>
        <w:tab/>
        <w:t>$1,000.00</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p>
    <w:p w:rsidR="00CB358C" w:rsidRPr="00CB358C" w:rsidRDefault="00CB358C" w:rsidP="00CB358C">
      <w:pPr>
        <w:spacing w:line="256" w:lineRule="auto"/>
        <w:ind w:left="720"/>
        <w:rPr>
          <w:rFonts w:ascii="Arial" w:eastAsiaTheme="minorHAnsi" w:hAnsi="Arial" w:cs="Arial"/>
          <w:sz w:val="20"/>
          <w:szCs w:val="20"/>
        </w:rPr>
      </w:pPr>
      <w:r w:rsidRPr="00CB358C">
        <w:rPr>
          <w:rFonts w:ascii="Arial" w:eastAsiaTheme="minorHAnsi" w:hAnsi="Arial" w:cs="Arial"/>
          <w:sz w:val="20"/>
          <w:szCs w:val="20"/>
        </w:rPr>
        <w:t xml:space="preserve">Therefore, it would be in order for the council to authorize the treasurer to issue a check in the amount of $1,000.00 payable to: FWDSL &amp; Associates, LP, Attention: Jared </w:t>
      </w:r>
      <w:proofErr w:type="spellStart"/>
      <w:r w:rsidRPr="00CB358C">
        <w:rPr>
          <w:rFonts w:ascii="Arial" w:eastAsiaTheme="minorHAnsi" w:hAnsi="Arial" w:cs="Arial"/>
          <w:sz w:val="20"/>
          <w:szCs w:val="20"/>
        </w:rPr>
        <w:t>Cucci</w:t>
      </w:r>
      <w:proofErr w:type="spellEnd"/>
      <w:r w:rsidRPr="00CB358C">
        <w:rPr>
          <w:rFonts w:ascii="Arial" w:eastAsiaTheme="minorHAnsi" w:hAnsi="Arial" w:cs="Arial"/>
          <w:sz w:val="20"/>
          <w:szCs w:val="20"/>
        </w:rPr>
        <w:t>, 5 Cold Hill Road, S. #11, Mendham, NJ 07945 charging same to account ##5</w:t>
      </w:r>
      <w:r w:rsidRPr="00CB358C">
        <w:rPr>
          <w:rFonts w:ascii="Arial" w:eastAsiaTheme="minorHAnsi" w:hAnsi="Arial" w:cs="Arial"/>
          <w:color w:val="000000"/>
          <w:sz w:val="20"/>
          <w:szCs w:val="20"/>
        </w:rPr>
        <w:t>-01-55-276-999-956.</w:t>
      </w:r>
    </w:p>
    <w:p w:rsidR="00CB358C" w:rsidRPr="00CB358C" w:rsidRDefault="00CB358C" w:rsidP="00CB358C">
      <w:pPr>
        <w:spacing w:line="256" w:lineRule="auto"/>
        <w:ind w:firstLine="720"/>
        <w:rPr>
          <w:rFonts w:ascii="Arial" w:eastAsiaTheme="minorHAnsi" w:hAnsi="Arial" w:cs="Arial"/>
          <w:sz w:val="20"/>
          <w:szCs w:val="20"/>
        </w:rPr>
      </w:pP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Tax </w:t>
      </w:r>
      <w:r w:rsidRPr="00CB358C">
        <w:rPr>
          <w:rFonts w:ascii="Arial" w:eastAsiaTheme="minorHAnsi" w:hAnsi="Arial" w:cs="Arial"/>
          <w:b/>
          <w:sz w:val="20"/>
          <w:szCs w:val="20"/>
        </w:rPr>
        <w:tab/>
      </w:r>
      <w:r w:rsidRPr="00CB358C">
        <w:rPr>
          <w:rFonts w:ascii="Arial" w:eastAsiaTheme="minorHAnsi" w:hAnsi="Arial" w:cs="Arial"/>
          <w:sz w:val="20"/>
          <w:szCs w:val="20"/>
        </w:rPr>
        <w:t>Requesting the refund of the premium paid at the 2015 tax sale on the following block &amp; lot.</w:t>
      </w:r>
    </w:p>
    <w:p w:rsidR="00CB358C" w:rsidRPr="00CB358C" w:rsidRDefault="00CB358C" w:rsidP="00CB358C">
      <w:pPr>
        <w:spacing w:line="256" w:lineRule="auto"/>
        <w:rPr>
          <w:rFonts w:ascii="Arial" w:eastAsiaTheme="minorHAnsi" w:hAnsi="Arial" w:cs="Arial"/>
          <w:b/>
          <w:sz w:val="20"/>
          <w:szCs w:val="20"/>
          <w:u w:val="single"/>
        </w:rPr>
      </w:pPr>
      <w:r w:rsidRPr="00CB358C">
        <w:rPr>
          <w:rFonts w:ascii="Arial" w:eastAsiaTheme="minorHAnsi" w:hAnsi="Arial" w:cs="Arial"/>
          <w:b/>
          <w:sz w:val="20"/>
          <w:szCs w:val="20"/>
        </w:rPr>
        <w:t xml:space="preserve">Sale </w:t>
      </w:r>
      <w:r w:rsidRPr="00CB358C">
        <w:rPr>
          <w:rFonts w:ascii="Arial" w:eastAsiaTheme="minorHAnsi" w:hAnsi="Arial" w:cs="Arial"/>
          <w:b/>
          <w:sz w:val="20"/>
          <w:szCs w:val="20"/>
        </w:rPr>
        <w:tab/>
      </w:r>
      <w:r w:rsidRPr="00CB358C">
        <w:rPr>
          <w:rFonts w:ascii="Arial" w:eastAsiaTheme="minorHAnsi" w:hAnsi="Arial" w:cs="Arial"/>
          <w:b/>
          <w:sz w:val="20"/>
          <w:szCs w:val="20"/>
          <w:u w:val="single"/>
        </w:rPr>
        <w:t>Block</w:t>
      </w:r>
      <w:r w:rsidRPr="00CB358C">
        <w:rPr>
          <w:rFonts w:ascii="Arial" w:eastAsiaTheme="minorHAnsi" w:hAnsi="Arial" w:cs="Arial"/>
          <w:b/>
          <w:sz w:val="20"/>
          <w:szCs w:val="20"/>
          <w:u w:val="single"/>
        </w:rPr>
        <w:tab/>
        <w:t>Lot</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Redemption Date</w:t>
      </w:r>
      <w:r w:rsidRPr="00CB358C">
        <w:rPr>
          <w:rFonts w:ascii="Arial" w:eastAsiaTheme="minorHAnsi" w:hAnsi="Arial" w:cs="Arial"/>
          <w:b/>
          <w:sz w:val="20"/>
          <w:szCs w:val="20"/>
          <w:u w:val="single"/>
        </w:rPr>
        <w:tab/>
        <w:t>CTF#</w:t>
      </w:r>
      <w:r w:rsidRPr="00CB358C">
        <w:rPr>
          <w:rFonts w:ascii="Arial" w:eastAsiaTheme="minorHAnsi" w:hAnsi="Arial" w:cs="Arial"/>
          <w:b/>
          <w:sz w:val="20"/>
          <w:szCs w:val="20"/>
          <w:u w:val="single"/>
        </w:rPr>
        <w:tab/>
      </w:r>
      <w:r w:rsidRPr="00CB358C">
        <w:rPr>
          <w:rFonts w:ascii="Arial" w:eastAsiaTheme="minorHAnsi" w:hAnsi="Arial" w:cs="Arial"/>
          <w:b/>
          <w:sz w:val="20"/>
          <w:szCs w:val="20"/>
          <w:u w:val="single"/>
        </w:rPr>
        <w:tab/>
        <w:t>Amount</w:t>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 xml:space="preserve"> </w:t>
      </w:r>
      <w:r w:rsidRPr="00CB358C">
        <w:rPr>
          <w:rFonts w:ascii="Arial" w:eastAsiaTheme="minorHAnsi" w:hAnsi="Arial" w:cs="Arial"/>
          <w:sz w:val="20"/>
          <w:szCs w:val="20"/>
        </w:rPr>
        <w:tab/>
        <w:t>251</w:t>
      </w:r>
      <w:r w:rsidRPr="00CB358C">
        <w:rPr>
          <w:rFonts w:ascii="Arial" w:eastAsiaTheme="minorHAnsi" w:hAnsi="Arial" w:cs="Arial"/>
          <w:sz w:val="20"/>
          <w:szCs w:val="20"/>
        </w:rPr>
        <w:tab/>
        <w:t>6</w:t>
      </w:r>
      <w:r w:rsidRPr="00CB358C">
        <w:rPr>
          <w:rFonts w:ascii="Arial" w:eastAsiaTheme="minorHAnsi" w:hAnsi="Arial" w:cs="Arial"/>
          <w:sz w:val="20"/>
          <w:szCs w:val="20"/>
        </w:rPr>
        <w:tab/>
      </w:r>
      <w:r w:rsidRPr="00CB358C">
        <w:rPr>
          <w:rFonts w:ascii="Arial" w:eastAsiaTheme="minorHAnsi" w:hAnsi="Arial" w:cs="Arial"/>
          <w:sz w:val="20"/>
          <w:szCs w:val="20"/>
        </w:rPr>
        <w:tab/>
        <w:t>8/19/15</w:t>
      </w:r>
      <w:r w:rsidRPr="00CB358C">
        <w:rPr>
          <w:rFonts w:ascii="Arial" w:eastAsiaTheme="minorHAnsi" w:hAnsi="Arial" w:cs="Arial"/>
          <w:sz w:val="20"/>
          <w:szCs w:val="20"/>
        </w:rPr>
        <w:tab/>
      </w:r>
      <w:r w:rsidRPr="00CB358C">
        <w:rPr>
          <w:rFonts w:ascii="Arial" w:eastAsiaTheme="minorHAnsi" w:hAnsi="Arial" w:cs="Arial"/>
          <w:sz w:val="20"/>
          <w:szCs w:val="20"/>
        </w:rPr>
        <w:tab/>
      </w:r>
      <w:r w:rsidR="00B9212B">
        <w:rPr>
          <w:rFonts w:ascii="Arial" w:eastAsiaTheme="minorHAnsi" w:hAnsi="Arial" w:cs="Arial"/>
          <w:sz w:val="20"/>
          <w:szCs w:val="20"/>
        </w:rPr>
        <w:tab/>
      </w:r>
      <w:r w:rsidRPr="00CB358C">
        <w:rPr>
          <w:rFonts w:ascii="Arial" w:eastAsiaTheme="minorHAnsi" w:hAnsi="Arial" w:cs="Arial"/>
          <w:sz w:val="20"/>
          <w:szCs w:val="20"/>
        </w:rPr>
        <w:t>14-00203</w:t>
      </w:r>
      <w:r w:rsidRPr="00CB358C">
        <w:rPr>
          <w:rFonts w:ascii="Arial" w:eastAsiaTheme="minorHAnsi" w:hAnsi="Arial" w:cs="Arial"/>
          <w:sz w:val="20"/>
          <w:szCs w:val="20"/>
        </w:rPr>
        <w:tab/>
        <w:t>$100.00</w:t>
      </w:r>
    </w:p>
    <w:p w:rsidR="00CB358C" w:rsidRPr="00CB358C" w:rsidRDefault="00CB358C" w:rsidP="00CB358C">
      <w:pPr>
        <w:tabs>
          <w:tab w:val="left" w:pos="-1440"/>
        </w:tabs>
        <w:spacing w:line="256" w:lineRule="auto"/>
        <w:ind w:left="5760" w:hanging="5760"/>
        <w:rPr>
          <w:rFonts w:ascii="Arial" w:eastAsiaTheme="minorHAnsi" w:hAnsi="Arial" w:cs="Arial"/>
          <w:sz w:val="20"/>
          <w:szCs w:val="20"/>
        </w:rPr>
      </w:pPr>
      <w:r w:rsidRPr="00CB358C">
        <w:rPr>
          <w:rFonts w:ascii="Arial" w:eastAsiaTheme="minorHAnsi" w:hAnsi="Arial" w:cs="Arial"/>
          <w:sz w:val="20"/>
          <w:szCs w:val="20"/>
        </w:rPr>
        <w:tab/>
      </w:r>
    </w:p>
    <w:p w:rsidR="00CB358C" w:rsidRPr="00CB358C" w:rsidRDefault="00CB358C" w:rsidP="00CB358C">
      <w:pPr>
        <w:spacing w:line="256" w:lineRule="auto"/>
        <w:ind w:left="540"/>
        <w:rPr>
          <w:rFonts w:ascii="Arial" w:eastAsiaTheme="minorHAnsi" w:hAnsi="Arial" w:cs="Arial"/>
          <w:sz w:val="20"/>
          <w:szCs w:val="20"/>
        </w:rPr>
      </w:pPr>
      <w:r w:rsidRPr="00CB358C">
        <w:rPr>
          <w:rFonts w:ascii="Arial" w:eastAsiaTheme="minorHAnsi" w:hAnsi="Arial" w:cs="Arial"/>
          <w:sz w:val="20"/>
          <w:szCs w:val="20"/>
        </w:rPr>
        <w:t xml:space="preserve">Therefore, it would be in order for the council to authorize the treasurer to issue a check in the amount of $100.00 payable to: US Bank </w:t>
      </w:r>
      <w:proofErr w:type="spellStart"/>
      <w:r w:rsidRPr="00CB358C">
        <w:rPr>
          <w:rFonts w:ascii="Arial" w:eastAsiaTheme="minorHAnsi" w:hAnsi="Arial" w:cs="Arial"/>
          <w:sz w:val="20"/>
          <w:szCs w:val="20"/>
        </w:rPr>
        <w:t>Cust</w:t>
      </w:r>
      <w:proofErr w:type="spellEnd"/>
      <w:r w:rsidRPr="00CB358C">
        <w:rPr>
          <w:rFonts w:ascii="Arial" w:eastAsiaTheme="minorHAnsi" w:hAnsi="Arial" w:cs="Arial"/>
          <w:sz w:val="20"/>
          <w:szCs w:val="20"/>
        </w:rPr>
        <w:t xml:space="preserve"> BV001 </w:t>
      </w:r>
      <w:proofErr w:type="spellStart"/>
      <w:r w:rsidRPr="00CB358C">
        <w:rPr>
          <w:rFonts w:ascii="Arial" w:eastAsiaTheme="minorHAnsi" w:hAnsi="Arial" w:cs="Arial"/>
          <w:sz w:val="20"/>
          <w:szCs w:val="20"/>
          <w:u w:val="single"/>
        </w:rPr>
        <w:t>Trst</w:t>
      </w:r>
      <w:proofErr w:type="spellEnd"/>
      <w:r w:rsidRPr="00CB358C">
        <w:rPr>
          <w:rFonts w:ascii="Arial" w:eastAsiaTheme="minorHAnsi" w:hAnsi="Arial" w:cs="Arial"/>
          <w:sz w:val="20"/>
          <w:szCs w:val="20"/>
          <w:u w:val="single"/>
        </w:rPr>
        <w:t xml:space="preserve"> &amp; </w:t>
      </w:r>
      <w:proofErr w:type="spellStart"/>
      <w:r w:rsidRPr="00CB358C">
        <w:rPr>
          <w:rFonts w:ascii="Arial" w:eastAsiaTheme="minorHAnsi" w:hAnsi="Arial" w:cs="Arial"/>
          <w:sz w:val="20"/>
          <w:szCs w:val="20"/>
          <w:u w:val="single"/>
        </w:rPr>
        <w:t>Crdtrs</w:t>
      </w:r>
      <w:proofErr w:type="spellEnd"/>
      <w:r w:rsidRPr="00CB358C">
        <w:rPr>
          <w:rFonts w:ascii="Arial" w:eastAsiaTheme="minorHAnsi" w:hAnsi="Arial" w:cs="Arial"/>
          <w:sz w:val="20"/>
          <w:szCs w:val="20"/>
        </w:rPr>
        <w:t>, 50 South 16</w:t>
      </w:r>
      <w:r w:rsidRPr="00CB358C">
        <w:rPr>
          <w:rFonts w:ascii="Arial" w:eastAsiaTheme="minorHAnsi" w:hAnsi="Arial" w:cs="Arial"/>
          <w:sz w:val="20"/>
          <w:szCs w:val="20"/>
          <w:vertAlign w:val="superscript"/>
        </w:rPr>
        <w:t>th</w:t>
      </w:r>
      <w:r w:rsidRPr="00CB358C">
        <w:rPr>
          <w:rFonts w:ascii="Arial" w:eastAsiaTheme="minorHAnsi" w:hAnsi="Arial" w:cs="Arial"/>
          <w:sz w:val="20"/>
          <w:szCs w:val="20"/>
        </w:rPr>
        <w:t xml:space="preserve"> Street, Suite #19, Philadelphia, PA 19102, charging same to account #-5</w:t>
      </w:r>
      <w:r w:rsidRPr="00CB358C">
        <w:rPr>
          <w:rFonts w:ascii="Arial" w:eastAsiaTheme="minorHAnsi" w:hAnsi="Arial" w:cs="Arial"/>
          <w:color w:val="000000"/>
          <w:sz w:val="20"/>
          <w:szCs w:val="20"/>
        </w:rPr>
        <w:t>-01-55-276-999-956.</w:t>
      </w:r>
    </w:p>
    <w:p w:rsidR="00CB358C" w:rsidRPr="00CB358C" w:rsidRDefault="00CB358C" w:rsidP="00CB358C">
      <w:pPr>
        <w:spacing w:line="256" w:lineRule="auto"/>
        <w:rPr>
          <w:rFonts w:ascii="Arial" w:eastAsiaTheme="minorHAnsi" w:hAnsi="Arial" w:cs="Arial"/>
          <w:color w:val="000000"/>
          <w:sz w:val="20"/>
          <w:szCs w:val="20"/>
        </w:rPr>
      </w:pP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Cancel </w:t>
      </w:r>
      <w:r w:rsidRPr="00CB358C">
        <w:rPr>
          <w:rFonts w:ascii="Arial" w:eastAsiaTheme="minorHAnsi" w:hAnsi="Arial" w:cs="Arial"/>
          <w:b/>
          <w:sz w:val="20"/>
          <w:szCs w:val="20"/>
        </w:rPr>
        <w:tab/>
      </w:r>
      <w:r w:rsidRPr="00CB358C">
        <w:rPr>
          <w:rFonts w:ascii="Arial" w:eastAsiaTheme="minorHAnsi" w:hAnsi="Arial" w:cs="Arial"/>
          <w:sz w:val="20"/>
          <w:szCs w:val="20"/>
        </w:rPr>
        <w:t>Cancellation of Taxes, Block 65 Lot 6</w:t>
      </w: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Taxes </w:t>
      </w:r>
      <w:r w:rsidRPr="00CB358C">
        <w:rPr>
          <w:rFonts w:ascii="Arial" w:eastAsiaTheme="minorHAnsi" w:hAnsi="Arial" w:cs="Arial"/>
          <w:b/>
          <w:sz w:val="20"/>
          <w:szCs w:val="20"/>
        </w:rPr>
        <w:tab/>
      </w:r>
      <w:r w:rsidRPr="00CB358C">
        <w:rPr>
          <w:rFonts w:ascii="Arial" w:eastAsiaTheme="minorHAnsi" w:hAnsi="Arial" w:cs="Arial"/>
          <w:sz w:val="20"/>
          <w:szCs w:val="20"/>
        </w:rPr>
        <w:t>1230 Dill Avenue</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CB358C">
      <w:pPr>
        <w:spacing w:line="256" w:lineRule="auto"/>
        <w:ind w:left="720"/>
        <w:rPr>
          <w:rFonts w:ascii="Arial" w:eastAsiaTheme="minorHAnsi" w:hAnsi="Arial" w:cs="Arial"/>
          <w:sz w:val="20"/>
          <w:szCs w:val="20"/>
        </w:rPr>
      </w:pPr>
      <w:r w:rsidRPr="00CB358C">
        <w:rPr>
          <w:rFonts w:ascii="Arial" w:eastAsiaTheme="minorHAnsi" w:hAnsi="Arial" w:cs="Arial"/>
          <w:sz w:val="20"/>
          <w:szCs w:val="20"/>
        </w:rPr>
        <w:t>Requesting your approval to cancel the 2015 1</w:t>
      </w:r>
      <w:r w:rsidRPr="00CB358C">
        <w:rPr>
          <w:rFonts w:ascii="Arial" w:eastAsiaTheme="minorHAnsi" w:hAnsi="Arial" w:cs="Arial"/>
          <w:sz w:val="20"/>
          <w:szCs w:val="20"/>
          <w:vertAlign w:val="superscript"/>
        </w:rPr>
        <w:t xml:space="preserve">st   </w:t>
      </w:r>
      <w:r w:rsidRPr="00CB358C">
        <w:rPr>
          <w:rFonts w:ascii="Arial" w:eastAsiaTheme="minorHAnsi" w:hAnsi="Arial" w:cs="Arial"/>
          <w:sz w:val="20"/>
          <w:szCs w:val="20"/>
        </w:rPr>
        <w:t>and part of 2015 2nd. This cancellation is due to the Tax Assessor, Michael Frangella, and granting full exemption for a disabled veteran per state statute 54:04-03.30 as of May 1, 2015.  All taxes from this time forward will be exempt status. The owner has paid the taxes as well as being awarded a Homestead Benefit Credit from the Division of Taxation. The owners are entitled to a refund.  The breakdown is as follows:</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Amount due from Tax Payer</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Amount paid by Tax payer</w:t>
      </w:r>
    </w:p>
    <w:p w:rsidR="00CB358C" w:rsidRPr="00CB358C" w:rsidRDefault="00CB358C" w:rsidP="00CB358C">
      <w:pPr>
        <w:tabs>
          <w:tab w:val="left" w:pos="-1440"/>
        </w:tabs>
        <w:spacing w:line="256" w:lineRule="auto"/>
        <w:ind w:left="720" w:hanging="720"/>
        <w:rPr>
          <w:rFonts w:ascii="Arial" w:eastAsiaTheme="minorHAnsi" w:hAnsi="Arial" w:cs="Arial"/>
          <w:sz w:val="20"/>
          <w:szCs w:val="20"/>
        </w:rPr>
      </w:pPr>
      <w:r w:rsidRPr="00CB358C">
        <w:rPr>
          <w:rFonts w:ascii="Arial" w:eastAsiaTheme="minorHAnsi" w:hAnsi="Arial" w:cs="Arial"/>
          <w:sz w:val="20"/>
          <w:szCs w:val="20"/>
        </w:rPr>
        <w:tab/>
        <w:t>2015 1</w:t>
      </w:r>
      <w:r w:rsidRPr="00CB358C">
        <w:rPr>
          <w:rFonts w:ascii="Arial" w:eastAsiaTheme="minorHAnsi" w:hAnsi="Arial" w:cs="Arial"/>
          <w:sz w:val="20"/>
          <w:szCs w:val="20"/>
          <w:vertAlign w:val="superscript"/>
        </w:rPr>
        <w:t>st</w:t>
      </w:r>
      <w:r w:rsidRPr="00CB358C">
        <w:rPr>
          <w:rFonts w:ascii="Arial" w:eastAsiaTheme="minorHAnsi" w:hAnsi="Arial" w:cs="Arial"/>
          <w:sz w:val="20"/>
          <w:szCs w:val="20"/>
        </w:rPr>
        <w:t xml:space="preserve">                   $1,507.65</w:t>
      </w:r>
      <w:r w:rsidRPr="00CB358C">
        <w:rPr>
          <w:rFonts w:ascii="Arial" w:eastAsiaTheme="minorHAnsi" w:hAnsi="Arial" w:cs="Arial"/>
          <w:sz w:val="20"/>
          <w:szCs w:val="20"/>
        </w:rPr>
        <w:tab/>
        <w:t xml:space="preserve"> </w:t>
      </w:r>
      <w:r w:rsidRPr="00CB358C">
        <w:rPr>
          <w:rFonts w:ascii="Arial" w:eastAsiaTheme="minorHAnsi" w:hAnsi="Arial" w:cs="Arial"/>
          <w:sz w:val="20"/>
          <w:szCs w:val="20"/>
        </w:rPr>
        <w:tab/>
      </w:r>
      <w:r w:rsidRPr="00CB358C">
        <w:rPr>
          <w:rFonts w:ascii="Arial" w:eastAsiaTheme="minorHAnsi" w:hAnsi="Arial" w:cs="Arial"/>
          <w:sz w:val="20"/>
          <w:szCs w:val="20"/>
        </w:rPr>
        <w:tab/>
      </w:r>
      <w:r w:rsidRPr="00CB358C">
        <w:rPr>
          <w:rFonts w:ascii="Arial" w:eastAsiaTheme="minorHAnsi" w:hAnsi="Arial" w:cs="Arial"/>
          <w:sz w:val="20"/>
          <w:szCs w:val="20"/>
        </w:rPr>
        <w:tab/>
        <w:t>2015 1</w:t>
      </w:r>
      <w:r w:rsidRPr="00CB358C">
        <w:rPr>
          <w:rFonts w:ascii="Arial" w:eastAsiaTheme="minorHAnsi" w:hAnsi="Arial" w:cs="Arial"/>
          <w:sz w:val="20"/>
          <w:szCs w:val="20"/>
          <w:vertAlign w:val="superscript"/>
        </w:rPr>
        <w:t>st</w:t>
      </w:r>
      <w:r w:rsidRPr="00CB358C">
        <w:rPr>
          <w:rFonts w:ascii="Arial" w:eastAsiaTheme="minorHAnsi" w:hAnsi="Arial" w:cs="Arial"/>
          <w:sz w:val="20"/>
          <w:szCs w:val="20"/>
        </w:rPr>
        <w:tab/>
        <w:t>$1,989.61</w:t>
      </w:r>
      <w:r w:rsidRPr="00CB358C">
        <w:rPr>
          <w:rFonts w:ascii="Arial" w:eastAsiaTheme="minorHAnsi" w:hAnsi="Arial" w:cs="Arial"/>
          <w:sz w:val="20"/>
          <w:szCs w:val="20"/>
        </w:rPr>
        <w:tab/>
      </w:r>
    </w:p>
    <w:p w:rsidR="00CB358C" w:rsidRPr="00CB358C" w:rsidRDefault="00CB358C" w:rsidP="00CB358C">
      <w:pPr>
        <w:tabs>
          <w:tab w:val="left" w:pos="-1440"/>
        </w:tabs>
        <w:spacing w:line="256" w:lineRule="auto"/>
        <w:rPr>
          <w:rFonts w:ascii="Arial" w:eastAsiaTheme="minorHAnsi" w:hAnsi="Arial" w:cs="Arial"/>
          <w:sz w:val="20"/>
          <w:szCs w:val="20"/>
        </w:rPr>
      </w:pPr>
      <w:r w:rsidRPr="00CB358C">
        <w:rPr>
          <w:rFonts w:ascii="Arial" w:eastAsiaTheme="minorHAnsi" w:hAnsi="Arial" w:cs="Arial"/>
          <w:sz w:val="20"/>
          <w:szCs w:val="20"/>
        </w:rPr>
        <w:tab/>
        <w:t>2015 2</w:t>
      </w:r>
      <w:r w:rsidRPr="00CB358C">
        <w:rPr>
          <w:rFonts w:ascii="Arial" w:eastAsiaTheme="minorHAnsi" w:hAnsi="Arial" w:cs="Arial"/>
          <w:sz w:val="20"/>
          <w:szCs w:val="20"/>
          <w:vertAlign w:val="superscript"/>
        </w:rPr>
        <w:t xml:space="preserve">nd </w:t>
      </w:r>
      <w:r w:rsidRPr="00CB358C">
        <w:rPr>
          <w:rFonts w:ascii="Arial" w:eastAsiaTheme="minorHAnsi" w:hAnsi="Arial" w:cs="Arial"/>
          <w:sz w:val="20"/>
          <w:szCs w:val="20"/>
        </w:rPr>
        <w:tab/>
      </w:r>
      <w:r w:rsidR="00B9212B">
        <w:rPr>
          <w:rFonts w:ascii="Arial" w:eastAsiaTheme="minorHAnsi" w:hAnsi="Arial" w:cs="Arial"/>
          <w:sz w:val="20"/>
          <w:szCs w:val="20"/>
        </w:rPr>
        <w:t xml:space="preserve">      </w:t>
      </w:r>
      <w:r w:rsidRPr="00CB358C">
        <w:rPr>
          <w:rFonts w:ascii="Arial" w:eastAsiaTheme="minorHAnsi" w:hAnsi="Arial" w:cs="Arial"/>
          <w:sz w:val="20"/>
          <w:szCs w:val="20"/>
        </w:rPr>
        <w:t>$1,989.60</w:t>
      </w:r>
    </w:p>
    <w:p w:rsidR="00CB358C" w:rsidRPr="00CB358C" w:rsidRDefault="00CB358C" w:rsidP="00CB358C">
      <w:pPr>
        <w:tabs>
          <w:tab w:val="left" w:pos="-1440"/>
        </w:tabs>
        <w:spacing w:line="256" w:lineRule="auto"/>
        <w:ind w:left="2160" w:hanging="2160"/>
        <w:rPr>
          <w:rFonts w:ascii="Arial" w:eastAsiaTheme="minorHAnsi" w:hAnsi="Arial" w:cs="Arial"/>
          <w:sz w:val="20"/>
          <w:szCs w:val="20"/>
        </w:rPr>
      </w:pPr>
      <w:r w:rsidRPr="00CB358C">
        <w:rPr>
          <w:rFonts w:ascii="Arial" w:eastAsiaTheme="minorHAnsi" w:hAnsi="Arial" w:cs="Arial"/>
          <w:sz w:val="20"/>
          <w:szCs w:val="20"/>
        </w:rPr>
        <w:t xml:space="preserve"> </w:t>
      </w:r>
      <w:r w:rsidRPr="00CB358C">
        <w:rPr>
          <w:rFonts w:ascii="Arial" w:eastAsiaTheme="minorHAnsi" w:hAnsi="Arial" w:cs="Arial"/>
          <w:sz w:val="20"/>
          <w:szCs w:val="20"/>
        </w:rPr>
        <w:tab/>
      </w:r>
    </w:p>
    <w:p w:rsidR="00CB358C" w:rsidRPr="00CB358C" w:rsidRDefault="00CB358C" w:rsidP="00CB358C">
      <w:pPr>
        <w:spacing w:line="256" w:lineRule="auto"/>
        <w:ind w:left="720"/>
        <w:rPr>
          <w:rFonts w:ascii="Arial" w:eastAsiaTheme="minorHAnsi" w:hAnsi="Arial" w:cs="Arial"/>
          <w:sz w:val="20"/>
          <w:szCs w:val="20"/>
        </w:rPr>
      </w:pPr>
      <w:r w:rsidRPr="00CB358C">
        <w:rPr>
          <w:rFonts w:ascii="Arial" w:eastAsiaTheme="minorHAnsi" w:hAnsi="Arial" w:cs="Arial"/>
          <w:sz w:val="20"/>
          <w:szCs w:val="20"/>
        </w:rPr>
        <w:t>Therefore, it would be in order for the council to authorize the treasurer to issue a check in the amount of $2,471.56 payable to: Bessie R. &amp; Edward C. St. John, 1230 Dill Avenue, Linden, NJ 07036, charging same to account #5</w:t>
      </w:r>
      <w:r w:rsidRPr="00CB358C">
        <w:rPr>
          <w:rFonts w:ascii="Arial" w:eastAsiaTheme="minorHAnsi" w:hAnsi="Arial" w:cs="Arial"/>
          <w:color w:val="000000"/>
          <w:sz w:val="20"/>
          <w:szCs w:val="20"/>
        </w:rPr>
        <w:t>-01-55-288-999-904.</w:t>
      </w:r>
    </w:p>
    <w:p w:rsidR="00CB358C" w:rsidRPr="00CB358C" w:rsidRDefault="00CB358C" w:rsidP="00CB358C">
      <w:pPr>
        <w:spacing w:line="256" w:lineRule="auto"/>
        <w:rPr>
          <w:rFonts w:ascii="Arial" w:eastAsiaTheme="minorHAnsi" w:hAnsi="Arial" w:cs="Arial"/>
          <w:color w:val="000000"/>
          <w:sz w:val="20"/>
          <w:szCs w:val="20"/>
        </w:rPr>
      </w:pPr>
    </w:p>
    <w:p w:rsidR="00CB358C" w:rsidRPr="00CB358C" w:rsidRDefault="00CB358C" w:rsidP="00CB358C">
      <w:pPr>
        <w:spacing w:line="256" w:lineRule="auto"/>
        <w:rPr>
          <w:rFonts w:ascii="Arial" w:eastAsiaTheme="minorHAnsi" w:hAnsi="Arial" w:cs="Arial"/>
          <w:color w:val="000000"/>
          <w:sz w:val="20"/>
          <w:szCs w:val="20"/>
        </w:rPr>
      </w:pPr>
    </w:p>
    <w:p w:rsidR="00CB358C" w:rsidRPr="00CB358C" w:rsidRDefault="00CB358C" w:rsidP="002474BF">
      <w:pPr>
        <w:spacing w:line="259" w:lineRule="auto"/>
        <w:rPr>
          <w:rFonts w:ascii="Arial" w:eastAsiaTheme="minorHAnsi" w:hAnsi="Arial" w:cs="Arial"/>
          <w:sz w:val="20"/>
          <w:szCs w:val="20"/>
        </w:rPr>
      </w:pPr>
      <w:r w:rsidRPr="00CB358C">
        <w:rPr>
          <w:rFonts w:ascii="Arial" w:eastAsiaTheme="minorHAnsi" w:hAnsi="Arial" w:cs="Arial"/>
          <w:b/>
          <w:sz w:val="20"/>
          <w:szCs w:val="20"/>
        </w:rPr>
        <w:t xml:space="preserve">Refund </w:t>
      </w:r>
      <w:r w:rsidRPr="00CB358C">
        <w:rPr>
          <w:rFonts w:ascii="Arial" w:eastAsiaTheme="minorHAnsi" w:hAnsi="Arial" w:cs="Arial"/>
          <w:b/>
          <w:sz w:val="20"/>
          <w:szCs w:val="20"/>
        </w:rPr>
        <w:tab/>
      </w:r>
      <w:r w:rsidRPr="00CB358C">
        <w:rPr>
          <w:rFonts w:ascii="Arial" w:eastAsiaTheme="minorHAnsi" w:hAnsi="Arial" w:cs="Arial"/>
          <w:sz w:val="20"/>
          <w:szCs w:val="20"/>
        </w:rPr>
        <w:t>Refund of Property Taxes, Block 99 Lot 12</w:t>
      </w:r>
    </w:p>
    <w:p w:rsidR="00CB358C" w:rsidRPr="00CB358C" w:rsidRDefault="00CB358C" w:rsidP="00B9212B">
      <w:pPr>
        <w:spacing w:line="256" w:lineRule="auto"/>
        <w:ind w:left="720" w:firstLine="720"/>
        <w:rPr>
          <w:rFonts w:ascii="Arial" w:eastAsiaTheme="minorHAnsi" w:hAnsi="Arial" w:cs="Arial"/>
          <w:sz w:val="20"/>
          <w:szCs w:val="20"/>
        </w:rPr>
      </w:pPr>
      <w:r w:rsidRPr="00CB358C">
        <w:rPr>
          <w:rFonts w:ascii="Arial" w:eastAsiaTheme="minorHAnsi" w:hAnsi="Arial" w:cs="Arial"/>
          <w:sz w:val="20"/>
          <w:szCs w:val="20"/>
        </w:rPr>
        <w:t>312 Carnegie Street</w:t>
      </w:r>
    </w:p>
    <w:p w:rsidR="00CB358C" w:rsidRPr="00CB358C" w:rsidRDefault="00CB358C" w:rsidP="00CB358C">
      <w:pPr>
        <w:spacing w:line="256" w:lineRule="auto"/>
        <w:ind w:firstLine="720"/>
        <w:rPr>
          <w:rFonts w:ascii="Arial" w:eastAsiaTheme="minorHAnsi" w:hAnsi="Arial" w:cs="Arial"/>
          <w:sz w:val="20"/>
          <w:szCs w:val="20"/>
        </w:rPr>
      </w:pPr>
    </w:p>
    <w:p w:rsidR="00CB358C" w:rsidRPr="00CB358C" w:rsidRDefault="00CB358C" w:rsidP="00CB358C">
      <w:pPr>
        <w:spacing w:line="256" w:lineRule="auto"/>
        <w:ind w:left="720"/>
        <w:rPr>
          <w:rFonts w:ascii="Arial" w:eastAsiaTheme="minorHAnsi" w:hAnsi="Arial" w:cs="Arial"/>
          <w:sz w:val="20"/>
          <w:szCs w:val="20"/>
        </w:rPr>
      </w:pPr>
      <w:r w:rsidRPr="00CB358C">
        <w:rPr>
          <w:rFonts w:ascii="Arial" w:eastAsiaTheme="minorHAnsi" w:hAnsi="Arial" w:cs="Arial"/>
          <w:sz w:val="20"/>
          <w:szCs w:val="20"/>
        </w:rPr>
        <w:t>This property owner has been deemed a 100% Disabled Veteran by the V.A. as of January 6, 2014. Mr. Witherspoon purchased his home on January 9, 2014 and is entitled to the 100% Disabled Veteran Status per Michael Frangella. The following is the amount billed that needs to be cancelled for 2014. This will be tax exempt going further. However, the Mortgage Company Wells Fargo has paid the property taxes in error and are entitled to a refund in the amount of $ 1,740.33.</w:t>
      </w:r>
    </w:p>
    <w:p w:rsidR="00CB358C" w:rsidRPr="00CB358C" w:rsidRDefault="00CB358C" w:rsidP="00CB358C">
      <w:pPr>
        <w:spacing w:line="256" w:lineRule="auto"/>
        <w:ind w:firstLine="720"/>
        <w:rPr>
          <w:rFonts w:ascii="Arial" w:eastAsiaTheme="minorHAnsi" w:hAnsi="Arial" w:cs="Arial"/>
          <w:sz w:val="20"/>
          <w:szCs w:val="20"/>
        </w:rPr>
      </w:pP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February</w:t>
      </w:r>
      <w:r w:rsidRPr="00CB358C">
        <w:rPr>
          <w:rFonts w:ascii="Arial" w:eastAsiaTheme="minorHAnsi" w:hAnsi="Arial" w:cs="Arial"/>
          <w:sz w:val="20"/>
          <w:szCs w:val="20"/>
        </w:rPr>
        <w:tab/>
        <w:t xml:space="preserve"> $1,528.93</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May        </w:t>
      </w:r>
      <w:r w:rsidRPr="00CB358C">
        <w:rPr>
          <w:rFonts w:ascii="Arial" w:eastAsiaTheme="minorHAnsi" w:hAnsi="Arial" w:cs="Arial"/>
          <w:sz w:val="20"/>
          <w:szCs w:val="20"/>
        </w:rPr>
        <w:tab/>
        <w:t xml:space="preserve"> $1,678.12</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August  </w:t>
      </w:r>
      <w:r w:rsidRPr="00CB358C">
        <w:rPr>
          <w:rFonts w:ascii="Arial" w:eastAsiaTheme="minorHAnsi" w:hAnsi="Arial" w:cs="Arial"/>
          <w:sz w:val="20"/>
          <w:szCs w:val="20"/>
        </w:rPr>
        <w:tab/>
        <w:t>Not known</w:t>
      </w:r>
    </w:p>
    <w:p w:rsidR="00CB358C" w:rsidRPr="00CB358C" w:rsidRDefault="00CB358C" w:rsidP="00CB358C">
      <w:pPr>
        <w:spacing w:line="256" w:lineRule="auto"/>
        <w:ind w:firstLine="720"/>
        <w:rPr>
          <w:rFonts w:ascii="Arial" w:eastAsiaTheme="minorHAnsi" w:hAnsi="Arial" w:cs="Arial"/>
          <w:sz w:val="20"/>
          <w:szCs w:val="20"/>
        </w:rPr>
      </w:pPr>
      <w:r w:rsidRPr="00CB358C">
        <w:rPr>
          <w:rFonts w:ascii="Arial" w:eastAsiaTheme="minorHAnsi" w:hAnsi="Arial" w:cs="Arial"/>
          <w:sz w:val="20"/>
          <w:szCs w:val="20"/>
        </w:rPr>
        <w:t xml:space="preserve">November </w:t>
      </w:r>
      <w:r w:rsidRPr="00CB358C">
        <w:rPr>
          <w:rFonts w:ascii="Arial" w:eastAsiaTheme="minorHAnsi" w:hAnsi="Arial" w:cs="Arial"/>
          <w:sz w:val="20"/>
          <w:szCs w:val="20"/>
        </w:rPr>
        <w:tab/>
        <w:t xml:space="preserve">Not Known </w:t>
      </w:r>
    </w:p>
    <w:p w:rsidR="00CB358C" w:rsidRPr="00CB358C" w:rsidRDefault="00CB358C" w:rsidP="00CB358C">
      <w:pPr>
        <w:spacing w:line="256" w:lineRule="auto"/>
        <w:rPr>
          <w:rFonts w:ascii="Arial" w:eastAsiaTheme="minorHAnsi" w:hAnsi="Arial" w:cs="Arial"/>
          <w:color w:val="000000"/>
          <w:sz w:val="20"/>
          <w:szCs w:val="20"/>
        </w:rPr>
      </w:pPr>
    </w:p>
    <w:p w:rsidR="00CB358C" w:rsidRPr="00CB358C" w:rsidRDefault="00CB358C" w:rsidP="00CB358C">
      <w:pPr>
        <w:spacing w:line="256" w:lineRule="auto"/>
        <w:rPr>
          <w:rFonts w:ascii="Arial" w:eastAsiaTheme="minorHAnsi" w:hAnsi="Arial" w:cs="Arial"/>
          <w:color w:val="000000"/>
          <w:sz w:val="20"/>
          <w:szCs w:val="20"/>
        </w:rPr>
      </w:pP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b/>
          <w:sz w:val="20"/>
          <w:szCs w:val="20"/>
        </w:rPr>
        <w:t xml:space="preserve">Refund </w:t>
      </w:r>
      <w:r w:rsidRPr="00CB358C">
        <w:rPr>
          <w:rFonts w:ascii="Arial" w:eastAsiaTheme="minorHAnsi" w:hAnsi="Arial" w:cs="Arial"/>
          <w:b/>
          <w:sz w:val="20"/>
          <w:szCs w:val="20"/>
        </w:rPr>
        <w:tab/>
      </w:r>
      <w:r w:rsidRPr="00CB358C">
        <w:rPr>
          <w:rFonts w:ascii="Arial" w:eastAsiaTheme="minorHAnsi" w:hAnsi="Arial" w:cs="Arial"/>
          <w:sz w:val="20"/>
          <w:szCs w:val="20"/>
        </w:rPr>
        <w:t>Block 147 Lot 1, 1418 Roselle Street</w:t>
      </w:r>
    </w:p>
    <w:p w:rsidR="00CB358C" w:rsidRPr="00CB358C" w:rsidRDefault="00CB358C" w:rsidP="00367BC1">
      <w:pPr>
        <w:spacing w:line="256" w:lineRule="auto"/>
        <w:ind w:left="720" w:firstLine="720"/>
        <w:rPr>
          <w:rFonts w:ascii="Arial" w:eastAsiaTheme="minorHAnsi" w:hAnsi="Arial" w:cs="Arial"/>
          <w:sz w:val="20"/>
          <w:szCs w:val="20"/>
        </w:rPr>
      </w:pPr>
      <w:r w:rsidRPr="00CB358C">
        <w:rPr>
          <w:rFonts w:ascii="Arial" w:eastAsiaTheme="minorHAnsi" w:hAnsi="Arial" w:cs="Arial"/>
          <w:sz w:val="20"/>
          <w:szCs w:val="20"/>
        </w:rPr>
        <w:t>Private Garbage</w:t>
      </w:r>
    </w:p>
    <w:p w:rsidR="00CB358C" w:rsidRPr="00CB358C" w:rsidRDefault="00CB358C" w:rsidP="00CB358C">
      <w:pPr>
        <w:spacing w:line="256" w:lineRule="auto"/>
        <w:ind w:firstLine="720"/>
        <w:rPr>
          <w:rFonts w:ascii="Arial" w:eastAsiaTheme="minorHAnsi" w:hAnsi="Arial" w:cs="Arial"/>
          <w:sz w:val="20"/>
          <w:szCs w:val="20"/>
        </w:rPr>
      </w:pPr>
    </w:p>
    <w:p w:rsidR="00CB358C" w:rsidRPr="00CB358C" w:rsidRDefault="00CB358C" w:rsidP="00CB358C">
      <w:pPr>
        <w:spacing w:line="256" w:lineRule="auto"/>
        <w:ind w:left="720"/>
        <w:rPr>
          <w:rFonts w:ascii="Arial" w:eastAsiaTheme="minorHAnsi" w:hAnsi="Arial" w:cs="Arial"/>
          <w:sz w:val="20"/>
          <w:szCs w:val="20"/>
        </w:rPr>
      </w:pPr>
      <w:r w:rsidRPr="00CB358C">
        <w:rPr>
          <w:rFonts w:ascii="Arial" w:eastAsiaTheme="minorHAnsi" w:hAnsi="Arial" w:cs="Arial"/>
          <w:sz w:val="20"/>
          <w:szCs w:val="20"/>
        </w:rPr>
        <w:t xml:space="preserve">There now exists a credit balance on the above referenced block &amp; lot due the property has a private garbage company. The property owner has paid the entire amount due for 2013 &amp; 2014 and is entitled to a refund of $360.00. </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CB358C">
      <w:pPr>
        <w:spacing w:line="256" w:lineRule="auto"/>
        <w:ind w:left="720"/>
        <w:rPr>
          <w:rFonts w:ascii="Arial" w:eastAsiaTheme="minorHAnsi" w:hAnsi="Arial" w:cs="Arial"/>
          <w:color w:val="000000"/>
          <w:sz w:val="20"/>
          <w:szCs w:val="20"/>
        </w:rPr>
      </w:pPr>
      <w:r w:rsidRPr="00CB358C">
        <w:rPr>
          <w:rFonts w:ascii="Arial" w:eastAsiaTheme="minorHAnsi" w:hAnsi="Arial" w:cs="Arial"/>
          <w:sz w:val="20"/>
          <w:szCs w:val="20"/>
        </w:rPr>
        <w:t xml:space="preserve">Therefore, it would be in order for the council to authorize the treasurer to issue a check in the amount of $360.00 payable to: </w:t>
      </w:r>
      <w:proofErr w:type="spellStart"/>
      <w:r w:rsidRPr="00CB358C">
        <w:rPr>
          <w:rFonts w:ascii="Arial" w:eastAsiaTheme="minorHAnsi" w:hAnsi="Arial" w:cs="Arial"/>
          <w:sz w:val="20"/>
          <w:szCs w:val="20"/>
        </w:rPr>
        <w:t>Pietro</w:t>
      </w:r>
      <w:proofErr w:type="spellEnd"/>
      <w:r w:rsidRPr="00CB358C">
        <w:rPr>
          <w:rFonts w:ascii="Arial" w:eastAsiaTheme="minorHAnsi" w:hAnsi="Arial" w:cs="Arial"/>
          <w:sz w:val="20"/>
          <w:szCs w:val="20"/>
        </w:rPr>
        <w:t xml:space="preserve"> </w:t>
      </w:r>
      <w:proofErr w:type="spellStart"/>
      <w:r w:rsidRPr="00CB358C">
        <w:rPr>
          <w:rFonts w:ascii="Arial" w:eastAsiaTheme="minorHAnsi" w:hAnsi="Arial" w:cs="Arial"/>
          <w:sz w:val="20"/>
          <w:szCs w:val="20"/>
        </w:rPr>
        <w:t>Cucaro</w:t>
      </w:r>
      <w:proofErr w:type="spellEnd"/>
      <w:r w:rsidRPr="00CB358C">
        <w:rPr>
          <w:rFonts w:ascii="Arial" w:eastAsiaTheme="minorHAnsi" w:hAnsi="Arial" w:cs="Arial"/>
          <w:sz w:val="20"/>
          <w:szCs w:val="20"/>
        </w:rPr>
        <w:t xml:space="preserve">, 177 E. Edgar Road, Linden, NJ 07036, charging same to account </w:t>
      </w:r>
      <w:r w:rsidRPr="00CB358C">
        <w:rPr>
          <w:rFonts w:ascii="Arial" w:eastAsiaTheme="minorHAnsi" w:hAnsi="Arial" w:cs="Arial"/>
          <w:i/>
          <w:sz w:val="20"/>
          <w:szCs w:val="20"/>
        </w:rPr>
        <w:t>#</w:t>
      </w:r>
      <w:r w:rsidRPr="00CB358C">
        <w:rPr>
          <w:rFonts w:ascii="Arial" w:eastAsiaTheme="minorHAnsi" w:hAnsi="Arial" w:cs="Arial"/>
          <w:sz w:val="20"/>
          <w:szCs w:val="20"/>
        </w:rPr>
        <w:t>5</w:t>
      </w:r>
      <w:r w:rsidRPr="00CB358C">
        <w:rPr>
          <w:rFonts w:ascii="Arial" w:eastAsiaTheme="minorHAnsi" w:hAnsi="Arial" w:cs="Arial"/>
          <w:color w:val="000000"/>
          <w:sz w:val="20"/>
          <w:szCs w:val="20"/>
        </w:rPr>
        <w:t>-01-08-607-011.</w:t>
      </w:r>
    </w:p>
    <w:p w:rsidR="00CB358C" w:rsidRPr="00CB358C" w:rsidRDefault="00CB358C" w:rsidP="00CB358C">
      <w:pPr>
        <w:autoSpaceDE w:val="0"/>
        <w:autoSpaceDN w:val="0"/>
        <w:spacing w:line="256" w:lineRule="auto"/>
        <w:jc w:val="both"/>
        <w:rPr>
          <w:rFonts w:ascii="Arial" w:eastAsiaTheme="minorHAnsi" w:hAnsi="Arial" w:cs="Arial"/>
          <w:sz w:val="20"/>
          <w:szCs w:val="20"/>
        </w:rPr>
      </w:pPr>
    </w:p>
    <w:p w:rsidR="00CB358C" w:rsidRPr="00CB358C" w:rsidRDefault="00CB358C" w:rsidP="00CB358C">
      <w:pPr>
        <w:autoSpaceDE w:val="0"/>
        <w:autoSpaceDN w:val="0"/>
        <w:spacing w:line="256" w:lineRule="auto"/>
        <w:jc w:val="both"/>
        <w:rPr>
          <w:rFonts w:ascii="Arial" w:eastAsiaTheme="minorHAnsi" w:hAnsi="Arial" w:cs="Arial"/>
          <w:sz w:val="20"/>
          <w:szCs w:val="20"/>
        </w:rPr>
      </w:pPr>
      <w:r w:rsidRPr="00CB358C">
        <w:rPr>
          <w:rFonts w:ascii="Arial" w:eastAsiaTheme="minorHAnsi" w:hAnsi="Arial" w:cs="Arial"/>
          <w:b/>
          <w:sz w:val="20"/>
          <w:szCs w:val="20"/>
        </w:rPr>
        <w:t xml:space="preserve">(***) </w:t>
      </w:r>
      <w:r w:rsidRPr="00CB358C">
        <w:rPr>
          <w:rFonts w:ascii="Arial" w:eastAsiaTheme="minorHAnsi" w:hAnsi="Arial" w:cs="Arial"/>
          <w:b/>
          <w:sz w:val="20"/>
          <w:szCs w:val="20"/>
        </w:rPr>
        <w:tab/>
        <w:t xml:space="preserve">CITY CLERK’S OFFICE: </w:t>
      </w:r>
      <w:r w:rsidRPr="00CB358C">
        <w:rPr>
          <w:rFonts w:ascii="Arial" w:eastAsiaTheme="minorHAnsi" w:hAnsi="Arial" w:cs="Arial"/>
          <w:sz w:val="20"/>
          <w:szCs w:val="20"/>
        </w:rPr>
        <w:tab/>
      </w:r>
    </w:p>
    <w:p w:rsidR="00CB358C" w:rsidRPr="00CB358C" w:rsidRDefault="00CB358C" w:rsidP="00CB358C">
      <w:pPr>
        <w:numPr>
          <w:ilvl w:val="0"/>
          <w:numId w:val="4"/>
        </w:numPr>
        <w:autoSpaceDE w:val="0"/>
        <w:autoSpaceDN w:val="0"/>
        <w:spacing w:line="256" w:lineRule="auto"/>
        <w:ind w:hanging="720"/>
        <w:contextualSpacing/>
        <w:jc w:val="both"/>
        <w:rPr>
          <w:rFonts w:ascii="Arial" w:eastAsia="Calibri" w:hAnsi="Arial" w:cs="Arial"/>
          <w:b/>
          <w:bCs/>
          <w:iCs/>
          <w:sz w:val="20"/>
          <w:szCs w:val="20"/>
        </w:rPr>
      </w:pPr>
      <w:r w:rsidRPr="00CB358C">
        <w:rPr>
          <w:rFonts w:ascii="Arial" w:eastAsia="Calibri" w:hAnsi="Arial" w:cs="Arial"/>
          <w:b/>
          <w:bCs/>
          <w:iCs/>
          <w:sz w:val="20"/>
          <w:szCs w:val="20"/>
        </w:rPr>
        <w:t xml:space="preserve">Requesting approval of the following bingo/raffle applications which were received by the City Clerk’s Office: </w:t>
      </w:r>
    </w:p>
    <w:p w:rsidR="00CB358C" w:rsidRPr="00CB358C" w:rsidRDefault="00CB358C" w:rsidP="00CB358C">
      <w:pPr>
        <w:autoSpaceDE w:val="0"/>
        <w:autoSpaceDN w:val="0"/>
        <w:ind w:left="720"/>
        <w:contextualSpacing/>
        <w:jc w:val="both"/>
        <w:rPr>
          <w:rFonts w:ascii="Arial" w:eastAsia="Calibri" w:hAnsi="Arial" w:cs="Arial"/>
          <w:b/>
          <w:bCs/>
          <w:iCs/>
          <w:sz w:val="20"/>
          <w:szCs w:val="20"/>
        </w:rPr>
      </w:pPr>
    </w:p>
    <w:p w:rsidR="00CB358C" w:rsidRPr="00CB358C" w:rsidRDefault="00CB358C" w:rsidP="00CB358C">
      <w:pPr>
        <w:autoSpaceDE w:val="0"/>
        <w:autoSpaceDN w:val="0"/>
        <w:ind w:left="720"/>
        <w:contextualSpacing/>
        <w:jc w:val="both"/>
        <w:rPr>
          <w:rFonts w:ascii="Arial" w:eastAsia="Calibri" w:hAnsi="Arial" w:cs="Arial"/>
          <w:b/>
          <w:bCs/>
          <w:iCs/>
          <w:sz w:val="20"/>
          <w:szCs w:val="20"/>
          <w:u w:val="single"/>
        </w:rPr>
      </w:pPr>
      <w:r w:rsidRPr="00CB358C">
        <w:rPr>
          <w:rFonts w:ascii="Arial" w:eastAsia="Calibri" w:hAnsi="Arial" w:cs="Arial"/>
          <w:b/>
          <w:bCs/>
          <w:iCs/>
          <w:sz w:val="20"/>
          <w:szCs w:val="20"/>
          <w:u w:val="single"/>
        </w:rPr>
        <w:t>Raffle Application</w:t>
      </w:r>
      <w:r w:rsidRPr="00CB358C">
        <w:rPr>
          <w:rFonts w:ascii="Arial" w:eastAsia="Calibri" w:hAnsi="Arial" w:cs="Arial"/>
          <w:b/>
          <w:bCs/>
          <w:iCs/>
          <w:sz w:val="20"/>
          <w:szCs w:val="20"/>
        </w:rPr>
        <w:t xml:space="preserve"> </w:t>
      </w:r>
      <w:r w:rsidRPr="00CB358C">
        <w:rPr>
          <w:rFonts w:ascii="Arial" w:eastAsia="Calibri" w:hAnsi="Arial" w:cs="Arial"/>
          <w:b/>
          <w:bCs/>
          <w:iCs/>
          <w:sz w:val="20"/>
          <w:szCs w:val="20"/>
        </w:rPr>
        <w:tab/>
      </w:r>
      <w:r w:rsidRPr="00CB358C">
        <w:rPr>
          <w:rFonts w:ascii="Arial" w:eastAsia="Calibri" w:hAnsi="Arial" w:cs="Arial"/>
          <w:b/>
          <w:bCs/>
          <w:iCs/>
          <w:sz w:val="20"/>
          <w:szCs w:val="20"/>
          <w:u w:val="single"/>
        </w:rPr>
        <w:t>Organization</w:t>
      </w:r>
      <w:r w:rsidRPr="00CB358C">
        <w:rPr>
          <w:rFonts w:ascii="Arial" w:eastAsia="Calibri" w:hAnsi="Arial" w:cs="Arial"/>
          <w:b/>
          <w:bCs/>
          <w:iCs/>
          <w:sz w:val="20"/>
          <w:szCs w:val="20"/>
        </w:rPr>
        <w:tab/>
      </w:r>
      <w:r w:rsidRPr="00CB358C">
        <w:rPr>
          <w:rFonts w:ascii="Arial" w:eastAsia="Calibri" w:hAnsi="Arial" w:cs="Arial"/>
          <w:b/>
          <w:bCs/>
          <w:iCs/>
          <w:sz w:val="20"/>
          <w:szCs w:val="20"/>
        </w:rPr>
        <w:tab/>
      </w:r>
      <w:r w:rsidRPr="00CB358C">
        <w:rPr>
          <w:rFonts w:ascii="Arial" w:eastAsia="Calibri" w:hAnsi="Arial" w:cs="Arial"/>
          <w:b/>
          <w:bCs/>
          <w:iCs/>
          <w:sz w:val="20"/>
          <w:szCs w:val="20"/>
        </w:rPr>
        <w:tab/>
      </w:r>
      <w:r w:rsidRPr="00CB358C">
        <w:rPr>
          <w:rFonts w:ascii="Arial" w:eastAsia="Calibri" w:hAnsi="Arial" w:cs="Arial"/>
          <w:b/>
          <w:bCs/>
          <w:iCs/>
          <w:sz w:val="20"/>
          <w:szCs w:val="20"/>
          <w:u w:val="single"/>
        </w:rPr>
        <w:t>Event</w:t>
      </w:r>
      <w:r w:rsidRPr="00CB358C">
        <w:rPr>
          <w:rFonts w:ascii="Arial" w:eastAsia="Calibri" w:hAnsi="Arial" w:cs="Arial"/>
          <w:b/>
          <w:bCs/>
          <w:iCs/>
          <w:sz w:val="20"/>
          <w:szCs w:val="20"/>
        </w:rPr>
        <w:tab/>
      </w:r>
      <w:r w:rsidRPr="00CB358C">
        <w:rPr>
          <w:rFonts w:ascii="Arial" w:eastAsia="Calibri" w:hAnsi="Arial" w:cs="Arial"/>
          <w:b/>
          <w:bCs/>
          <w:iCs/>
          <w:sz w:val="20"/>
          <w:szCs w:val="20"/>
        </w:rPr>
        <w:tab/>
      </w:r>
      <w:r w:rsidRPr="00CB358C">
        <w:rPr>
          <w:rFonts w:ascii="Arial" w:eastAsia="Calibri" w:hAnsi="Arial" w:cs="Arial"/>
          <w:b/>
          <w:bCs/>
          <w:iCs/>
          <w:sz w:val="20"/>
          <w:szCs w:val="20"/>
          <w:u w:val="single"/>
        </w:rPr>
        <w:t>Fees</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RA-1467</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FOLAS</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50/50</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RA-1468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FOLAS</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Tricky Tray </w:t>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RA-1469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FOLAS</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Prize Raffle </w:t>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RA-1470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Kiwanis Club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50/50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RA-1471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School #10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50/50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RA-1472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Linden Boxing Assoc.</w:t>
      </w:r>
      <w:r w:rsidRPr="00CB358C">
        <w:rPr>
          <w:rFonts w:ascii="Arial" w:eastAsiaTheme="minorHAnsi" w:hAnsi="Arial" w:cs="Arial"/>
          <w:b/>
          <w:bCs/>
          <w:iCs/>
          <w:sz w:val="20"/>
          <w:szCs w:val="20"/>
        </w:rPr>
        <w:tab/>
        <w:t>50/50</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RA-1473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Linden Boxing Assoc. </w:t>
      </w:r>
      <w:r w:rsidRPr="00CB358C">
        <w:rPr>
          <w:rFonts w:ascii="Arial" w:eastAsiaTheme="minorHAnsi" w:hAnsi="Arial" w:cs="Arial"/>
          <w:b/>
          <w:bCs/>
          <w:iCs/>
          <w:sz w:val="20"/>
          <w:szCs w:val="20"/>
        </w:rPr>
        <w:tab/>
        <w:t xml:space="preserve">Tricky Tray </w:t>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RA-1474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Loyal Order of Moose </w:t>
      </w:r>
      <w:r w:rsidRPr="00CB358C">
        <w:rPr>
          <w:rFonts w:ascii="Arial" w:eastAsiaTheme="minorHAnsi" w:hAnsi="Arial" w:cs="Arial"/>
          <w:b/>
          <w:bCs/>
          <w:iCs/>
          <w:sz w:val="20"/>
          <w:szCs w:val="20"/>
        </w:rPr>
        <w:tab/>
        <w:t xml:space="preserve">50/50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RA-1475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Loyal Order of Moose </w:t>
      </w:r>
      <w:r w:rsidRPr="00CB358C">
        <w:rPr>
          <w:rFonts w:ascii="Arial" w:eastAsiaTheme="minorHAnsi" w:hAnsi="Arial" w:cs="Arial"/>
          <w:b/>
          <w:bCs/>
          <w:iCs/>
          <w:sz w:val="20"/>
          <w:szCs w:val="20"/>
        </w:rPr>
        <w:tab/>
        <w:t xml:space="preserve">Tricky Tray </w:t>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RA-1476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LHS NJROTC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Prize Raffle </w:t>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RA-1477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Lions Club of Linden </w:t>
      </w:r>
      <w:r w:rsidRPr="00CB358C">
        <w:rPr>
          <w:rFonts w:ascii="Arial" w:eastAsiaTheme="minorHAnsi" w:hAnsi="Arial" w:cs="Arial"/>
          <w:b/>
          <w:bCs/>
          <w:iCs/>
          <w:sz w:val="20"/>
          <w:szCs w:val="20"/>
        </w:rPr>
        <w:tab/>
        <w:t xml:space="preserve">50/50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$20.00</w:t>
      </w: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ab/>
        <w:t xml:space="preserve">RA-1478 </w:t>
      </w:r>
      <w:r w:rsidRPr="00CB358C">
        <w:rPr>
          <w:rFonts w:ascii="Arial" w:eastAsiaTheme="minorHAnsi" w:hAnsi="Arial" w:cs="Arial"/>
          <w:b/>
          <w:bCs/>
          <w:iCs/>
          <w:sz w:val="20"/>
          <w:szCs w:val="20"/>
        </w:rPr>
        <w:tab/>
      </w:r>
      <w:r w:rsidRPr="00CB358C">
        <w:rPr>
          <w:rFonts w:ascii="Arial" w:eastAsiaTheme="minorHAnsi" w:hAnsi="Arial" w:cs="Arial"/>
          <w:b/>
          <w:bCs/>
          <w:iCs/>
          <w:sz w:val="20"/>
          <w:szCs w:val="20"/>
        </w:rPr>
        <w:tab/>
        <w:t xml:space="preserve">Lions Club of Linden </w:t>
      </w:r>
      <w:r w:rsidRPr="00CB358C">
        <w:rPr>
          <w:rFonts w:ascii="Arial" w:eastAsiaTheme="minorHAnsi" w:hAnsi="Arial" w:cs="Arial"/>
          <w:b/>
          <w:bCs/>
          <w:iCs/>
          <w:sz w:val="20"/>
          <w:szCs w:val="20"/>
        </w:rPr>
        <w:tab/>
        <w:t xml:space="preserve">Tricky Tray </w:t>
      </w:r>
      <w:r w:rsidRPr="00CB358C">
        <w:rPr>
          <w:rFonts w:ascii="Arial" w:eastAsiaTheme="minorHAnsi" w:hAnsi="Arial" w:cs="Arial"/>
          <w:b/>
          <w:bCs/>
          <w:iCs/>
          <w:sz w:val="20"/>
          <w:szCs w:val="20"/>
        </w:rPr>
        <w:tab/>
        <w:t>$20.00</w:t>
      </w:r>
    </w:p>
    <w:p w:rsidR="00CB358C" w:rsidRPr="00CB358C" w:rsidRDefault="00CB358C" w:rsidP="00CB358C">
      <w:pPr>
        <w:autoSpaceDE w:val="0"/>
        <w:autoSpaceDN w:val="0"/>
        <w:spacing w:line="256" w:lineRule="auto"/>
        <w:jc w:val="both"/>
        <w:rPr>
          <w:rFonts w:ascii="Arial" w:eastAsiaTheme="minorHAnsi" w:hAnsi="Arial" w:cs="Arial"/>
          <w:sz w:val="20"/>
          <w:szCs w:val="20"/>
        </w:rPr>
      </w:pPr>
      <w:r w:rsidRPr="00CB358C">
        <w:rPr>
          <w:rFonts w:ascii="Arial" w:eastAsiaTheme="minorHAnsi" w:hAnsi="Arial" w:cs="Arial"/>
          <w:sz w:val="20"/>
          <w:szCs w:val="20"/>
        </w:rPr>
        <w:tab/>
      </w:r>
      <w:r w:rsidRPr="00CB358C">
        <w:rPr>
          <w:rFonts w:ascii="Arial" w:eastAsiaTheme="minorHAnsi" w:hAnsi="Arial" w:cs="Arial"/>
          <w:sz w:val="20"/>
          <w:szCs w:val="20"/>
        </w:rPr>
        <w:tab/>
      </w:r>
    </w:p>
    <w:p w:rsidR="00CB358C" w:rsidRPr="00CB358C" w:rsidRDefault="00CB358C" w:rsidP="00CB358C">
      <w:pPr>
        <w:autoSpaceDE w:val="0"/>
        <w:autoSpaceDN w:val="0"/>
        <w:spacing w:line="256" w:lineRule="auto"/>
        <w:jc w:val="both"/>
        <w:rPr>
          <w:rFonts w:ascii="Arial" w:eastAsiaTheme="minorHAnsi" w:hAnsi="Arial" w:cs="Arial"/>
          <w:b/>
          <w:sz w:val="20"/>
          <w:szCs w:val="20"/>
        </w:rPr>
      </w:pPr>
      <w:r w:rsidRPr="00CB358C">
        <w:rPr>
          <w:rFonts w:ascii="Arial" w:eastAsiaTheme="minorHAnsi" w:hAnsi="Arial" w:cs="Arial"/>
          <w:b/>
          <w:sz w:val="20"/>
          <w:szCs w:val="20"/>
        </w:rPr>
        <w:t xml:space="preserve">(***) </w:t>
      </w:r>
      <w:r w:rsidRPr="00CB358C">
        <w:rPr>
          <w:rFonts w:ascii="Arial" w:eastAsiaTheme="minorHAnsi" w:hAnsi="Arial" w:cs="Arial"/>
          <w:b/>
          <w:sz w:val="20"/>
          <w:szCs w:val="20"/>
        </w:rPr>
        <w:tab/>
        <w:t>COUNCIL PRESIDENT ALVAREZ, LEDC APPOINTMENT:</w:t>
      </w:r>
    </w:p>
    <w:p w:rsidR="00CB358C" w:rsidRPr="00CB358C" w:rsidRDefault="00CB358C" w:rsidP="00CB358C">
      <w:pPr>
        <w:numPr>
          <w:ilvl w:val="0"/>
          <w:numId w:val="4"/>
        </w:numPr>
        <w:autoSpaceDE w:val="0"/>
        <w:autoSpaceDN w:val="0"/>
        <w:spacing w:line="256" w:lineRule="auto"/>
        <w:ind w:hanging="720"/>
        <w:contextualSpacing/>
        <w:jc w:val="both"/>
        <w:rPr>
          <w:rFonts w:ascii="Arial" w:eastAsia="Calibri" w:hAnsi="Arial" w:cs="Arial"/>
          <w:b/>
          <w:sz w:val="20"/>
          <w:szCs w:val="20"/>
          <w:u w:val="single"/>
        </w:rPr>
      </w:pPr>
      <w:r w:rsidRPr="00CB358C">
        <w:rPr>
          <w:rFonts w:ascii="Arial" w:eastAsia="Calibri" w:hAnsi="Arial" w:cs="Arial"/>
          <w:b/>
          <w:sz w:val="20"/>
          <w:szCs w:val="20"/>
        </w:rPr>
        <w:t>Advising that he has re-appointed Elizabeth Garcia as a representative to the Linden Economic Development Corporation for a two (2) year term, commencing January 1, 2015 and terminating December 31, 2016.</w:t>
      </w:r>
    </w:p>
    <w:p w:rsidR="00CB358C" w:rsidRPr="00CB358C" w:rsidRDefault="00CB358C" w:rsidP="00CB358C">
      <w:pPr>
        <w:autoSpaceDE w:val="0"/>
        <w:autoSpaceDN w:val="0"/>
        <w:ind w:left="720"/>
        <w:contextualSpacing/>
        <w:jc w:val="both"/>
        <w:rPr>
          <w:rFonts w:ascii="Arial" w:eastAsia="Calibri" w:hAnsi="Arial" w:cs="Arial"/>
          <w:b/>
          <w:sz w:val="20"/>
          <w:szCs w:val="20"/>
        </w:rPr>
      </w:pPr>
    </w:p>
    <w:p w:rsidR="00CB358C" w:rsidRPr="00CB358C" w:rsidRDefault="00CB358C" w:rsidP="00CB358C">
      <w:pPr>
        <w:tabs>
          <w:tab w:val="left" w:pos="1395"/>
        </w:tabs>
        <w:spacing w:line="259" w:lineRule="auto"/>
        <w:rPr>
          <w:rFonts w:ascii="Arial" w:eastAsia="Calibri" w:hAnsi="Arial" w:cs="Arial"/>
          <w:b/>
          <w:sz w:val="20"/>
          <w:szCs w:val="20"/>
        </w:rPr>
      </w:pPr>
      <w:r>
        <w:rPr>
          <w:rFonts w:ascii="Arial" w:eastAsia="Calibri" w:hAnsi="Arial" w:cs="Arial"/>
          <w:b/>
          <w:sz w:val="20"/>
          <w:szCs w:val="20"/>
        </w:rPr>
        <w:t xml:space="preserve">(***) </w:t>
      </w:r>
      <w:r>
        <w:rPr>
          <w:rFonts w:ascii="Arial" w:eastAsia="Calibri" w:hAnsi="Arial" w:cs="Arial"/>
          <w:b/>
          <w:sz w:val="20"/>
          <w:szCs w:val="20"/>
        </w:rPr>
        <w:tab/>
      </w:r>
      <w:r w:rsidRPr="00CB358C">
        <w:rPr>
          <w:rFonts w:ascii="Arial" w:eastAsia="Calibri" w:hAnsi="Arial" w:cs="Arial"/>
          <w:b/>
          <w:sz w:val="20"/>
          <w:szCs w:val="20"/>
        </w:rPr>
        <w:t xml:space="preserve">MUNICIPAL TREASURER: </w:t>
      </w:r>
    </w:p>
    <w:p w:rsidR="00CB358C" w:rsidRPr="00CB358C" w:rsidRDefault="00CB358C" w:rsidP="00CB358C">
      <w:pPr>
        <w:numPr>
          <w:ilvl w:val="0"/>
          <w:numId w:val="4"/>
        </w:numPr>
        <w:autoSpaceDE w:val="0"/>
        <w:autoSpaceDN w:val="0"/>
        <w:spacing w:line="256" w:lineRule="auto"/>
        <w:ind w:hanging="720"/>
        <w:contextualSpacing/>
        <w:jc w:val="both"/>
        <w:rPr>
          <w:rFonts w:ascii="Arial" w:eastAsia="Calibri" w:hAnsi="Arial" w:cs="Arial"/>
          <w:b/>
          <w:bCs/>
          <w:iCs/>
          <w:sz w:val="20"/>
          <w:szCs w:val="20"/>
        </w:rPr>
      </w:pPr>
      <w:r w:rsidRPr="00CB358C">
        <w:rPr>
          <w:rFonts w:ascii="Arial" w:eastAsia="Calibri" w:hAnsi="Arial" w:cs="Arial"/>
          <w:b/>
          <w:bCs/>
          <w:iCs/>
          <w:sz w:val="20"/>
          <w:szCs w:val="20"/>
        </w:rPr>
        <w:t xml:space="preserve">Requesting approval of the following refunds: </w:t>
      </w:r>
    </w:p>
    <w:p w:rsidR="00CB358C" w:rsidRPr="00CB358C" w:rsidRDefault="00CB358C" w:rsidP="00CB358C">
      <w:pPr>
        <w:numPr>
          <w:ilvl w:val="0"/>
          <w:numId w:val="5"/>
        </w:numPr>
        <w:spacing w:line="256" w:lineRule="auto"/>
        <w:contextualSpacing/>
        <w:rPr>
          <w:rFonts w:ascii="Arial" w:eastAsia="Calibri" w:hAnsi="Arial" w:cs="Arial"/>
          <w:sz w:val="20"/>
          <w:szCs w:val="20"/>
        </w:rPr>
      </w:pPr>
      <w:r w:rsidRPr="00CB358C">
        <w:rPr>
          <w:rFonts w:ascii="Arial" w:eastAsia="Calibri" w:hAnsi="Arial" w:cs="Arial"/>
          <w:sz w:val="20"/>
          <w:szCs w:val="20"/>
        </w:rPr>
        <w:t>Service date of 3/23/15 - BCBS of Michigan is entitled to a refund of $ 77.20 for ambulance service that was provided on 3/23/2015.</w:t>
      </w:r>
    </w:p>
    <w:p w:rsidR="00CB358C" w:rsidRPr="00CB358C" w:rsidRDefault="00CB358C" w:rsidP="00CB358C">
      <w:pPr>
        <w:ind w:left="1080"/>
        <w:contextualSpacing/>
        <w:rPr>
          <w:rFonts w:ascii="Arial" w:eastAsia="Calibri" w:hAnsi="Arial" w:cs="Arial"/>
          <w:sz w:val="20"/>
          <w:szCs w:val="20"/>
        </w:rPr>
      </w:pPr>
      <w:r w:rsidRPr="00CB358C">
        <w:rPr>
          <w:rFonts w:ascii="Arial" w:eastAsia="Calibri" w:hAnsi="Arial" w:cs="Arial"/>
          <w:sz w:val="20"/>
          <w:szCs w:val="20"/>
        </w:rPr>
        <w:t>Therefore, it would be in order for the council to authorize the treasurer to issue a check to:  BC BS of Michigan, 600 Lafayette East, Detroit, MI 48226 charging account 5-01-08-629-011.</w:t>
      </w:r>
    </w:p>
    <w:p w:rsidR="00CB358C" w:rsidRPr="00CB358C" w:rsidRDefault="00CB358C" w:rsidP="00CB358C">
      <w:pPr>
        <w:ind w:left="720"/>
        <w:contextualSpacing/>
        <w:rPr>
          <w:rFonts w:ascii="Arial" w:eastAsia="Calibri" w:hAnsi="Arial" w:cs="Arial"/>
          <w:sz w:val="20"/>
          <w:szCs w:val="20"/>
        </w:rPr>
      </w:pPr>
      <w:r w:rsidRPr="00CB358C">
        <w:rPr>
          <w:rFonts w:ascii="Arial" w:eastAsia="Calibri" w:hAnsi="Arial" w:cs="Arial"/>
          <w:sz w:val="20"/>
          <w:szCs w:val="20"/>
        </w:rPr>
        <w:t xml:space="preserve">                                                </w:t>
      </w:r>
    </w:p>
    <w:p w:rsidR="00CB358C" w:rsidRPr="00CB358C" w:rsidRDefault="00CB358C" w:rsidP="00CB358C">
      <w:pPr>
        <w:numPr>
          <w:ilvl w:val="0"/>
          <w:numId w:val="5"/>
        </w:numPr>
        <w:tabs>
          <w:tab w:val="left" w:pos="4320"/>
        </w:tabs>
        <w:spacing w:line="256" w:lineRule="auto"/>
        <w:contextualSpacing/>
        <w:rPr>
          <w:rFonts w:ascii="Arial" w:eastAsia="Calibri" w:hAnsi="Arial" w:cs="Arial"/>
          <w:sz w:val="20"/>
          <w:szCs w:val="20"/>
        </w:rPr>
      </w:pPr>
      <w:r w:rsidRPr="00CB358C">
        <w:rPr>
          <w:rFonts w:ascii="Arial" w:eastAsia="Calibri" w:hAnsi="Arial" w:cs="Arial"/>
          <w:sz w:val="20"/>
          <w:szCs w:val="20"/>
        </w:rPr>
        <w:t>Service date of 4/22/15 - BCBS of Michigan is entitled to a refund of $ 85.49 for ambulance service that was provided on 4/22/2015.</w:t>
      </w:r>
    </w:p>
    <w:p w:rsidR="00CB358C" w:rsidRPr="00CB358C" w:rsidRDefault="00CB358C" w:rsidP="00CB358C">
      <w:pPr>
        <w:ind w:left="1080"/>
        <w:contextualSpacing/>
        <w:rPr>
          <w:rFonts w:ascii="Arial" w:eastAsia="Calibri" w:hAnsi="Arial" w:cs="Arial"/>
          <w:sz w:val="20"/>
          <w:szCs w:val="20"/>
        </w:rPr>
      </w:pPr>
      <w:r w:rsidRPr="00CB358C">
        <w:rPr>
          <w:rFonts w:ascii="Arial" w:eastAsia="Calibri" w:hAnsi="Arial" w:cs="Arial"/>
          <w:sz w:val="20"/>
          <w:szCs w:val="20"/>
        </w:rPr>
        <w:t>Therefore, it would be in order for the council to authorize the treasurer to issue a check to:  BC BS of Michigan, 600 Lafayette East, Detroit, MI 48226 charging account 5-01-08-629-011.</w:t>
      </w:r>
    </w:p>
    <w:p w:rsidR="00CB358C" w:rsidRPr="00CB358C" w:rsidRDefault="00CB358C" w:rsidP="00CB358C">
      <w:pPr>
        <w:ind w:left="720"/>
        <w:contextualSpacing/>
        <w:rPr>
          <w:rFonts w:ascii="Arial" w:eastAsia="Calibri" w:hAnsi="Arial" w:cs="Arial"/>
          <w:sz w:val="20"/>
          <w:szCs w:val="20"/>
        </w:rPr>
      </w:pPr>
      <w:r w:rsidRPr="00CB358C">
        <w:rPr>
          <w:rFonts w:ascii="Arial" w:eastAsia="Calibri" w:hAnsi="Arial" w:cs="Arial"/>
          <w:sz w:val="20"/>
          <w:szCs w:val="20"/>
        </w:rPr>
        <w:t>   </w:t>
      </w:r>
    </w:p>
    <w:p w:rsidR="00CB358C" w:rsidRPr="00CB358C" w:rsidRDefault="00CB358C" w:rsidP="00CB358C">
      <w:pPr>
        <w:numPr>
          <w:ilvl w:val="0"/>
          <w:numId w:val="5"/>
        </w:numPr>
        <w:spacing w:line="256" w:lineRule="auto"/>
        <w:contextualSpacing/>
        <w:rPr>
          <w:rFonts w:ascii="Arial" w:eastAsia="Calibri" w:hAnsi="Arial" w:cs="Arial"/>
          <w:sz w:val="20"/>
          <w:szCs w:val="20"/>
        </w:rPr>
      </w:pPr>
      <w:r w:rsidRPr="00CB358C">
        <w:rPr>
          <w:rFonts w:ascii="Arial" w:eastAsia="Calibri" w:hAnsi="Arial" w:cs="Arial"/>
          <w:sz w:val="20"/>
          <w:szCs w:val="20"/>
        </w:rPr>
        <w:t>Service date of 1/15/2015 - Horizon BCBS NJ is entitled to a refund of $ 428.34 for ambulance service that was provided on 1/15/2015.</w:t>
      </w:r>
    </w:p>
    <w:p w:rsidR="00CB358C" w:rsidRPr="00CB358C" w:rsidRDefault="00CB358C" w:rsidP="00CB358C">
      <w:pPr>
        <w:ind w:left="1050"/>
        <w:contextualSpacing/>
        <w:rPr>
          <w:rFonts w:ascii="Arial" w:eastAsia="Calibri" w:hAnsi="Arial" w:cs="Arial"/>
          <w:sz w:val="20"/>
          <w:szCs w:val="20"/>
        </w:rPr>
      </w:pPr>
      <w:r w:rsidRPr="00CB358C">
        <w:rPr>
          <w:rFonts w:ascii="Arial" w:eastAsia="Calibri" w:hAnsi="Arial" w:cs="Arial"/>
          <w:sz w:val="20"/>
          <w:szCs w:val="20"/>
        </w:rPr>
        <w:t>Therefore, it would be in order for the council to authorize the treasurer to issue a check to:  Horizon BC BS NJ, PO Box 420, Newark, NJ 07101-0420 charging account 5-01-08-629-011.</w:t>
      </w:r>
    </w:p>
    <w:p w:rsidR="00CB358C" w:rsidRPr="00CB358C" w:rsidRDefault="00CB358C" w:rsidP="00CB358C">
      <w:pPr>
        <w:tabs>
          <w:tab w:val="left" w:pos="4320"/>
        </w:tabs>
        <w:ind w:left="720"/>
        <w:contextualSpacing/>
        <w:rPr>
          <w:rFonts w:ascii="Arial" w:eastAsia="Calibri" w:hAnsi="Arial" w:cs="Arial"/>
          <w:sz w:val="20"/>
          <w:szCs w:val="20"/>
        </w:rPr>
      </w:pPr>
    </w:p>
    <w:p w:rsidR="00CB358C" w:rsidRPr="00CB358C" w:rsidRDefault="00CB358C" w:rsidP="00CB358C">
      <w:pPr>
        <w:numPr>
          <w:ilvl w:val="0"/>
          <w:numId w:val="5"/>
        </w:numPr>
        <w:spacing w:line="256" w:lineRule="auto"/>
        <w:contextualSpacing/>
        <w:rPr>
          <w:rFonts w:ascii="Arial" w:eastAsia="Calibri" w:hAnsi="Arial" w:cs="Arial"/>
          <w:sz w:val="20"/>
          <w:szCs w:val="20"/>
        </w:rPr>
      </w:pPr>
      <w:r w:rsidRPr="00CB358C">
        <w:rPr>
          <w:rFonts w:ascii="Arial" w:eastAsia="Calibri" w:hAnsi="Arial" w:cs="Arial"/>
          <w:sz w:val="20"/>
          <w:szCs w:val="20"/>
        </w:rPr>
        <w:t>Service date of 6/27/2014 - Aetna Inc. is entitled to a refund of $ 324.81 for ambulance service that was provided on 6/27/2014.</w:t>
      </w:r>
    </w:p>
    <w:p w:rsidR="00CB358C" w:rsidRPr="00CB358C" w:rsidRDefault="00CB358C" w:rsidP="00CB358C">
      <w:pPr>
        <w:ind w:left="1050"/>
        <w:contextualSpacing/>
        <w:rPr>
          <w:rFonts w:ascii="Arial" w:eastAsia="Calibri" w:hAnsi="Arial" w:cs="Arial"/>
          <w:sz w:val="20"/>
          <w:szCs w:val="20"/>
        </w:rPr>
      </w:pPr>
      <w:r w:rsidRPr="00CB358C">
        <w:rPr>
          <w:rFonts w:ascii="Arial" w:eastAsia="Calibri" w:hAnsi="Arial" w:cs="Arial"/>
          <w:sz w:val="20"/>
          <w:szCs w:val="20"/>
        </w:rPr>
        <w:t>Therefore, it would be in order for the council to authorize the treasurer to</w:t>
      </w:r>
      <w:r w:rsidRPr="00CB358C">
        <w:rPr>
          <w:rFonts w:ascii="Arial" w:eastAsia="Calibri" w:hAnsi="Arial" w:cs="Arial"/>
          <w:sz w:val="20"/>
          <w:szCs w:val="20"/>
        </w:rPr>
        <w:tab/>
        <w:t xml:space="preserve"> issue a check to:  Aetna Inc., PO Box 14079, Lexington, KY 40512-4079 charging account 5-01-08-629-011.</w:t>
      </w:r>
    </w:p>
    <w:p w:rsidR="00CB358C" w:rsidRPr="00CB358C" w:rsidRDefault="00CB358C" w:rsidP="00CB358C">
      <w:pPr>
        <w:autoSpaceDE w:val="0"/>
        <w:autoSpaceDN w:val="0"/>
        <w:ind w:left="720"/>
        <w:contextualSpacing/>
        <w:jc w:val="both"/>
        <w:rPr>
          <w:rFonts w:ascii="Arial" w:eastAsia="Calibri" w:hAnsi="Arial" w:cs="Arial"/>
          <w:b/>
          <w:sz w:val="20"/>
          <w:szCs w:val="20"/>
        </w:rPr>
      </w:pPr>
      <w:r w:rsidRPr="00CB358C">
        <w:rPr>
          <w:rFonts w:ascii="Arial" w:eastAsia="Calibri" w:hAnsi="Arial" w:cs="Arial"/>
          <w:b/>
          <w:sz w:val="20"/>
          <w:szCs w:val="20"/>
        </w:rPr>
        <w:t xml:space="preserve">  </w:t>
      </w:r>
    </w:p>
    <w:p w:rsidR="00CB358C" w:rsidRPr="00CB358C" w:rsidRDefault="00CB358C" w:rsidP="00CB358C">
      <w:pPr>
        <w:numPr>
          <w:ilvl w:val="0"/>
          <w:numId w:val="5"/>
        </w:numPr>
        <w:spacing w:line="256" w:lineRule="auto"/>
        <w:contextualSpacing/>
        <w:rPr>
          <w:rFonts w:ascii="Arial" w:eastAsia="Calibri" w:hAnsi="Arial" w:cs="Arial"/>
          <w:sz w:val="20"/>
          <w:szCs w:val="20"/>
        </w:rPr>
      </w:pPr>
      <w:r w:rsidRPr="00CB358C">
        <w:rPr>
          <w:rFonts w:ascii="Arial" w:eastAsia="Calibri" w:hAnsi="Arial" w:cs="Arial"/>
          <w:sz w:val="20"/>
          <w:szCs w:val="20"/>
        </w:rPr>
        <w:t xml:space="preserve">John </w:t>
      </w:r>
      <w:proofErr w:type="spellStart"/>
      <w:r w:rsidRPr="00CB358C">
        <w:rPr>
          <w:rFonts w:ascii="Arial" w:eastAsia="Calibri" w:hAnsi="Arial" w:cs="Arial"/>
          <w:sz w:val="20"/>
          <w:szCs w:val="20"/>
        </w:rPr>
        <w:t>McSharry</w:t>
      </w:r>
      <w:proofErr w:type="spellEnd"/>
      <w:r w:rsidRPr="00CB358C">
        <w:rPr>
          <w:rFonts w:ascii="Arial" w:eastAsia="Calibri" w:hAnsi="Arial" w:cs="Arial"/>
          <w:sz w:val="20"/>
          <w:szCs w:val="20"/>
        </w:rPr>
        <w:t xml:space="preserve"> is entitled to a refund of $225.00 for a quarterly parking permit.</w:t>
      </w:r>
    </w:p>
    <w:p w:rsidR="00CB358C" w:rsidRPr="00CB358C" w:rsidRDefault="00CB358C" w:rsidP="00CB358C">
      <w:pPr>
        <w:spacing w:line="256" w:lineRule="auto"/>
        <w:ind w:left="1065"/>
        <w:rPr>
          <w:rFonts w:ascii="Arial" w:eastAsiaTheme="minorHAnsi" w:hAnsi="Arial" w:cs="Arial"/>
          <w:sz w:val="20"/>
          <w:szCs w:val="20"/>
        </w:rPr>
      </w:pPr>
      <w:r w:rsidRPr="00CB358C">
        <w:rPr>
          <w:rFonts w:ascii="Arial" w:eastAsiaTheme="minorHAnsi" w:hAnsi="Arial" w:cs="Arial"/>
          <w:sz w:val="20"/>
          <w:szCs w:val="20"/>
        </w:rPr>
        <w:t xml:space="preserve">Therefore, it would be in order for the council to authorize the treasurer to issue a check in the amount of $225.00 payable to:   John </w:t>
      </w:r>
      <w:proofErr w:type="spellStart"/>
      <w:r w:rsidRPr="00CB358C">
        <w:rPr>
          <w:rFonts w:ascii="Arial" w:eastAsiaTheme="minorHAnsi" w:hAnsi="Arial" w:cs="Arial"/>
          <w:sz w:val="20"/>
          <w:szCs w:val="20"/>
        </w:rPr>
        <w:t>McSharry</w:t>
      </w:r>
      <w:proofErr w:type="spellEnd"/>
      <w:r w:rsidRPr="00CB358C">
        <w:rPr>
          <w:rFonts w:ascii="Arial" w:eastAsiaTheme="minorHAnsi" w:hAnsi="Arial" w:cs="Arial"/>
          <w:sz w:val="20"/>
          <w:szCs w:val="20"/>
        </w:rPr>
        <w:t>, 27 Algonquin Drive, Cranford, NJ 07016 charging same to 5-01-08-609-013.</w:t>
      </w: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sz w:val="20"/>
          <w:szCs w:val="20"/>
        </w:rPr>
        <w:t xml:space="preserve">                                                  </w:t>
      </w:r>
    </w:p>
    <w:p w:rsidR="00CB358C" w:rsidRPr="00CB358C" w:rsidRDefault="00CB358C" w:rsidP="00CB358C">
      <w:pPr>
        <w:spacing w:line="256" w:lineRule="auto"/>
        <w:rPr>
          <w:rFonts w:ascii="Arial" w:eastAsiaTheme="minorHAnsi" w:hAnsi="Arial" w:cs="Arial"/>
          <w:b/>
          <w:sz w:val="20"/>
          <w:szCs w:val="20"/>
        </w:rPr>
      </w:pPr>
      <w:r w:rsidRPr="00CB358C">
        <w:rPr>
          <w:rFonts w:ascii="Arial" w:eastAsiaTheme="minorHAnsi" w:hAnsi="Arial" w:cs="Arial"/>
          <w:b/>
          <w:sz w:val="20"/>
          <w:szCs w:val="20"/>
        </w:rPr>
        <w:t xml:space="preserve">(***) </w:t>
      </w:r>
      <w:r w:rsidRPr="00CB358C">
        <w:rPr>
          <w:rFonts w:ascii="Arial" w:eastAsiaTheme="minorHAnsi" w:hAnsi="Arial" w:cs="Arial"/>
          <w:b/>
          <w:sz w:val="20"/>
          <w:szCs w:val="20"/>
        </w:rPr>
        <w:tab/>
        <w:t>MUNICIPAL TREASURER:</w:t>
      </w:r>
    </w:p>
    <w:p w:rsidR="00CB358C" w:rsidRPr="00CB358C" w:rsidRDefault="00CB358C" w:rsidP="00CB358C">
      <w:pPr>
        <w:numPr>
          <w:ilvl w:val="0"/>
          <w:numId w:val="4"/>
        </w:numPr>
        <w:spacing w:line="256" w:lineRule="auto"/>
        <w:ind w:hanging="720"/>
        <w:contextualSpacing/>
        <w:rPr>
          <w:rFonts w:ascii="Arial" w:eastAsia="Calibri" w:hAnsi="Arial" w:cs="Arial"/>
          <w:sz w:val="20"/>
          <w:szCs w:val="20"/>
        </w:rPr>
      </w:pPr>
      <w:r w:rsidRPr="00CB358C">
        <w:rPr>
          <w:rFonts w:ascii="Arial" w:eastAsia="Calibri" w:hAnsi="Arial" w:cs="Arial"/>
          <w:sz w:val="20"/>
          <w:szCs w:val="20"/>
        </w:rPr>
        <w:t>Please be advised that the following City of Linden employee has filed for retirement:</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CB358C">
      <w:pPr>
        <w:spacing w:line="256" w:lineRule="auto"/>
        <w:ind w:left="2430" w:hanging="2232"/>
        <w:rPr>
          <w:rFonts w:ascii="Arial" w:eastAsiaTheme="minorHAnsi" w:hAnsi="Arial" w:cs="Arial"/>
          <w:b/>
          <w:bCs/>
          <w:sz w:val="20"/>
          <w:szCs w:val="20"/>
          <w:u w:val="single"/>
        </w:rPr>
      </w:pPr>
      <w:r w:rsidRPr="00CB358C">
        <w:rPr>
          <w:rFonts w:ascii="Arial" w:eastAsiaTheme="minorHAnsi" w:hAnsi="Arial" w:cs="Arial"/>
          <w:b/>
          <w:bCs/>
          <w:sz w:val="20"/>
          <w:szCs w:val="20"/>
          <w:u w:val="single"/>
        </w:rPr>
        <w:t>Department</w:t>
      </w:r>
      <w:r w:rsidRPr="00CB358C">
        <w:rPr>
          <w:rFonts w:ascii="Arial" w:eastAsiaTheme="minorHAnsi" w:hAnsi="Arial" w:cs="Arial"/>
          <w:b/>
          <w:bCs/>
          <w:sz w:val="20"/>
          <w:szCs w:val="20"/>
        </w:rPr>
        <w:t>             </w:t>
      </w:r>
      <w:r w:rsidRPr="00CB358C">
        <w:rPr>
          <w:rFonts w:ascii="Arial" w:eastAsiaTheme="minorHAnsi" w:hAnsi="Arial" w:cs="Arial"/>
          <w:b/>
          <w:bCs/>
          <w:sz w:val="20"/>
          <w:szCs w:val="20"/>
        </w:rPr>
        <w:tab/>
      </w:r>
      <w:r w:rsidRPr="00CB358C">
        <w:rPr>
          <w:rFonts w:ascii="Arial" w:eastAsiaTheme="minorHAnsi" w:hAnsi="Arial" w:cs="Arial"/>
          <w:b/>
          <w:bCs/>
          <w:sz w:val="20"/>
          <w:szCs w:val="20"/>
          <w:u w:val="single"/>
        </w:rPr>
        <w:t>Employee</w:t>
      </w:r>
      <w:r w:rsidRPr="00CB358C">
        <w:rPr>
          <w:rFonts w:ascii="Arial" w:eastAsiaTheme="minorHAnsi" w:hAnsi="Arial" w:cs="Arial"/>
          <w:b/>
          <w:bCs/>
          <w:sz w:val="20"/>
          <w:szCs w:val="20"/>
        </w:rPr>
        <w:t xml:space="preserve">                             </w:t>
      </w:r>
      <w:r w:rsidRPr="00CB358C">
        <w:rPr>
          <w:rFonts w:ascii="Arial" w:eastAsiaTheme="minorHAnsi" w:hAnsi="Arial" w:cs="Arial"/>
          <w:b/>
          <w:bCs/>
          <w:sz w:val="20"/>
          <w:szCs w:val="20"/>
          <w:u w:val="single"/>
        </w:rPr>
        <w:t>Title</w:t>
      </w:r>
      <w:r w:rsidRPr="00CB358C">
        <w:rPr>
          <w:rFonts w:ascii="Arial" w:eastAsiaTheme="minorHAnsi" w:hAnsi="Arial" w:cs="Arial"/>
          <w:b/>
          <w:bCs/>
          <w:sz w:val="20"/>
          <w:szCs w:val="20"/>
        </w:rPr>
        <w:t xml:space="preserve">                                          </w:t>
      </w:r>
      <w:r w:rsidRPr="00CB358C">
        <w:rPr>
          <w:rFonts w:ascii="Arial" w:eastAsiaTheme="minorHAnsi" w:hAnsi="Arial" w:cs="Arial"/>
          <w:b/>
          <w:bCs/>
          <w:sz w:val="20"/>
          <w:szCs w:val="20"/>
          <w:u w:val="single"/>
        </w:rPr>
        <w:t>Date</w:t>
      </w: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sz w:val="20"/>
          <w:szCs w:val="20"/>
        </w:rPr>
        <w:t xml:space="preserve">   Fire Dept.                  Stephen </w:t>
      </w:r>
      <w:proofErr w:type="spellStart"/>
      <w:r w:rsidRPr="00CB358C">
        <w:rPr>
          <w:rFonts w:ascii="Arial" w:eastAsiaTheme="minorHAnsi" w:hAnsi="Arial" w:cs="Arial"/>
          <w:sz w:val="20"/>
          <w:szCs w:val="20"/>
        </w:rPr>
        <w:t>Kolesa</w:t>
      </w:r>
      <w:proofErr w:type="spellEnd"/>
      <w:r w:rsidRPr="00CB358C">
        <w:rPr>
          <w:rFonts w:ascii="Arial" w:eastAsiaTheme="minorHAnsi" w:hAnsi="Arial" w:cs="Arial"/>
          <w:sz w:val="20"/>
          <w:szCs w:val="20"/>
        </w:rPr>
        <w:t xml:space="preserve">                  </w:t>
      </w:r>
      <w:r w:rsidRPr="00CB358C">
        <w:rPr>
          <w:rFonts w:ascii="Arial" w:eastAsiaTheme="minorHAnsi" w:hAnsi="Arial" w:cs="Arial"/>
          <w:sz w:val="20"/>
          <w:szCs w:val="20"/>
        </w:rPr>
        <w:tab/>
        <w:t>Fire Lieutenant                      </w:t>
      </w:r>
      <w:r w:rsidRPr="00CB358C">
        <w:rPr>
          <w:rFonts w:ascii="Arial" w:eastAsiaTheme="minorHAnsi" w:hAnsi="Arial" w:cs="Arial"/>
          <w:sz w:val="20"/>
          <w:szCs w:val="20"/>
        </w:rPr>
        <w:tab/>
        <w:t>Sept. 1, 2015</w:t>
      </w: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sz w:val="20"/>
          <w:szCs w:val="20"/>
        </w:rPr>
        <w:t xml:space="preserve">   D.P.W.                      Allen </w:t>
      </w:r>
      <w:proofErr w:type="spellStart"/>
      <w:r w:rsidRPr="00CB358C">
        <w:rPr>
          <w:rFonts w:ascii="Arial" w:eastAsiaTheme="minorHAnsi" w:hAnsi="Arial" w:cs="Arial"/>
          <w:sz w:val="20"/>
          <w:szCs w:val="20"/>
        </w:rPr>
        <w:t>Lubas</w:t>
      </w:r>
      <w:proofErr w:type="spellEnd"/>
      <w:r w:rsidRPr="00CB358C">
        <w:rPr>
          <w:rFonts w:ascii="Arial" w:eastAsiaTheme="minorHAnsi" w:hAnsi="Arial" w:cs="Arial"/>
          <w:sz w:val="20"/>
          <w:szCs w:val="20"/>
        </w:rPr>
        <w:t>                        </w:t>
      </w:r>
      <w:r w:rsidRPr="00CB358C">
        <w:rPr>
          <w:rFonts w:ascii="Arial" w:eastAsiaTheme="minorHAnsi" w:hAnsi="Arial" w:cs="Arial"/>
          <w:sz w:val="20"/>
          <w:szCs w:val="20"/>
        </w:rPr>
        <w:tab/>
        <w:t xml:space="preserve">Sr. Laborer Tier 1                  </w:t>
      </w:r>
      <w:r w:rsidRPr="00CB358C">
        <w:rPr>
          <w:rFonts w:ascii="Arial" w:eastAsiaTheme="minorHAnsi" w:hAnsi="Arial" w:cs="Arial"/>
          <w:sz w:val="20"/>
          <w:szCs w:val="20"/>
        </w:rPr>
        <w:tab/>
        <w:t>Oct. 1, 2015</w:t>
      </w:r>
    </w:p>
    <w:p w:rsidR="00CB358C" w:rsidRPr="00CB358C" w:rsidRDefault="00CB358C" w:rsidP="00CB358C">
      <w:pPr>
        <w:spacing w:line="256" w:lineRule="auto"/>
        <w:rPr>
          <w:rFonts w:ascii="Arial" w:eastAsiaTheme="minorHAnsi" w:hAnsi="Arial" w:cs="Arial"/>
          <w:sz w:val="20"/>
          <w:szCs w:val="20"/>
        </w:rPr>
      </w:pPr>
      <w:r w:rsidRPr="00CB358C">
        <w:rPr>
          <w:rFonts w:ascii="Arial" w:eastAsiaTheme="minorHAnsi" w:hAnsi="Arial" w:cs="Arial"/>
          <w:sz w:val="20"/>
          <w:szCs w:val="20"/>
        </w:rPr>
        <w:t xml:space="preserve">   Police Dept.              Michael </w:t>
      </w:r>
      <w:proofErr w:type="spellStart"/>
      <w:r w:rsidRPr="00CB358C">
        <w:rPr>
          <w:rFonts w:ascii="Arial" w:eastAsiaTheme="minorHAnsi" w:hAnsi="Arial" w:cs="Arial"/>
          <w:sz w:val="20"/>
          <w:szCs w:val="20"/>
        </w:rPr>
        <w:t>Petrusky</w:t>
      </w:r>
      <w:proofErr w:type="spellEnd"/>
      <w:r w:rsidRPr="00CB358C">
        <w:rPr>
          <w:rFonts w:ascii="Arial" w:eastAsiaTheme="minorHAnsi" w:hAnsi="Arial" w:cs="Arial"/>
          <w:sz w:val="20"/>
          <w:szCs w:val="20"/>
        </w:rPr>
        <w:t xml:space="preserve">                </w:t>
      </w:r>
      <w:r w:rsidRPr="00CB358C">
        <w:rPr>
          <w:rFonts w:ascii="Arial" w:eastAsiaTheme="minorHAnsi" w:hAnsi="Arial" w:cs="Arial"/>
          <w:sz w:val="20"/>
          <w:szCs w:val="20"/>
        </w:rPr>
        <w:tab/>
        <w:t>Police Officer                       </w:t>
      </w:r>
      <w:r w:rsidRPr="00CB358C">
        <w:rPr>
          <w:rFonts w:ascii="Arial" w:eastAsiaTheme="minorHAnsi" w:hAnsi="Arial" w:cs="Arial"/>
          <w:sz w:val="20"/>
          <w:szCs w:val="20"/>
        </w:rPr>
        <w:tab/>
        <w:t>Oct. 1, 2015</w:t>
      </w:r>
    </w:p>
    <w:p w:rsidR="00CB358C" w:rsidRPr="00CB358C" w:rsidRDefault="00CB358C" w:rsidP="00CB358C">
      <w:pPr>
        <w:spacing w:line="256" w:lineRule="auto"/>
        <w:rPr>
          <w:rFonts w:ascii="Arial" w:eastAsiaTheme="minorHAnsi" w:hAnsi="Arial" w:cs="Arial"/>
          <w:sz w:val="20"/>
          <w:szCs w:val="20"/>
        </w:rPr>
      </w:pPr>
    </w:p>
    <w:p w:rsidR="00CB358C" w:rsidRPr="00CB358C" w:rsidRDefault="00CB358C" w:rsidP="00CB358C">
      <w:pPr>
        <w:spacing w:line="256" w:lineRule="auto"/>
        <w:rPr>
          <w:rFonts w:ascii="Arial" w:eastAsiaTheme="minorHAnsi" w:hAnsi="Arial" w:cs="Arial"/>
          <w:b/>
          <w:sz w:val="20"/>
          <w:szCs w:val="20"/>
        </w:rPr>
      </w:pPr>
      <w:r w:rsidRPr="00CB358C">
        <w:rPr>
          <w:rFonts w:ascii="Arial" w:eastAsiaTheme="minorHAnsi" w:hAnsi="Arial" w:cs="Arial"/>
          <w:b/>
          <w:sz w:val="20"/>
          <w:szCs w:val="20"/>
        </w:rPr>
        <w:t xml:space="preserve">(***) </w:t>
      </w:r>
      <w:r w:rsidRPr="00CB358C">
        <w:rPr>
          <w:rFonts w:ascii="Arial" w:eastAsiaTheme="minorHAnsi" w:hAnsi="Arial" w:cs="Arial"/>
          <w:b/>
          <w:sz w:val="20"/>
          <w:szCs w:val="20"/>
        </w:rPr>
        <w:tab/>
        <w:t>CITY CLERK’S OFFICE:</w:t>
      </w:r>
    </w:p>
    <w:p w:rsidR="00CB358C" w:rsidRPr="00CB358C" w:rsidRDefault="00CB358C" w:rsidP="00CB358C">
      <w:pPr>
        <w:numPr>
          <w:ilvl w:val="0"/>
          <w:numId w:val="4"/>
        </w:numPr>
        <w:spacing w:line="259" w:lineRule="auto"/>
        <w:ind w:hanging="720"/>
        <w:contextualSpacing/>
        <w:rPr>
          <w:rFonts w:ascii="Arial" w:eastAsia="Calibri" w:hAnsi="Arial" w:cs="Arial"/>
          <w:b/>
          <w:bCs/>
          <w:iCs/>
          <w:sz w:val="20"/>
          <w:szCs w:val="20"/>
        </w:rPr>
      </w:pPr>
      <w:r w:rsidRPr="00CB358C">
        <w:rPr>
          <w:rFonts w:ascii="Arial" w:eastAsia="Calibri" w:hAnsi="Arial" w:cs="Arial"/>
          <w:b/>
          <w:bCs/>
          <w:iCs/>
          <w:sz w:val="20"/>
          <w:szCs w:val="20"/>
        </w:rPr>
        <w:t>Requesting permission to close Rosewood Terrace between Myrtle Terrace and DeWitt Terrace on Saturday, September 26, 2015 between the hours of 11am and 5pm to hold a Block Party. (Insurance has been provided &amp; approved by the City Attorney and the Police Chief has approved the application)</w:t>
      </w:r>
    </w:p>
    <w:p w:rsidR="00CB358C" w:rsidRPr="00CB358C" w:rsidRDefault="00CB358C" w:rsidP="00CB358C">
      <w:pPr>
        <w:spacing w:line="259" w:lineRule="auto"/>
        <w:rPr>
          <w:rFonts w:ascii="Arial" w:eastAsiaTheme="minorHAnsi" w:hAnsi="Arial" w:cs="Arial"/>
          <w:b/>
          <w:bCs/>
          <w:iCs/>
          <w:sz w:val="20"/>
          <w:szCs w:val="20"/>
        </w:rPr>
      </w:pPr>
    </w:p>
    <w:p w:rsidR="00CB358C" w:rsidRPr="00CB358C" w:rsidRDefault="00CB358C" w:rsidP="00CB358C">
      <w:pPr>
        <w:spacing w:line="259" w:lineRule="auto"/>
        <w:rPr>
          <w:rFonts w:ascii="Arial" w:eastAsiaTheme="minorHAnsi" w:hAnsi="Arial" w:cs="Arial"/>
          <w:b/>
          <w:bCs/>
          <w:iCs/>
          <w:sz w:val="20"/>
          <w:szCs w:val="20"/>
        </w:rPr>
      </w:pPr>
      <w:r w:rsidRPr="00CB358C">
        <w:rPr>
          <w:rFonts w:ascii="Arial" w:eastAsiaTheme="minorHAnsi" w:hAnsi="Arial" w:cs="Arial"/>
          <w:b/>
          <w:bCs/>
          <w:iCs/>
          <w:sz w:val="20"/>
          <w:szCs w:val="20"/>
        </w:rPr>
        <w:t xml:space="preserve">(***) </w:t>
      </w:r>
      <w:r w:rsidRPr="00CB358C">
        <w:rPr>
          <w:rFonts w:ascii="Arial" w:eastAsiaTheme="minorHAnsi" w:hAnsi="Arial" w:cs="Arial"/>
          <w:b/>
          <w:bCs/>
          <w:iCs/>
          <w:sz w:val="20"/>
          <w:szCs w:val="20"/>
        </w:rPr>
        <w:tab/>
        <w:t>BOARD OF HEALTH:</w:t>
      </w:r>
    </w:p>
    <w:p w:rsidR="00CB358C" w:rsidRPr="00CB358C" w:rsidRDefault="00CB358C" w:rsidP="00CB358C">
      <w:pPr>
        <w:numPr>
          <w:ilvl w:val="0"/>
          <w:numId w:val="4"/>
        </w:numPr>
        <w:spacing w:line="259" w:lineRule="auto"/>
        <w:ind w:left="360"/>
        <w:contextualSpacing/>
        <w:rPr>
          <w:rFonts w:ascii="Arial" w:eastAsia="Calibri" w:hAnsi="Arial" w:cs="Arial"/>
          <w:b/>
          <w:sz w:val="20"/>
          <w:szCs w:val="20"/>
        </w:rPr>
      </w:pPr>
      <w:r w:rsidRPr="00CB358C">
        <w:rPr>
          <w:rFonts w:ascii="Arial" w:eastAsia="Calibri" w:hAnsi="Arial" w:cs="Arial"/>
          <w:b/>
          <w:bCs/>
          <w:iCs/>
          <w:sz w:val="20"/>
          <w:szCs w:val="20"/>
        </w:rPr>
        <w:t xml:space="preserve"> </w:t>
      </w:r>
      <w:r w:rsidRPr="00CB358C">
        <w:rPr>
          <w:rFonts w:ascii="Arial" w:eastAsia="Calibri" w:hAnsi="Arial" w:cs="Arial"/>
          <w:b/>
          <w:bCs/>
          <w:iCs/>
          <w:sz w:val="20"/>
          <w:szCs w:val="20"/>
        </w:rPr>
        <w:tab/>
        <w:t>Advising that thirty-seven (37) certificates of occupancy were issued during the</w:t>
      </w:r>
    </w:p>
    <w:p w:rsidR="00CB358C" w:rsidRPr="00CB358C" w:rsidRDefault="00CB358C" w:rsidP="00CB358C">
      <w:pPr>
        <w:spacing w:line="259" w:lineRule="auto"/>
        <w:ind w:left="360" w:firstLine="360"/>
        <w:contextualSpacing/>
        <w:rPr>
          <w:rFonts w:ascii="Arial" w:eastAsia="Calibri" w:hAnsi="Arial" w:cs="Arial"/>
          <w:b/>
          <w:bCs/>
          <w:iCs/>
          <w:sz w:val="20"/>
          <w:szCs w:val="20"/>
        </w:rPr>
      </w:pPr>
      <w:proofErr w:type="gramStart"/>
      <w:r w:rsidRPr="00CB358C">
        <w:rPr>
          <w:rFonts w:ascii="Arial" w:eastAsia="Calibri" w:hAnsi="Arial" w:cs="Arial"/>
          <w:b/>
          <w:bCs/>
          <w:iCs/>
          <w:sz w:val="20"/>
          <w:szCs w:val="20"/>
        </w:rPr>
        <w:t>month</w:t>
      </w:r>
      <w:proofErr w:type="gramEnd"/>
      <w:r w:rsidRPr="00CB358C">
        <w:rPr>
          <w:rFonts w:ascii="Arial" w:eastAsia="Calibri" w:hAnsi="Arial" w:cs="Arial"/>
          <w:b/>
          <w:bCs/>
          <w:iCs/>
          <w:sz w:val="20"/>
          <w:szCs w:val="20"/>
        </w:rPr>
        <w:t xml:space="preserve"> of August.</w:t>
      </w:r>
    </w:p>
    <w:p w:rsidR="00CB358C" w:rsidRPr="00CB358C" w:rsidRDefault="00CB358C" w:rsidP="00CB358C">
      <w:pPr>
        <w:spacing w:line="259" w:lineRule="auto"/>
        <w:ind w:left="360" w:firstLine="360"/>
        <w:contextualSpacing/>
        <w:rPr>
          <w:rFonts w:ascii="Arial" w:eastAsia="Calibri" w:hAnsi="Arial" w:cs="Arial"/>
          <w:b/>
          <w:bCs/>
          <w:iCs/>
          <w:sz w:val="20"/>
          <w:szCs w:val="20"/>
        </w:rPr>
      </w:pPr>
    </w:p>
    <w:p w:rsidR="00CB358C" w:rsidRPr="00CB358C" w:rsidRDefault="00CB358C" w:rsidP="00CB358C">
      <w:pPr>
        <w:spacing w:line="259" w:lineRule="auto"/>
        <w:ind w:left="360" w:firstLine="360"/>
        <w:contextualSpacing/>
        <w:rPr>
          <w:rFonts w:ascii="Arial" w:eastAsia="Calibri" w:hAnsi="Arial" w:cs="Arial"/>
          <w:b/>
          <w:bCs/>
          <w:iCs/>
          <w:sz w:val="20"/>
          <w:szCs w:val="20"/>
        </w:rPr>
      </w:pPr>
    </w:p>
    <w:p w:rsidR="00CB358C" w:rsidRPr="00CB358C" w:rsidRDefault="00CB358C" w:rsidP="00CB358C">
      <w:pPr>
        <w:spacing w:line="259" w:lineRule="auto"/>
        <w:ind w:left="360" w:hanging="360"/>
        <w:contextualSpacing/>
        <w:rPr>
          <w:rFonts w:ascii="Arial" w:eastAsia="Calibri" w:hAnsi="Arial" w:cs="Arial"/>
          <w:b/>
          <w:bCs/>
          <w:iCs/>
          <w:sz w:val="20"/>
          <w:szCs w:val="20"/>
        </w:rPr>
      </w:pPr>
      <w:r w:rsidRPr="00CB358C">
        <w:rPr>
          <w:rFonts w:ascii="Arial" w:eastAsia="Calibri" w:hAnsi="Arial" w:cs="Arial"/>
          <w:b/>
          <w:bCs/>
          <w:iCs/>
          <w:sz w:val="20"/>
          <w:szCs w:val="20"/>
        </w:rPr>
        <w:t>(***)</w:t>
      </w:r>
      <w:r w:rsidRPr="00CB358C">
        <w:rPr>
          <w:rFonts w:ascii="Arial" w:eastAsia="Calibri" w:hAnsi="Arial" w:cs="Arial"/>
          <w:b/>
          <w:bCs/>
          <w:iCs/>
          <w:sz w:val="20"/>
          <w:szCs w:val="20"/>
        </w:rPr>
        <w:tab/>
        <w:t xml:space="preserve">Linden Halloween Parade </w:t>
      </w:r>
    </w:p>
    <w:p w:rsidR="00CB358C" w:rsidRPr="00CB358C" w:rsidRDefault="00CB358C" w:rsidP="00CB358C">
      <w:pPr>
        <w:numPr>
          <w:ilvl w:val="0"/>
          <w:numId w:val="4"/>
        </w:numPr>
        <w:spacing w:line="259" w:lineRule="auto"/>
        <w:ind w:hanging="630"/>
        <w:contextualSpacing/>
        <w:rPr>
          <w:rFonts w:ascii="Arial" w:eastAsia="Calibri" w:hAnsi="Arial" w:cs="Arial"/>
          <w:b/>
          <w:sz w:val="20"/>
          <w:szCs w:val="20"/>
        </w:rPr>
      </w:pPr>
      <w:r w:rsidRPr="00CB358C">
        <w:rPr>
          <w:rFonts w:ascii="Arial" w:eastAsia="Calibri" w:hAnsi="Arial" w:cs="Arial"/>
          <w:b/>
          <w:bCs/>
          <w:iCs/>
          <w:sz w:val="20"/>
          <w:szCs w:val="20"/>
        </w:rPr>
        <w:t xml:space="preserve">Requesting permission to close North Wood Avenue from Routes 1&amp;9 to East Gibbons Street to hold the annual Halloween Parade on Sunday, October 25, 2015 between the hours of Noon and 6:00 pm. </w:t>
      </w:r>
    </w:p>
    <w:p w:rsidR="000C6E92" w:rsidRDefault="000C6E92" w:rsidP="000C6E92">
      <w:pPr>
        <w:autoSpaceDE w:val="0"/>
        <w:autoSpaceDN w:val="0"/>
        <w:spacing w:line="256" w:lineRule="auto"/>
        <w:jc w:val="both"/>
        <w:rPr>
          <w:rFonts w:ascii="Arial" w:eastAsiaTheme="minorHAnsi" w:hAnsi="Arial" w:cs="Arial"/>
          <w:bCs/>
          <w:iCs/>
          <w:sz w:val="20"/>
          <w:szCs w:val="20"/>
        </w:rPr>
      </w:pPr>
    </w:p>
    <w:p w:rsidR="000C6E92" w:rsidRPr="00230871" w:rsidRDefault="000C6E92" w:rsidP="000C6E92">
      <w:pPr>
        <w:autoSpaceDE w:val="0"/>
        <w:autoSpaceDN w:val="0"/>
        <w:spacing w:line="256" w:lineRule="auto"/>
        <w:jc w:val="both"/>
        <w:rPr>
          <w:rFonts w:ascii="Arial" w:eastAsiaTheme="minorHAnsi" w:hAnsi="Arial" w:cs="Arial"/>
          <w:b/>
          <w:bCs/>
          <w:iCs/>
          <w:sz w:val="20"/>
          <w:szCs w:val="20"/>
        </w:rPr>
      </w:pPr>
      <w:r w:rsidRPr="00230871">
        <w:rPr>
          <w:rFonts w:ascii="Arial" w:eastAsiaTheme="minorHAnsi" w:hAnsi="Arial" w:cs="Arial"/>
          <w:b/>
          <w:bCs/>
          <w:iCs/>
          <w:sz w:val="20"/>
          <w:szCs w:val="20"/>
        </w:rPr>
        <w:t xml:space="preserve">Mrs. </w:t>
      </w:r>
      <w:r w:rsidR="00CB358C">
        <w:rPr>
          <w:rFonts w:ascii="Arial" w:eastAsiaTheme="minorHAnsi" w:hAnsi="Arial" w:cs="Arial"/>
          <w:b/>
          <w:bCs/>
          <w:iCs/>
          <w:sz w:val="20"/>
          <w:szCs w:val="20"/>
        </w:rPr>
        <w:t>Hickey</w:t>
      </w:r>
      <w:r w:rsidRPr="00230871">
        <w:rPr>
          <w:rFonts w:ascii="Arial" w:eastAsiaTheme="minorHAnsi" w:hAnsi="Arial" w:cs="Arial"/>
          <w:b/>
          <w:bCs/>
          <w:iCs/>
          <w:sz w:val="20"/>
          <w:szCs w:val="20"/>
        </w:rPr>
        <w:t xml:space="preserve"> moved for approval of Consent I</w:t>
      </w:r>
      <w:r w:rsidR="00CB358C">
        <w:rPr>
          <w:rFonts w:ascii="Arial" w:eastAsiaTheme="minorHAnsi" w:hAnsi="Arial" w:cs="Arial"/>
          <w:b/>
          <w:bCs/>
          <w:iCs/>
          <w:sz w:val="20"/>
          <w:szCs w:val="20"/>
        </w:rPr>
        <w:t>tems #1 through #8</w:t>
      </w:r>
      <w:r w:rsidRPr="00230871">
        <w:rPr>
          <w:rFonts w:ascii="Arial" w:eastAsiaTheme="minorHAnsi" w:hAnsi="Arial" w:cs="Arial"/>
          <w:b/>
          <w:bCs/>
          <w:iCs/>
          <w:sz w:val="20"/>
          <w:szCs w:val="20"/>
        </w:rPr>
        <w:t xml:space="preserve">. The motion was seconded by Mr. Medina and was ordered approved on roll call vote with all voting yes with the exception Mr. Kolibas who </w:t>
      </w:r>
      <w:r w:rsidR="00CB358C">
        <w:rPr>
          <w:rFonts w:ascii="Arial" w:eastAsiaTheme="minorHAnsi" w:hAnsi="Arial" w:cs="Arial"/>
          <w:b/>
          <w:bCs/>
          <w:iCs/>
          <w:sz w:val="20"/>
          <w:szCs w:val="20"/>
        </w:rPr>
        <w:t>abstained on Consent Item #2</w:t>
      </w:r>
      <w:r w:rsidRPr="00230871">
        <w:rPr>
          <w:rFonts w:ascii="Arial" w:eastAsiaTheme="minorHAnsi" w:hAnsi="Arial" w:cs="Arial"/>
          <w:b/>
          <w:bCs/>
          <w:iCs/>
          <w:sz w:val="20"/>
          <w:szCs w:val="20"/>
        </w:rPr>
        <w:t xml:space="preserve">. </w:t>
      </w:r>
    </w:p>
    <w:p w:rsidR="008D298B" w:rsidRDefault="008D298B" w:rsidP="00D272B0">
      <w:pPr>
        <w:jc w:val="center"/>
        <w:rPr>
          <w:rFonts w:ascii="Arial" w:hAnsi="Arial" w:cs="Arial"/>
          <w:b/>
          <w:sz w:val="20"/>
          <w:szCs w:val="20"/>
          <w:u w:val="single"/>
        </w:rPr>
      </w:pPr>
    </w:p>
    <w:p w:rsidR="00625801" w:rsidRPr="00D272B0" w:rsidRDefault="00D272B0" w:rsidP="00D272B0">
      <w:pPr>
        <w:jc w:val="center"/>
        <w:rPr>
          <w:rFonts w:ascii="Arial" w:hAnsi="Arial" w:cs="Arial"/>
          <w:b/>
          <w:sz w:val="20"/>
          <w:szCs w:val="20"/>
          <w:u w:val="single"/>
        </w:rPr>
      </w:pPr>
      <w:r w:rsidRPr="00D272B0">
        <w:rPr>
          <w:rFonts w:ascii="Arial" w:hAnsi="Arial" w:cs="Arial"/>
          <w:b/>
          <w:sz w:val="20"/>
          <w:szCs w:val="20"/>
          <w:u w:val="single"/>
        </w:rPr>
        <w:t>COMMITTEE REPORTS</w:t>
      </w:r>
    </w:p>
    <w:p w:rsidR="00D272B0" w:rsidRPr="00D272B0" w:rsidRDefault="00D272B0" w:rsidP="00D272B0">
      <w:pPr>
        <w:jc w:val="center"/>
        <w:rPr>
          <w:rFonts w:ascii="Arial" w:hAnsi="Arial" w:cs="Arial"/>
          <w:b/>
          <w:sz w:val="20"/>
          <w:szCs w:val="20"/>
          <w:u w:val="single"/>
        </w:rPr>
      </w:pPr>
    </w:p>
    <w:p w:rsidR="00F73324" w:rsidRDefault="008D298B" w:rsidP="008D298B">
      <w:pPr>
        <w:rPr>
          <w:rFonts w:ascii="Arial" w:hAnsi="Arial" w:cs="Arial"/>
          <w:b/>
          <w:sz w:val="20"/>
          <w:szCs w:val="20"/>
          <w:u w:val="single"/>
        </w:rPr>
      </w:pPr>
      <w:r w:rsidRPr="008D298B">
        <w:rPr>
          <w:rFonts w:ascii="Arial" w:hAnsi="Arial" w:cs="Arial"/>
          <w:b/>
          <w:sz w:val="20"/>
          <w:szCs w:val="20"/>
          <w:u w:val="single"/>
        </w:rPr>
        <w:t>FIRST WARD</w:t>
      </w:r>
    </w:p>
    <w:p w:rsidR="00592E48" w:rsidRDefault="00592E48" w:rsidP="008D298B">
      <w:pPr>
        <w:rPr>
          <w:rFonts w:ascii="Arial" w:hAnsi="Arial" w:cs="Arial"/>
          <w:b/>
          <w:sz w:val="20"/>
          <w:szCs w:val="20"/>
          <w:u w:val="single"/>
        </w:rPr>
      </w:pPr>
    </w:p>
    <w:p w:rsidR="00592E48" w:rsidRPr="00592E48" w:rsidRDefault="00592E48" w:rsidP="008D298B">
      <w:pPr>
        <w:rPr>
          <w:rFonts w:ascii="Arial" w:hAnsi="Arial" w:cs="Arial"/>
          <w:sz w:val="20"/>
          <w:szCs w:val="20"/>
        </w:rPr>
      </w:pPr>
      <w:r>
        <w:rPr>
          <w:rFonts w:ascii="Arial" w:hAnsi="Arial" w:cs="Arial"/>
          <w:sz w:val="20"/>
          <w:szCs w:val="20"/>
        </w:rPr>
        <w:t xml:space="preserve">Mr. Kolibas gave the report of the City Clerk’s office. For the month of August, 2015 the City Clerk’s office collected a total of $6,248.02 in various fees. Next he gave the report of the City Clerk’s office, Licensing Division. For the month of August, 2015 a total of $4,178.00 was collected for various licenses. </w:t>
      </w:r>
    </w:p>
    <w:p w:rsidR="008D298B" w:rsidRDefault="008D298B" w:rsidP="008D298B">
      <w:pPr>
        <w:rPr>
          <w:rFonts w:ascii="Arial" w:hAnsi="Arial" w:cs="Arial"/>
          <w:b/>
          <w:sz w:val="20"/>
          <w:szCs w:val="20"/>
          <w:u w:val="single"/>
        </w:rPr>
      </w:pPr>
    </w:p>
    <w:p w:rsidR="008D298B" w:rsidRPr="00987C20" w:rsidRDefault="008D298B" w:rsidP="00987C20">
      <w:pPr>
        <w:autoSpaceDE w:val="0"/>
        <w:autoSpaceDN w:val="0"/>
        <w:rPr>
          <w:rFonts w:ascii="Arial" w:hAnsi="Arial" w:cs="Arial"/>
          <w:bCs/>
          <w:iCs/>
          <w:sz w:val="20"/>
          <w:szCs w:val="20"/>
        </w:rPr>
      </w:pPr>
      <w:r w:rsidRPr="00987C20">
        <w:rPr>
          <w:rFonts w:ascii="Arial" w:hAnsi="Arial" w:cs="Arial"/>
          <w:bCs/>
          <w:iCs/>
          <w:sz w:val="20"/>
          <w:szCs w:val="20"/>
        </w:rPr>
        <w:t>Mr. Kolibas gave the following report of the Personnel Committee:</w:t>
      </w:r>
    </w:p>
    <w:p w:rsidR="008D298B" w:rsidRPr="00987C20" w:rsidRDefault="008D298B" w:rsidP="00987C20">
      <w:pPr>
        <w:rPr>
          <w:rFonts w:ascii="Arial" w:hAnsi="Arial" w:cs="Arial"/>
          <w:b/>
          <w:sz w:val="20"/>
          <w:szCs w:val="20"/>
          <w:u w:val="single"/>
        </w:rPr>
      </w:pPr>
    </w:p>
    <w:p w:rsidR="00987C20" w:rsidRPr="00987C20" w:rsidRDefault="00987C20" w:rsidP="00987C20">
      <w:pPr>
        <w:numPr>
          <w:ilvl w:val="0"/>
          <w:numId w:val="2"/>
        </w:numPr>
        <w:spacing w:after="200"/>
        <w:contextualSpacing/>
        <w:jc w:val="both"/>
        <w:rPr>
          <w:rFonts w:ascii="Arial" w:eastAsiaTheme="minorHAnsi" w:hAnsi="Arial" w:cs="Arial"/>
          <w:sz w:val="20"/>
          <w:szCs w:val="20"/>
        </w:rPr>
      </w:pPr>
      <w:r w:rsidRPr="00987C20">
        <w:rPr>
          <w:rFonts w:ascii="Arial" w:eastAsiaTheme="minorHAnsi" w:hAnsi="Arial" w:cs="Arial"/>
          <w:sz w:val="20"/>
          <w:szCs w:val="20"/>
        </w:rPr>
        <w:t>In the Municipal Court – the change in the work schedule for Jasmine Steele, Clerk 1 from part-time clerk to full-time at a salary of $34,548.00 pro-rated effective September 16, 2015.</w:t>
      </w:r>
    </w:p>
    <w:p w:rsidR="00987C20" w:rsidRPr="00987C20" w:rsidRDefault="00987C20" w:rsidP="00987C20">
      <w:pPr>
        <w:spacing w:after="200"/>
        <w:ind w:left="720"/>
        <w:contextualSpacing/>
        <w:jc w:val="both"/>
        <w:rPr>
          <w:rFonts w:ascii="Arial" w:eastAsiaTheme="minorHAnsi" w:hAnsi="Arial" w:cs="Arial"/>
          <w:sz w:val="20"/>
          <w:szCs w:val="20"/>
        </w:rPr>
      </w:pPr>
    </w:p>
    <w:p w:rsidR="00987C20" w:rsidRPr="00987C20" w:rsidRDefault="00987C20" w:rsidP="00987C20">
      <w:pPr>
        <w:numPr>
          <w:ilvl w:val="0"/>
          <w:numId w:val="2"/>
        </w:numPr>
        <w:spacing w:after="200"/>
        <w:contextualSpacing/>
        <w:jc w:val="both"/>
        <w:rPr>
          <w:rFonts w:ascii="Arial" w:eastAsiaTheme="minorHAnsi" w:hAnsi="Arial" w:cs="Arial"/>
          <w:b/>
          <w:sz w:val="20"/>
          <w:szCs w:val="20"/>
        </w:rPr>
      </w:pPr>
      <w:r w:rsidRPr="00987C20">
        <w:rPr>
          <w:rFonts w:ascii="Arial" w:eastAsiaTheme="minorHAnsi" w:hAnsi="Arial" w:cs="Arial"/>
          <w:sz w:val="20"/>
          <w:szCs w:val="20"/>
        </w:rPr>
        <w:t xml:space="preserve"> In the Fire Department-</w:t>
      </w:r>
    </w:p>
    <w:p w:rsidR="00987C20" w:rsidRPr="00987C20" w:rsidRDefault="00987C20" w:rsidP="00987C20">
      <w:pPr>
        <w:numPr>
          <w:ilvl w:val="2"/>
          <w:numId w:val="2"/>
        </w:numPr>
        <w:spacing w:after="200"/>
        <w:contextualSpacing/>
        <w:jc w:val="both"/>
        <w:rPr>
          <w:rFonts w:ascii="Arial" w:eastAsiaTheme="minorHAnsi" w:hAnsi="Arial" w:cs="Arial"/>
          <w:b/>
          <w:sz w:val="20"/>
          <w:szCs w:val="20"/>
        </w:rPr>
      </w:pPr>
      <w:r w:rsidRPr="00987C20">
        <w:rPr>
          <w:rFonts w:ascii="Arial" w:eastAsiaTheme="minorHAnsi" w:hAnsi="Arial" w:cs="Arial"/>
          <w:sz w:val="20"/>
          <w:szCs w:val="20"/>
        </w:rPr>
        <w:t xml:space="preserve">The permanent appointment of Joseph Dooley to Fire Chief at the annual salary of $164,761.00 effective September 10, 2015 per Civil Service Law and Regulations. </w:t>
      </w:r>
    </w:p>
    <w:p w:rsidR="00987C20" w:rsidRPr="00987C20" w:rsidRDefault="00987C20" w:rsidP="00987C20">
      <w:pPr>
        <w:numPr>
          <w:ilvl w:val="2"/>
          <w:numId w:val="2"/>
        </w:numPr>
        <w:spacing w:after="200"/>
        <w:contextualSpacing/>
        <w:rPr>
          <w:rFonts w:ascii="Arial" w:eastAsiaTheme="minorHAnsi" w:hAnsi="Arial" w:cs="Arial"/>
          <w:b/>
          <w:sz w:val="20"/>
          <w:szCs w:val="20"/>
        </w:rPr>
      </w:pPr>
      <w:r w:rsidRPr="00987C20">
        <w:rPr>
          <w:rFonts w:ascii="Arial" w:eastAsiaTheme="minorHAnsi" w:hAnsi="Arial" w:cs="Arial"/>
          <w:sz w:val="20"/>
          <w:szCs w:val="20"/>
        </w:rPr>
        <w:t xml:space="preserve">The promotion of Joseph Stanley to Fire Lieutenant at the salary of $104,382.00 pro-rated effective September 16, 2015, as a replacement for a retiree. </w:t>
      </w:r>
    </w:p>
    <w:p w:rsidR="00987C20" w:rsidRPr="00987C20" w:rsidRDefault="00987C20" w:rsidP="00987C20">
      <w:pPr>
        <w:spacing w:after="200"/>
        <w:ind w:left="720" w:hanging="360"/>
        <w:jc w:val="both"/>
        <w:rPr>
          <w:rFonts w:ascii="Arial" w:eastAsiaTheme="minorHAnsi" w:hAnsi="Arial" w:cs="Arial"/>
          <w:sz w:val="20"/>
          <w:szCs w:val="20"/>
        </w:rPr>
      </w:pPr>
      <w:r w:rsidRPr="00987C20">
        <w:rPr>
          <w:rFonts w:ascii="Arial" w:eastAsiaTheme="minorHAnsi" w:hAnsi="Arial" w:cs="Arial"/>
          <w:sz w:val="20"/>
          <w:szCs w:val="20"/>
        </w:rPr>
        <w:t>3</w:t>
      </w:r>
      <w:r w:rsidRPr="00987C20">
        <w:rPr>
          <w:rFonts w:ascii="Arial" w:eastAsiaTheme="minorHAnsi" w:hAnsi="Arial" w:cs="Arial"/>
          <w:b/>
          <w:sz w:val="20"/>
          <w:szCs w:val="20"/>
        </w:rPr>
        <w:t>.</w:t>
      </w:r>
      <w:r w:rsidRPr="00987C20">
        <w:rPr>
          <w:rFonts w:ascii="Arial" w:eastAsiaTheme="minorHAnsi" w:hAnsi="Arial" w:cs="Arial"/>
          <w:b/>
          <w:sz w:val="20"/>
          <w:szCs w:val="20"/>
        </w:rPr>
        <w:tab/>
      </w:r>
      <w:r w:rsidRPr="00987C20">
        <w:rPr>
          <w:rFonts w:ascii="Arial" w:eastAsiaTheme="minorHAnsi" w:hAnsi="Arial" w:cs="Arial"/>
          <w:sz w:val="20"/>
          <w:szCs w:val="20"/>
        </w:rPr>
        <w:t>In the Department of Construction– the increase of work hours for Tracey Birch,   Clerk 1, from 19.5 hours to not to exceed 29.5 hours.</w:t>
      </w:r>
    </w:p>
    <w:p w:rsidR="00987C20" w:rsidRPr="00987C20" w:rsidRDefault="00987C20" w:rsidP="00987C20">
      <w:pPr>
        <w:spacing w:after="200"/>
        <w:ind w:left="720" w:hanging="360"/>
        <w:jc w:val="both"/>
        <w:rPr>
          <w:rFonts w:ascii="Arial" w:eastAsiaTheme="minorHAnsi" w:hAnsi="Arial" w:cs="Arial"/>
          <w:sz w:val="20"/>
          <w:szCs w:val="20"/>
        </w:rPr>
      </w:pPr>
      <w:r w:rsidRPr="00987C20">
        <w:rPr>
          <w:rFonts w:ascii="Arial" w:eastAsiaTheme="minorHAnsi" w:hAnsi="Arial" w:cs="Arial"/>
          <w:sz w:val="20"/>
          <w:szCs w:val="20"/>
        </w:rPr>
        <w:t>4.  From the Personnel Division – the approval of the following FMLA/NJFLA requests:</w:t>
      </w:r>
    </w:p>
    <w:p w:rsidR="00987C20" w:rsidRPr="00987C20" w:rsidRDefault="00987C20" w:rsidP="00987C20">
      <w:pPr>
        <w:numPr>
          <w:ilvl w:val="2"/>
          <w:numId w:val="6"/>
        </w:numPr>
        <w:spacing w:after="200"/>
        <w:contextualSpacing/>
        <w:jc w:val="both"/>
        <w:rPr>
          <w:rFonts w:ascii="Arial" w:eastAsiaTheme="minorHAnsi" w:hAnsi="Arial" w:cs="Arial"/>
          <w:sz w:val="20"/>
          <w:szCs w:val="20"/>
        </w:rPr>
      </w:pPr>
      <w:r w:rsidRPr="00987C20">
        <w:rPr>
          <w:rFonts w:ascii="Arial" w:eastAsiaTheme="minorHAnsi" w:hAnsi="Arial" w:cs="Arial"/>
          <w:sz w:val="20"/>
          <w:szCs w:val="20"/>
        </w:rPr>
        <w:t>Employee # 6521 FMLA from 8/16/15 through 9/16/15.</w:t>
      </w:r>
    </w:p>
    <w:p w:rsidR="00987C20" w:rsidRPr="00987C20" w:rsidRDefault="00987C20" w:rsidP="00987C20">
      <w:pPr>
        <w:numPr>
          <w:ilvl w:val="2"/>
          <w:numId w:val="6"/>
        </w:numPr>
        <w:spacing w:after="200"/>
        <w:contextualSpacing/>
        <w:jc w:val="both"/>
        <w:rPr>
          <w:rFonts w:ascii="Arial" w:eastAsiaTheme="minorHAnsi" w:hAnsi="Arial" w:cs="Arial"/>
          <w:sz w:val="20"/>
          <w:szCs w:val="20"/>
        </w:rPr>
      </w:pPr>
      <w:r w:rsidRPr="00987C20">
        <w:rPr>
          <w:rFonts w:ascii="Arial" w:eastAsiaTheme="minorHAnsi" w:hAnsi="Arial" w:cs="Arial"/>
          <w:sz w:val="20"/>
          <w:szCs w:val="20"/>
        </w:rPr>
        <w:t>Employee # 945 Intermittent FMLA from 5/23/15 through 5/23/2016</w:t>
      </w:r>
    </w:p>
    <w:p w:rsidR="00987C20" w:rsidRPr="00987C20" w:rsidRDefault="00987C20" w:rsidP="00987C20">
      <w:pPr>
        <w:numPr>
          <w:ilvl w:val="2"/>
          <w:numId w:val="6"/>
        </w:numPr>
        <w:spacing w:after="200"/>
        <w:contextualSpacing/>
        <w:jc w:val="both"/>
        <w:rPr>
          <w:rFonts w:ascii="Arial" w:eastAsiaTheme="minorHAnsi" w:hAnsi="Arial" w:cs="Arial"/>
          <w:sz w:val="20"/>
          <w:szCs w:val="20"/>
        </w:rPr>
      </w:pPr>
      <w:r w:rsidRPr="00987C20">
        <w:rPr>
          <w:rFonts w:ascii="Arial" w:eastAsiaTheme="minorHAnsi" w:hAnsi="Arial" w:cs="Arial"/>
          <w:sz w:val="20"/>
          <w:szCs w:val="20"/>
        </w:rPr>
        <w:t>Employee # 106914 Intermittent FMLA from 5/8/15 through 11/8/15</w:t>
      </w:r>
    </w:p>
    <w:p w:rsidR="00987C20" w:rsidRPr="00987C20" w:rsidRDefault="00987C20" w:rsidP="00987C20">
      <w:pPr>
        <w:numPr>
          <w:ilvl w:val="2"/>
          <w:numId w:val="6"/>
        </w:numPr>
        <w:spacing w:after="200"/>
        <w:contextualSpacing/>
        <w:jc w:val="both"/>
        <w:rPr>
          <w:rFonts w:ascii="Arial" w:eastAsiaTheme="minorHAnsi" w:hAnsi="Arial" w:cs="Arial"/>
          <w:sz w:val="20"/>
          <w:szCs w:val="20"/>
        </w:rPr>
      </w:pPr>
      <w:r w:rsidRPr="00987C20">
        <w:rPr>
          <w:rFonts w:ascii="Arial" w:eastAsiaTheme="minorHAnsi" w:hAnsi="Arial" w:cs="Arial"/>
          <w:sz w:val="20"/>
          <w:szCs w:val="20"/>
        </w:rPr>
        <w:t>Employee # 908847 FMLA from 9/1/15 through 9/30/15</w:t>
      </w:r>
    </w:p>
    <w:p w:rsidR="00987C20" w:rsidRPr="00987C20" w:rsidRDefault="00987C20" w:rsidP="00987C20">
      <w:pPr>
        <w:spacing w:after="200"/>
        <w:ind w:left="630" w:hanging="630"/>
        <w:jc w:val="both"/>
        <w:rPr>
          <w:rFonts w:ascii="Arial" w:eastAsiaTheme="minorHAnsi" w:hAnsi="Arial" w:cs="Arial"/>
          <w:sz w:val="20"/>
          <w:szCs w:val="20"/>
        </w:rPr>
      </w:pPr>
      <w:r w:rsidRPr="00987C20">
        <w:rPr>
          <w:rFonts w:ascii="Arial" w:eastAsiaTheme="minorHAnsi" w:hAnsi="Arial" w:cs="Arial"/>
          <w:sz w:val="20"/>
          <w:szCs w:val="20"/>
        </w:rPr>
        <w:t xml:space="preserve">     5.  In the Board of Health – the revision of the date of hire for Stephanie Chrobak, Public Health Graduate Nurse, from September 1, 2015 to September 8, 2015.</w:t>
      </w:r>
    </w:p>
    <w:p w:rsidR="00987C20" w:rsidRPr="00987C20" w:rsidRDefault="00987C20" w:rsidP="00987C20">
      <w:pPr>
        <w:spacing w:after="200"/>
        <w:ind w:left="630" w:hanging="270"/>
        <w:jc w:val="both"/>
        <w:rPr>
          <w:rFonts w:ascii="Arial" w:eastAsiaTheme="minorHAnsi" w:hAnsi="Arial" w:cs="Arial"/>
          <w:sz w:val="20"/>
          <w:szCs w:val="20"/>
        </w:rPr>
      </w:pPr>
      <w:r w:rsidRPr="00987C20">
        <w:rPr>
          <w:rFonts w:ascii="Arial" w:eastAsiaTheme="minorHAnsi" w:hAnsi="Arial" w:cs="Arial"/>
          <w:sz w:val="20"/>
          <w:szCs w:val="20"/>
        </w:rPr>
        <w:t>6.</w:t>
      </w:r>
      <w:r w:rsidRPr="00987C20">
        <w:rPr>
          <w:rFonts w:ascii="Arial" w:eastAsiaTheme="minorHAnsi" w:hAnsi="Arial" w:cs="Arial"/>
          <w:sz w:val="20"/>
          <w:szCs w:val="20"/>
        </w:rPr>
        <w:tab/>
        <w:t>In the Department of Public Property – the appointment as seasonal employees    the following individuals:</w:t>
      </w:r>
    </w:p>
    <w:p w:rsidR="00987C20" w:rsidRPr="00987C20" w:rsidRDefault="000E0F79" w:rsidP="00987C20">
      <w:pPr>
        <w:ind w:firstLine="360"/>
        <w:jc w:val="both"/>
        <w:rPr>
          <w:rFonts w:ascii="Arial" w:eastAsiaTheme="minorHAnsi" w:hAnsi="Arial" w:cs="Arial"/>
          <w:sz w:val="20"/>
          <w:szCs w:val="20"/>
        </w:rPr>
      </w:pPr>
      <w:r>
        <w:rPr>
          <w:rFonts w:ascii="Arial" w:eastAsiaTheme="minorHAnsi" w:hAnsi="Arial" w:cs="Arial"/>
          <w:sz w:val="20"/>
          <w:szCs w:val="20"/>
        </w:rPr>
        <w:tab/>
        <w:t xml:space="preserve">          </w:t>
      </w:r>
      <w:proofErr w:type="gramStart"/>
      <w:r w:rsidR="00987C20" w:rsidRPr="00987C20">
        <w:rPr>
          <w:rFonts w:ascii="Arial" w:eastAsiaTheme="minorHAnsi" w:hAnsi="Arial" w:cs="Arial"/>
          <w:sz w:val="20"/>
          <w:szCs w:val="20"/>
        </w:rPr>
        <w:t xml:space="preserve">i.  </w:t>
      </w:r>
      <w:proofErr w:type="spellStart"/>
      <w:r w:rsidR="00987C20" w:rsidRPr="00987C20">
        <w:rPr>
          <w:rFonts w:ascii="Arial" w:eastAsiaTheme="minorHAnsi" w:hAnsi="Arial" w:cs="Arial"/>
          <w:sz w:val="20"/>
          <w:szCs w:val="20"/>
        </w:rPr>
        <w:t>Asya</w:t>
      </w:r>
      <w:proofErr w:type="spellEnd"/>
      <w:proofErr w:type="gramEnd"/>
      <w:r w:rsidR="00987C20" w:rsidRPr="00987C20">
        <w:rPr>
          <w:rFonts w:ascii="Arial" w:eastAsiaTheme="minorHAnsi" w:hAnsi="Arial" w:cs="Arial"/>
          <w:sz w:val="20"/>
          <w:szCs w:val="20"/>
        </w:rPr>
        <w:t xml:space="preserve"> Clark at the rate of $8.38 per hour.</w:t>
      </w:r>
    </w:p>
    <w:p w:rsidR="00987C20" w:rsidRPr="00987C20" w:rsidRDefault="00987C20" w:rsidP="00987C20">
      <w:pPr>
        <w:ind w:firstLine="360"/>
        <w:jc w:val="both"/>
        <w:rPr>
          <w:rFonts w:ascii="Arial" w:eastAsiaTheme="minorHAnsi" w:hAnsi="Arial" w:cs="Arial"/>
          <w:sz w:val="20"/>
          <w:szCs w:val="20"/>
        </w:rPr>
      </w:pPr>
      <w:r w:rsidRPr="00987C20">
        <w:rPr>
          <w:rFonts w:ascii="Arial" w:eastAsiaTheme="minorHAnsi" w:hAnsi="Arial" w:cs="Arial"/>
          <w:sz w:val="20"/>
          <w:szCs w:val="20"/>
        </w:rPr>
        <w:tab/>
        <w:t xml:space="preserve">          ii</w:t>
      </w:r>
      <w:proofErr w:type="gramStart"/>
      <w:r w:rsidRPr="00987C20">
        <w:rPr>
          <w:rFonts w:ascii="Arial" w:eastAsiaTheme="minorHAnsi" w:hAnsi="Arial" w:cs="Arial"/>
          <w:sz w:val="20"/>
          <w:szCs w:val="20"/>
        </w:rPr>
        <w:t>.  George</w:t>
      </w:r>
      <w:proofErr w:type="gramEnd"/>
      <w:r w:rsidRPr="00987C20">
        <w:rPr>
          <w:rFonts w:ascii="Arial" w:eastAsiaTheme="minorHAnsi" w:hAnsi="Arial" w:cs="Arial"/>
          <w:sz w:val="20"/>
          <w:szCs w:val="20"/>
        </w:rPr>
        <w:t xml:space="preserve"> </w:t>
      </w:r>
      <w:proofErr w:type="spellStart"/>
      <w:r w:rsidRPr="00987C20">
        <w:rPr>
          <w:rFonts w:ascii="Arial" w:eastAsiaTheme="minorHAnsi" w:hAnsi="Arial" w:cs="Arial"/>
          <w:sz w:val="20"/>
          <w:szCs w:val="20"/>
        </w:rPr>
        <w:t>Meretta</w:t>
      </w:r>
      <w:proofErr w:type="spellEnd"/>
      <w:r w:rsidRPr="00987C20">
        <w:rPr>
          <w:rFonts w:ascii="Arial" w:eastAsiaTheme="minorHAnsi" w:hAnsi="Arial" w:cs="Arial"/>
          <w:sz w:val="20"/>
          <w:szCs w:val="20"/>
        </w:rPr>
        <w:t xml:space="preserve"> at the rate of $15.00 per hour.</w:t>
      </w:r>
    </w:p>
    <w:p w:rsidR="00987C20" w:rsidRPr="00987C20" w:rsidRDefault="00987C20" w:rsidP="00987C20">
      <w:pPr>
        <w:ind w:firstLine="360"/>
        <w:jc w:val="both"/>
        <w:rPr>
          <w:rFonts w:ascii="Arial" w:eastAsiaTheme="minorHAnsi" w:hAnsi="Arial" w:cs="Arial"/>
          <w:sz w:val="20"/>
          <w:szCs w:val="20"/>
        </w:rPr>
      </w:pPr>
    </w:p>
    <w:p w:rsidR="00987C20" w:rsidRPr="00987C20" w:rsidRDefault="00987C20" w:rsidP="00987C20">
      <w:pPr>
        <w:spacing w:after="200"/>
        <w:rPr>
          <w:rFonts w:asciiTheme="minorHAnsi" w:eastAsiaTheme="minorHAnsi" w:hAnsiTheme="minorHAnsi" w:cstheme="minorBidi"/>
          <w:sz w:val="20"/>
          <w:szCs w:val="20"/>
        </w:rPr>
      </w:pPr>
      <w:r w:rsidRPr="00987C20">
        <w:rPr>
          <w:rFonts w:ascii="Arial" w:eastAsiaTheme="minorHAnsi" w:hAnsi="Arial" w:cs="Arial"/>
          <w:sz w:val="20"/>
          <w:szCs w:val="20"/>
        </w:rPr>
        <w:t>7.  In the Police Department – the appointment of Andrew Ortiz as a Parking Enforcement Officer effective October 1, 2015 at the salary of $34,548.00</w:t>
      </w:r>
    </w:p>
    <w:p w:rsidR="00987C20" w:rsidRDefault="00987C20" w:rsidP="008D298B">
      <w:pPr>
        <w:rPr>
          <w:rFonts w:ascii="Arial" w:hAnsi="Arial" w:cs="Arial"/>
          <w:sz w:val="20"/>
          <w:szCs w:val="20"/>
        </w:rPr>
      </w:pPr>
      <w:r w:rsidRPr="00357537">
        <w:rPr>
          <w:rFonts w:ascii="Arial" w:hAnsi="Arial" w:cs="Arial"/>
          <w:sz w:val="20"/>
          <w:szCs w:val="20"/>
        </w:rPr>
        <w:t>Mr. Kolibas moved for approval of the Personnel Report. The motion was seconded by Mrs. Yamakaitis and was ordered approved on a roll call vote with the exception of Mr. Beyer w</w:t>
      </w:r>
      <w:r w:rsidR="00592E48">
        <w:rPr>
          <w:rFonts w:ascii="Arial" w:hAnsi="Arial" w:cs="Arial"/>
          <w:sz w:val="20"/>
          <w:szCs w:val="20"/>
        </w:rPr>
        <w:t>ho voted no on item #6 section 2</w:t>
      </w:r>
      <w:r w:rsidRPr="00357537">
        <w:rPr>
          <w:rFonts w:ascii="Arial" w:hAnsi="Arial" w:cs="Arial"/>
          <w:sz w:val="20"/>
          <w:szCs w:val="20"/>
        </w:rPr>
        <w:t xml:space="preserve">, Mrs. Cosby-Hurling who voted no on item #3, and Mr. Minarchenko who abstained on item #4 section 3. </w:t>
      </w:r>
      <w:r w:rsidR="00592E48">
        <w:rPr>
          <w:rFonts w:ascii="Arial" w:hAnsi="Arial" w:cs="Arial"/>
          <w:sz w:val="20"/>
          <w:szCs w:val="20"/>
        </w:rPr>
        <w:t>When Mrs. Cosby-Hurling vo</w:t>
      </w:r>
      <w:r w:rsidR="00F75F0A">
        <w:rPr>
          <w:rFonts w:ascii="Arial" w:hAnsi="Arial" w:cs="Arial"/>
          <w:sz w:val="20"/>
          <w:szCs w:val="20"/>
        </w:rPr>
        <w:t>ted, she noted that the appointments</w:t>
      </w:r>
      <w:r w:rsidR="00592E48">
        <w:rPr>
          <w:rFonts w:ascii="Arial" w:hAnsi="Arial" w:cs="Arial"/>
          <w:sz w:val="20"/>
          <w:szCs w:val="20"/>
        </w:rPr>
        <w:t xml:space="preserve">, this evening, of Parking Enforcement Officer were provisional, they were Civil Service positions, which meant that when the test was called for, anyone in the City of Linden can take it. She added that those with poor driving records should not waste their time. </w:t>
      </w:r>
    </w:p>
    <w:p w:rsidR="007232B3" w:rsidRDefault="007232B3" w:rsidP="008D298B">
      <w:pPr>
        <w:rPr>
          <w:rFonts w:ascii="Arial" w:hAnsi="Arial" w:cs="Arial"/>
          <w:sz w:val="20"/>
          <w:szCs w:val="20"/>
        </w:rPr>
      </w:pPr>
    </w:p>
    <w:p w:rsidR="007232B3" w:rsidRDefault="007232B3" w:rsidP="008D298B">
      <w:pPr>
        <w:rPr>
          <w:rFonts w:ascii="Arial" w:hAnsi="Arial" w:cs="Arial"/>
          <w:sz w:val="20"/>
          <w:szCs w:val="20"/>
        </w:rPr>
      </w:pPr>
      <w:r>
        <w:rPr>
          <w:rFonts w:ascii="Arial" w:hAnsi="Arial" w:cs="Arial"/>
          <w:sz w:val="20"/>
          <w:szCs w:val="20"/>
        </w:rPr>
        <w:t xml:space="preserve">Mr. Kolibas recognized Chief Dooley. He then thanked Public Property and Public Works for all that they do to keep the City looking good. He provided his contact information for First Ward residents. </w:t>
      </w:r>
    </w:p>
    <w:p w:rsidR="007232B3" w:rsidRDefault="007232B3" w:rsidP="008D298B">
      <w:pPr>
        <w:rPr>
          <w:rFonts w:ascii="Arial" w:hAnsi="Arial" w:cs="Arial"/>
          <w:sz w:val="20"/>
          <w:szCs w:val="20"/>
        </w:rPr>
      </w:pPr>
    </w:p>
    <w:p w:rsidR="007232B3" w:rsidRPr="00357537" w:rsidRDefault="007232B3" w:rsidP="008D298B">
      <w:pPr>
        <w:rPr>
          <w:rFonts w:ascii="Arial" w:hAnsi="Arial" w:cs="Arial"/>
          <w:sz w:val="20"/>
          <w:szCs w:val="20"/>
        </w:rPr>
      </w:pPr>
      <w:r>
        <w:rPr>
          <w:rFonts w:ascii="Arial" w:hAnsi="Arial" w:cs="Arial"/>
          <w:sz w:val="20"/>
          <w:szCs w:val="20"/>
        </w:rPr>
        <w:t>Mr. Minarchenko con</w:t>
      </w:r>
      <w:r w:rsidR="00A64707">
        <w:rPr>
          <w:rFonts w:ascii="Arial" w:hAnsi="Arial" w:cs="Arial"/>
          <w:sz w:val="20"/>
          <w:szCs w:val="20"/>
        </w:rPr>
        <w:t xml:space="preserve">gratulated Lt. Stanley. He noted that the Lieutenant Stanley grew up in the Seventh Ward. </w:t>
      </w:r>
    </w:p>
    <w:p w:rsidR="008D298B" w:rsidRPr="00357537" w:rsidRDefault="008D298B" w:rsidP="008D298B">
      <w:pPr>
        <w:rPr>
          <w:rFonts w:ascii="Arial" w:hAnsi="Arial" w:cs="Arial"/>
          <w:sz w:val="20"/>
          <w:szCs w:val="20"/>
          <w:u w:val="single"/>
        </w:rPr>
      </w:pPr>
    </w:p>
    <w:p w:rsidR="008D298B" w:rsidRDefault="008D298B" w:rsidP="008D298B">
      <w:pPr>
        <w:rPr>
          <w:rFonts w:ascii="Arial" w:hAnsi="Arial" w:cs="Arial"/>
          <w:b/>
          <w:sz w:val="20"/>
          <w:szCs w:val="20"/>
          <w:u w:val="single"/>
        </w:rPr>
      </w:pPr>
      <w:r w:rsidRPr="008D298B">
        <w:rPr>
          <w:rFonts w:ascii="Arial" w:hAnsi="Arial" w:cs="Arial"/>
          <w:b/>
          <w:sz w:val="20"/>
          <w:szCs w:val="20"/>
          <w:u w:val="single"/>
        </w:rPr>
        <w:t>SECOND WARD</w:t>
      </w:r>
    </w:p>
    <w:p w:rsidR="00A64707" w:rsidRDefault="00A64707" w:rsidP="008D298B">
      <w:pPr>
        <w:rPr>
          <w:rFonts w:ascii="Arial" w:hAnsi="Arial" w:cs="Arial"/>
          <w:sz w:val="20"/>
          <w:szCs w:val="20"/>
        </w:rPr>
      </w:pPr>
    </w:p>
    <w:p w:rsidR="007232B3" w:rsidRPr="007232B3" w:rsidRDefault="00A64707" w:rsidP="008D298B">
      <w:pPr>
        <w:rPr>
          <w:rFonts w:ascii="Arial" w:hAnsi="Arial" w:cs="Arial"/>
          <w:sz w:val="20"/>
          <w:szCs w:val="20"/>
        </w:rPr>
      </w:pPr>
      <w:r>
        <w:rPr>
          <w:rFonts w:ascii="Arial" w:hAnsi="Arial" w:cs="Arial"/>
          <w:sz w:val="20"/>
          <w:szCs w:val="20"/>
        </w:rPr>
        <w:t xml:space="preserve">Mr. Beyer gave the report of the Engineering Committee. He began by providing an update on the City’s street resurfacing program for 2015. He then reviewed the list of streets selected for the 2016 street resurfacing program. </w:t>
      </w:r>
    </w:p>
    <w:p w:rsidR="008D298B" w:rsidRDefault="008D298B" w:rsidP="008D298B">
      <w:pPr>
        <w:rPr>
          <w:rFonts w:ascii="Arial" w:hAnsi="Arial" w:cs="Arial"/>
          <w:b/>
          <w:sz w:val="20"/>
          <w:szCs w:val="20"/>
          <w:u w:val="single"/>
        </w:rPr>
      </w:pPr>
    </w:p>
    <w:p w:rsidR="008D298B" w:rsidRDefault="008D298B" w:rsidP="008D298B">
      <w:pPr>
        <w:rPr>
          <w:rFonts w:ascii="Arial" w:hAnsi="Arial" w:cs="Arial"/>
          <w:b/>
          <w:sz w:val="20"/>
          <w:szCs w:val="20"/>
          <w:u w:val="single"/>
        </w:rPr>
      </w:pPr>
    </w:p>
    <w:p w:rsidR="009C1BEC" w:rsidRDefault="008D298B" w:rsidP="008D298B">
      <w:pPr>
        <w:rPr>
          <w:rFonts w:ascii="Arial" w:hAnsi="Arial" w:cs="Arial"/>
          <w:b/>
          <w:sz w:val="20"/>
          <w:szCs w:val="20"/>
          <w:u w:val="single"/>
        </w:rPr>
      </w:pPr>
      <w:r w:rsidRPr="008D298B">
        <w:rPr>
          <w:rFonts w:ascii="Arial" w:hAnsi="Arial" w:cs="Arial"/>
          <w:b/>
          <w:sz w:val="20"/>
          <w:szCs w:val="20"/>
          <w:u w:val="single"/>
        </w:rPr>
        <w:t>THIRD WARD</w:t>
      </w:r>
    </w:p>
    <w:p w:rsidR="00451F3E" w:rsidRDefault="00451F3E" w:rsidP="008D298B">
      <w:pPr>
        <w:rPr>
          <w:rFonts w:ascii="Arial" w:hAnsi="Arial" w:cs="Arial"/>
          <w:b/>
          <w:sz w:val="20"/>
          <w:szCs w:val="20"/>
          <w:u w:val="single"/>
        </w:rPr>
      </w:pPr>
    </w:p>
    <w:p w:rsidR="00451F3E" w:rsidRPr="00451F3E" w:rsidRDefault="00451F3E" w:rsidP="008D298B">
      <w:pPr>
        <w:rPr>
          <w:rFonts w:ascii="Arial" w:hAnsi="Arial" w:cs="Arial"/>
          <w:sz w:val="20"/>
          <w:szCs w:val="20"/>
        </w:rPr>
      </w:pPr>
      <w:r>
        <w:rPr>
          <w:rFonts w:ascii="Arial" w:hAnsi="Arial" w:cs="Arial"/>
          <w:sz w:val="20"/>
          <w:szCs w:val="20"/>
        </w:rPr>
        <w:t>Mr. Brown gave the following report of the Budget Review and Finance Committee:</w:t>
      </w:r>
    </w:p>
    <w:p w:rsidR="00357537" w:rsidRDefault="00357537" w:rsidP="008D298B">
      <w:pPr>
        <w:rPr>
          <w:rFonts w:ascii="Arial" w:hAnsi="Arial" w:cs="Arial"/>
          <w:b/>
          <w:sz w:val="20"/>
          <w:szCs w:val="20"/>
          <w:u w:val="single"/>
        </w:rPr>
      </w:pPr>
    </w:p>
    <w:p w:rsidR="00357537" w:rsidRPr="00451F3E" w:rsidRDefault="00357537" w:rsidP="00357537">
      <w:pPr>
        <w:pStyle w:val="msolistparagraph0"/>
        <w:numPr>
          <w:ilvl w:val="0"/>
          <w:numId w:val="3"/>
        </w:numPr>
        <w:tabs>
          <w:tab w:val="clear" w:pos="360"/>
          <w:tab w:val="num" w:pos="720"/>
          <w:tab w:val="left" w:pos="1980"/>
        </w:tabs>
        <w:ind w:left="720"/>
        <w:rPr>
          <w:rFonts w:ascii="Arial" w:hAnsi="Arial" w:cs="Arial"/>
          <w:sz w:val="20"/>
          <w:szCs w:val="20"/>
        </w:rPr>
      </w:pPr>
      <w:r w:rsidRPr="00451F3E">
        <w:rPr>
          <w:rFonts w:ascii="Arial" w:hAnsi="Arial" w:cs="Arial"/>
          <w:sz w:val="20"/>
          <w:szCs w:val="20"/>
        </w:rPr>
        <w:t>The payment of bills totaling $1,029,408.24.  The bills have been signed by the Mayor, Council President and Finance Chairman and a detailed check register and vouchers are on file in the Clerk’s Office.</w:t>
      </w:r>
    </w:p>
    <w:p w:rsidR="00357537" w:rsidRPr="00451F3E" w:rsidRDefault="00357537" w:rsidP="00357537">
      <w:pPr>
        <w:pStyle w:val="msolistparagraph0"/>
        <w:tabs>
          <w:tab w:val="left" w:pos="1980"/>
        </w:tabs>
        <w:rPr>
          <w:rFonts w:ascii="Arial" w:hAnsi="Arial" w:cs="Arial"/>
          <w:sz w:val="20"/>
          <w:szCs w:val="20"/>
        </w:rPr>
      </w:pPr>
    </w:p>
    <w:p w:rsidR="00357537" w:rsidRPr="00451F3E" w:rsidRDefault="00357537" w:rsidP="00357537">
      <w:pPr>
        <w:pStyle w:val="msolistparagraph0"/>
        <w:numPr>
          <w:ilvl w:val="0"/>
          <w:numId w:val="3"/>
        </w:numPr>
        <w:tabs>
          <w:tab w:val="clear" w:pos="360"/>
          <w:tab w:val="num" w:pos="720"/>
          <w:tab w:val="left" w:pos="1980"/>
        </w:tabs>
        <w:ind w:left="720"/>
        <w:rPr>
          <w:rFonts w:ascii="Arial" w:hAnsi="Arial" w:cs="Arial"/>
          <w:sz w:val="20"/>
          <w:szCs w:val="20"/>
        </w:rPr>
      </w:pPr>
      <w:r w:rsidRPr="00451F3E">
        <w:rPr>
          <w:rFonts w:ascii="Arial" w:hAnsi="Arial" w:cs="Arial"/>
          <w:sz w:val="20"/>
          <w:szCs w:val="20"/>
        </w:rPr>
        <w:t>We are in receipt of the investments made by the City Treasurer for the month of August at the rate of  .10%</w:t>
      </w:r>
    </w:p>
    <w:p w:rsidR="00357537" w:rsidRPr="00451F3E" w:rsidRDefault="00357537" w:rsidP="00357537">
      <w:pPr>
        <w:pStyle w:val="msolistparagraph0"/>
        <w:tabs>
          <w:tab w:val="left" w:pos="1980"/>
        </w:tabs>
        <w:rPr>
          <w:rFonts w:ascii="Arial" w:hAnsi="Arial" w:cs="Arial"/>
          <w:sz w:val="20"/>
          <w:szCs w:val="20"/>
        </w:rPr>
      </w:pPr>
    </w:p>
    <w:p w:rsidR="00357537" w:rsidRDefault="00357537" w:rsidP="00451F3E">
      <w:pPr>
        <w:pStyle w:val="msolistparagraph0"/>
        <w:tabs>
          <w:tab w:val="left" w:pos="1980"/>
        </w:tabs>
        <w:ind w:left="0"/>
        <w:rPr>
          <w:rFonts w:ascii="Arial" w:hAnsi="Arial" w:cs="Arial"/>
          <w:sz w:val="20"/>
          <w:szCs w:val="20"/>
        </w:rPr>
      </w:pPr>
      <w:r w:rsidRPr="00357537">
        <w:rPr>
          <w:rFonts w:ascii="Arial" w:hAnsi="Arial" w:cs="Arial"/>
          <w:sz w:val="20"/>
          <w:szCs w:val="20"/>
        </w:rPr>
        <w:t xml:space="preserve">Mr. Brown moved for approval of the Finance Report. The motion was seconded by Mrs. Yamakaitis and was unanimously ordered approved by a roll call vote. </w:t>
      </w:r>
    </w:p>
    <w:p w:rsidR="00451F3E" w:rsidRDefault="00451F3E" w:rsidP="00451F3E">
      <w:pPr>
        <w:pStyle w:val="msolistparagraph0"/>
        <w:tabs>
          <w:tab w:val="left" w:pos="1980"/>
        </w:tabs>
        <w:ind w:left="0"/>
        <w:rPr>
          <w:rFonts w:ascii="Arial" w:hAnsi="Arial" w:cs="Arial"/>
          <w:sz w:val="20"/>
          <w:szCs w:val="20"/>
        </w:rPr>
      </w:pPr>
    </w:p>
    <w:p w:rsidR="00451F3E" w:rsidRPr="00357537" w:rsidRDefault="00451F3E" w:rsidP="00451F3E">
      <w:pPr>
        <w:pStyle w:val="msolistparagraph0"/>
        <w:tabs>
          <w:tab w:val="left" w:pos="1980"/>
        </w:tabs>
        <w:ind w:left="0"/>
        <w:rPr>
          <w:rFonts w:ascii="Arial" w:hAnsi="Arial" w:cs="Arial"/>
          <w:sz w:val="20"/>
          <w:szCs w:val="20"/>
        </w:rPr>
      </w:pPr>
      <w:r>
        <w:rPr>
          <w:rFonts w:ascii="Arial" w:hAnsi="Arial" w:cs="Arial"/>
          <w:sz w:val="20"/>
          <w:szCs w:val="20"/>
        </w:rPr>
        <w:t xml:space="preserve">Mr. Brown spoke about the effort to provide laptops to the Council, to help eliminate paperwork and go green. He then spoke about the hiring of the fourth parking enforcement officer, this evening. He reminded residents about parking rules so that they can avoid receiving tickets. Next Mr. Brown spoke about his experience, at the Fire Academy with participating in a live burn. He noted that the experience was an eye opener. </w:t>
      </w:r>
    </w:p>
    <w:p w:rsidR="009C1BEC" w:rsidRPr="00357537" w:rsidRDefault="009C1BEC" w:rsidP="008D298B">
      <w:pPr>
        <w:rPr>
          <w:rFonts w:ascii="Arial" w:hAnsi="Arial" w:cs="Arial"/>
          <w:b/>
          <w:sz w:val="20"/>
          <w:szCs w:val="20"/>
          <w:u w:val="single"/>
        </w:rPr>
      </w:pPr>
    </w:p>
    <w:p w:rsidR="00987C20" w:rsidRDefault="00987C20" w:rsidP="008D298B">
      <w:pPr>
        <w:rPr>
          <w:rFonts w:ascii="Arial" w:hAnsi="Arial" w:cs="Arial"/>
          <w:b/>
          <w:sz w:val="20"/>
          <w:szCs w:val="20"/>
          <w:u w:val="single"/>
        </w:rPr>
      </w:pPr>
    </w:p>
    <w:p w:rsidR="00544AA6" w:rsidRDefault="008D298B" w:rsidP="008D298B">
      <w:pPr>
        <w:rPr>
          <w:rFonts w:ascii="Arial" w:hAnsi="Arial" w:cs="Arial"/>
          <w:b/>
          <w:sz w:val="20"/>
          <w:szCs w:val="20"/>
          <w:u w:val="single"/>
        </w:rPr>
      </w:pPr>
      <w:r w:rsidRPr="008D298B">
        <w:rPr>
          <w:rFonts w:ascii="Arial" w:hAnsi="Arial" w:cs="Arial"/>
          <w:b/>
          <w:sz w:val="20"/>
          <w:szCs w:val="20"/>
          <w:u w:val="single"/>
        </w:rPr>
        <w:t>FOURTH WARD</w:t>
      </w:r>
    </w:p>
    <w:p w:rsidR="00451F3E" w:rsidRDefault="00451F3E" w:rsidP="008D298B">
      <w:pPr>
        <w:rPr>
          <w:rFonts w:ascii="Arial" w:hAnsi="Arial" w:cs="Arial"/>
          <w:sz w:val="20"/>
          <w:szCs w:val="20"/>
        </w:rPr>
      </w:pPr>
    </w:p>
    <w:p w:rsidR="00451F3E" w:rsidRDefault="00451F3E" w:rsidP="008D298B">
      <w:pPr>
        <w:rPr>
          <w:rFonts w:ascii="Arial" w:hAnsi="Arial" w:cs="Arial"/>
          <w:sz w:val="20"/>
          <w:szCs w:val="20"/>
        </w:rPr>
      </w:pPr>
      <w:r>
        <w:rPr>
          <w:rFonts w:ascii="Arial" w:hAnsi="Arial" w:cs="Arial"/>
          <w:sz w:val="20"/>
          <w:szCs w:val="20"/>
        </w:rPr>
        <w:t>Mr. Brooks gave the report of the Division of Parking and Transportation for parking for the month of August, 2015. A total of $49</w:t>
      </w:r>
      <w:r w:rsidR="003448F7">
        <w:rPr>
          <w:rFonts w:ascii="Arial" w:hAnsi="Arial" w:cs="Arial"/>
          <w:sz w:val="20"/>
          <w:szCs w:val="20"/>
        </w:rPr>
        <w:t>,</w:t>
      </w:r>
      <w:r>
        <w:rPr>
          <w:rFonts w:ascii="Arial" w:hAnsi="Arial" w:cs="Arial"/>
          <w:sz w:val="20"/>
          <w:szCs w:val="20"/>
        </w:rPr>
        <w:t xml:space="preserve">047.02 was collected from all sources. </w:t>
      </w:r>
    </w:p>
    <w:p w:rsidR="003448F7" w:rsidRDefault="003448F7" w:rsidP="008D298B">
      <w:pPr>
        <w:rPr>
          <w:rFonts w:ascii="Arial" w:hAnsi="Arial" w:cs="Arial"/>
          <w:sz w:val="20"/>
          <w:szCs w:val="20"/>
        </w:rPr>
      </w:pPr>
    </w:p>
    <w:p w:rsidR="003448F7" w:rsidRDefault="003448F7" w:rsidP="008D298B">
      <w:pPr>
        <w:rPr>
          <w:rFonts w:ascii="Arial" w:hAnsi="Arial" w:cs="Arial"/>
          <w:sz w:val="20"/>
          <w:szCs w:val="20"/>
        </w:rPr>
      </w:pPr>
      <w:r>
        <w:rPr>
          <w:rFonts w:ascii="Arial" w:hAnsi="Arial" w:cs="Arial"/>
          <w:sz w:val="20"/>
          <w:szCs w:val="20"/>
        </w:rPr>
        <w:t>Mr. Brooks then spoke about an event that he had held at Dr. Martin Luther King Park on August 29</w:t>
      </w:r>
      <w:r w:rsidRPr="003448F7">
        <w:rPr>
          <w:rFonts w:ascii="Arial" w:hAnsi="Arial" w:cs="Arial"/>
          <w:sz w:val="20"/>
          <w:szCs w:val="20"/>
          <w:vertAlign w:val="superscript"/>
        </w:rPr>
        <w:t>th</w:t>
      </w:r>
      <w:r>
        <w:rPr>
          <w:rFonts w:ascii="Arial" w:hAnsi="Arial" w:cs="Arial"/>
          <w:sz w:val="20"/>
          <w:szCs w:val="20"/>
        </w:rPr>
        <w:t xml:space="preserve">. The event was a meet and greet and gave away school supplies. Any of the school supplies, left over, were donated to Joseph E. Soehl Middle School for the use of the students. Mr. Brooks asked residents, who live in the area of Hattie Johnson Park, to curb their dogs. He noted the use of the park by small children. </w:t>
      </w:r>
    </w:p>
    <w:p w:rsidR="003448F7" w:rsidRDefault="003448F7" w:rsidP="008D298B">
      <w:pPr>
        <w:rPr>
          <w:rFonts w:ascii="Arial" w:hAnsi="Arial" w:cs="Arial"/>
          <w:sz w:val="20"/>
          <w:szCs w:val="20"/>
        </w:rPr>
      </w:pPr>
    </w:p>
    <w:p w:rsidR="003448F7" w:rsidRDefault="003448F7" w:rsidP="008D298B">
      <w:pPr>
        <w:rPr>
          <w:rFonts w:ascii="Arial" w:hAnsi="Arial" w:cs="Arial"/>
          <w:sz w:val="20"/>
          <w:szCs w:val="20"/>
        </w:rPr>
      </w:pPr>
      <w:r>
        <w:rPr>
          <w:rFonts w:ascii="Arial" w:hAnsi="Arial" w:cs="Arial"/>
          <w:sz w:val="20"/>
          <w:szCs w:val="20"/>
        </w:rPr>
        <w:t>Mr. Brook thanked the residents who live along W. Baltimore Ave, near the railroad tracks. He noted that a lot of illegal dumping was taken place in the area. He reported that one of the resident</w:t>
      </w:r>
      <w:r w:rsidR="00F75F0A">
        <w:rPr>
          <w:rFonts w:ascii="Arial" w:hAnsi="Arial" w:cs="Arial"/>
          <w:sz w:val="20"/>
          <w:szCs w:val="20"/>
        </w:rPr>
        <w:t>s</w:t>
      </w:r>
      <w:r>
        <w:rPr>
          <w:rFonts w:ascii="Arial" w:hAnsi="Arial" w:cs="Arial"/>
          <w:sz w:val="20"/>
          <w:szCs w:val="20"/>
        </w:rPr>
        <w:t xml:space="preserve"> provided information on one the individuals doing the dumping. He asked that other residents keep an eye open and report what they see. Mr. Brooks reported on the police response to parking issues along Lincoln St</w:t>
      </w:r>
      <w:r w:rsidR="00F75F0A">
        <w:rPr>
          <w:rFonts w:ascii="Arial" w:hAnsi="Arial" w:cs="Arial"/>
          <w:sz w:val="20"/>
          <w:szCs w:val="20"/>
        </w:rPr>
        <w:t>reet</w:t>
      </w:r>
      <w:r>
        <w:rPr>
          <w:rFonts w:ascii="Arial" w:hAnsi="Arial" w:cs="Arial"/>
          <w:sz w:val="20"/>
          <w:szCs w:val="20"/>
        </w:rPr>
        <w:t xml:space="preserve"> and St. Georges Ave. The parking was creating a hazard for those turning from Lincoln St. onto St. Georges Ave. </w:t>
      </w:r>
    </w:p>
    <w:p w:rsidR="00AF45D5" w:rsidRDefault="00AF45D5" w:rsidP="008D298B">
      <w:pPr>
        <w:rPr>
          <w:rFonts w:ascii="Arial" w:hAnsi="Arial" w:cs="Arial"/>
          <w:sz w:val="20"/>
          <w:szCs w:val="20"/>
        </w:rPr>
      </w:pPr>
    </w:p>
    <w:p w:rsidR="00AF45D5" w:rsidRPr="00451F3E" w:rsidRDefault="00AF45D5" w:rsidP="008D298B">
      <w:pPr>
        <w:rPr>
          <w:rFonts w:ascii="Arial" w:hAnsi="Arial" w:cs="Arial"/>
          <w:sz w:val="20"/>
          <w:szCs w:val="20"/>
        </w:rPr>
      </w:pPr>
      <w:r>
        <w:rPr>
          <w:rFonts w:ascii="Arial" w:hAnsi="Arial" w:cs="Arial"/>
          <w:sz w:val="20"/>
          <w:szCs w:val="20"/>
        </w:rPr>
        <w:t xml:space="preserve">Mr. Brooks reported on the special Council meeting held to discuss traffic issues throughout the City. Council is making strides to take care of those issues. He concluded by providing his contact information for residents. </w:t>
      </w:r>
    </w:p>
    <w:p w:rsidR="00451F3E" w:rsidRDefault="00451F3E" w:rsidP="008D298B">
      <w:pPr>
        <w:rPr>
          <w:rFonts w:ascii="Arial" w:hAnsi="Arial" w:cs="Arial"/>
          <w:b/>
          <w:sz w:val="20"/>
          <w:szCs w:val="20"/>
          <w:u w:val="single"/>
        </w:rPr>
      </w:pPr>
    </w:p>
    <w:p w:rsidR="008D298B" w:rsidRDefault="008D298B" w:rsidP="008D298B">
      <w:pPr>
        <w:rPr>
          <w:rFonts w:ascii="Arial" w:hAnsi="Arial" w:cs="Arial"/>
          <w:b/>
          <w:sz w:val="20"/>
          <w:szCs w:val="20"/>
          <w:u w:val="single"/>
        </w:rPr>
      </w:pPr>
      <w:r w:rsidRPr="008D298B">
        <w:rPr>
          <w:rFonts w:ascii="Arial" w:hAnsi="Arial" w:cs="Arial"/>
          <w:b/>
          <w:sz w:val="20"/>
          <w:szCs w:val="20"/>
          <w:u w:val="single"/>
        </w:rPr>
        <w:t>FIFTH WARD</w:t>
      </w:r>
    </w:p>
    <w:p w:rsidR="00AF45D5" w:rsidRDefault="00AF45D5" w:rsidP="008D298B">
      <w:pPr>
        <w:rPr>
          <w:rFonts w:ascii="Arial" w:hAnsi="Arial" w:cs="Arial"/>
          <w:b/>
          <w:sz w:val="20"/>
          <w:szCs w:val="20"/>
          <w:u w:val="single"/>
        </w:rPr>
      </w:pPr>
    </w:p>
    <w:p w:rsidR="00AF45D5" w:rsidRDefault="00AF45D5" w:rsidP="00AF45D5">
      <w:pPr>
        <w:rPr>
          <w:rFonts w:ascii="Arial" w:hAnsi="Arial" w:cs="Arial"/>
          <w:sz w:val="20"/>
          <w:szCs w:val="20"/>
        </w:rPr>
      </w:pPr>
      <w:r>
        <w:rPr>
          <w:rFonts w:ascii="Arial" w:hAnsi="Arial" w:cs="Arial"/>
          <w:sz w:val="20"/>
          <w:szCs w:val="20"/>
        </w:rPr>
        <w:t xml:space="preserve">Mrs. Cosby-Hurling thanked all those who came and supported the Fifth and Eighth Ward Community event. She spoke about the efforts to put </w:t>
      </w:r>
      <w:r w:rsidR="00874ABA">
        <w:rPr>
          <w:rFonts w:ascii="Arial" w:hAnsi="Arial" w:cs="Arial"/>
          <w:sz w:val="20"/>
          <w:szCs w:val="20"/>
        </w:rPr>
        <w:t xml:space="preserve">on the event and thanked Mrs. Yamakaitis for all of her hard work in helping to put this event together. She noted the help from all of the Fifth and Eighth Ward Committee people, and thanked a number of individuals and firms that donated to the event. </w:t>
      </w:r>
    </w:p>
    <w:p w:rsidR="00874ABA" w:rsidRDefault="00874ABA" w:rsidP="00AF45D5">
      <w:pPr>
        <w:rPr>
          <w:rFonts w:ascii="Arial" w:hAnsi="Arial" w:cs="Arial"/>
          <w:sz w:val="20"/>
          <w:szCs w:val="20"/>
        </w:rPr>
      </w:pPr>
    </w:p>
    <w:p w:rsidR="00874ABA" w:rsidRPr="00AF45D5" w:rsidRDefault="00874ABA" w:rsidP="00AF45D5">
      <w:pPr>
        <w:rPr>
          <w:rFonts w:ascii="Arial" w:hAnsi="Arial" w:cs="Arial"/>
          <w:sz w:val="20"/>
          <w:szCs w:val="20"/>
        </w:rPr>
      </w:pPr>
      <w:r>
        <w:rPr>
          <w:rFonts w:ascii="Arial" w:hAnsi="Arial" w:cs="Arial"/>
          <w:sz w:val="20"/>
          <w:szCs w:val="20"/>
        </w:rPr>
        <w:t xml:space="preserve">Mrs. Cosby-Hurling noted various community events that would be going on in the next several weeks. She spoke about the posting of jobs and the various positions that are currently open. She then informed residents of the installation of speed humps to slow the speed of traffic. She provided her contact information and noted that she has a Facebook page. She urged other elected officials to contact her direct, face to face, and not be put on Facebook. </w:t>
      </w:r>
    </w:p>
    <w:p w:rsidR="008D298B" w:rsidRDefault="008D298B" w:rsidP="008D298B">
      <w:pPr>
        <w:rPr>
          <w:rFonts w:ascii="Arial" w:hAnsi="Arial" w:cs="Arial"/>
          <w:b/>
          <w:sz w:val="20"/>
          <w:szCs w:val="20"/>
          <w:u w:val="single"/>
        </w:rPr>
      </w:pPr>
    </w:p>
    <w:p w:rsidR="008D298B" w:rsidRDefault="008D298B" w:rsidP="008D298B">
      <w:pPr>
        <w:rPr>
          <w:rFonts w:ascii="Arial" w:hAnsi="Arial" w:cs="Arial"/>
          <w:b/>
          <w:sz w:val="20"/>
          <w:szCs w:val="20"/>
          <w:u w:val="single"/>
        </w:rPr>
      </w:pPr>
      <w:r w:rsidRPr="008D298B">
        <w:rPr>
          <w:rFonts w:ascii="Arial" w:hAnsi="Arial" w:cs="Arial"/>
          <w:b/>
          <w:sz w:val="20"/>
          <w:szCs w:val="20"/>
          <w:u w:val="single"/>
        </w:rPr>
        <w:t>SIXTH WARD</w:t>
      </w:r>
    </w:p>
    <w:p w:rsidR="00874ABA" w:rsidRDefault="00874ABA" w:rsidP="008D298B">
      <w:pPr>
        <w:rPr>
          <w:rFonts w:ascii="Arial" w:hAnsi="Arial" w:cs="Arial"/>
          <w:b/>
          <w:sz w:val="20"/>
          <w:szCs w:val="20"/>
          <w:u w:val="single"/>
        </w:rPr>
      </w:pPr>
    </w:p>
    <w:p w:rsidR="00874ABA" w:rsidRDefault="00874ABA" w:rsidP="008D298B">
      <w:pPr>
        <w:rPr>
          <w:rFonts w:ascii="Arial" w:hAnsi="Arial" w:cs="Arial"/>
          <w:sz w:val="20"/>
          <w:szCs w:val="20"/>
        </w:rPr>
      </w:pPr>
      <w:r>
        <w:rPr>
          <w:rFonts w:ascii="Arial" w:hAnsi="Arial" w:cs="Arial"/>
          <w:sz w:val="20"/>
          <w:szCs w:val="20"/>
        </w:rPr>
        <w:t xml:space="preserve">Mr. Sadowski thanked DPW for their work in cleaning and restoring Pulaski Park in the Sixth Ward. </w:t>
      </w:r>
      <w:r w:rsidR="00943C3F">
        <w:rPr>
          <w:rFonts w:ascii="Arial" w:hAnsi="Arial" w:cs="Arial"/>
          <w:sz w:val="20"/>
          <w:szCs w:val="20"/>
        </w:rPr>
        <w:t>He spok</w:t>
      </w:r>
      <w:r w:rsidR="00F75F0A">
        <w:rPr>
          <w:rFonts w:ascii="Arial" w:hAnsi="Arial" w:cs="Arial"/>
          <w:sz w:val="20"/>
          <w:szCs w:val="20"/>
        </w:rPr>
        <w:t>e about the opening of</w:t>
      </w:r>
      <w:r w:rsidR="00943C3F">
        <w:rPr>
          <w:rFonts w:ascii="Arial" w:hAnsi="Arial" w:cs="Arial"/>
          <w:sz w:val="20"/>
          <w:szCs w:val="20"/>
        </w:rPr>
        <w:t xml:space="preserve"> School #6, and that it went off without a hitch. He noted the new rules for drop-offs and pickups, at 6 School and asked that all follow them. He thanked Lt. Babulski for finding the money for the purchase of new electronic school signs and the Division of Transportation </w:t>
      </w:r>
      <w:r w:rsidR="00AC5F5C">
        <w:rPr>
          <w:rFonts w:ascii="Arial" w:hAnsi="Arial" w:cs="Arial"/>
          <w:sz w:val="20"/>
          <w:szCs w:val="20"/>
        </w:rPr>
        <w:t>and Parking for installing them.</w:t>
      </w:r>
    </w:p>
    <w:p w:rsidR="00AC5F5C" w:rsidRDefault="00AC5F5C" w:rsidP="008D298B">
      <w:pPr>
        <w:rPr>
          <w:rFonts w:ascii="Arial" w:hAnsi="Arial" w:cs="Arial"/>
          <w:sz w:val="20"/>
          <w:szCs w:val="20"/>
        </w:rPr>
      </w:pPr>
    </w:p>
    <w:p w:rsidR="00AC5F5C" w:rsidRDefault="00AC5F5C" w:rsidP="008D298B">
      <w:pPr>
        <w:rPr>
          <w:rFonts w:ascii="Arial" w:hAnsi="Arial" w:cs="Arial"/>
          <w:sz w:val="20"/>
          <w:szCs w:val="20"/>
        </w:rPr>
      </w:pPr>
      <w:r>
        <w:rPr>
          <w:rFonts w:ascii="Arial" w:hAnsi="Arial" w:cs="Arial"/>
          <w:sz w:val="20"/>
          <w:szCs w:val="20"/>
        </w:rPr>
        <w:t xml:space="preserve">Mr. Sadowski spoke about traffic issues, the special meeting of Council to discuss them, and that they would be working with the Police to resolve them. He also noted that he has turned in a list for tree trimmings and the repair of potholes. If someone still has work to be done, he asked that they give him a call so he can add them to the list. </w:t>
      </w:r>
    </w:p>
    <w:p w:rsidR="00AC5F5C" w:rsidRDefault="00AC5F5C" w:rsidP="008D298B">
      <w:pPr>
        <w:rPr>
          <w:rFonts w:ascii="Arial" w:hAnsi="Arial" w:cs="Arial"/>
          <w:sz w:val="20"/>
          <w:szCs w:val="20"/>
        </w:rPr>
      </w:pPr>
    </w:p>
    <w:p w:rsidR="00AC5F5C" w:rsidRPr="00874ABA" w:rsidRDefault="00AC5F5C" w:rsidP="008D298B">
      <w:pPr>
        <w:rPr>
          <w:rFonts w:ascii="Arial" w:hAnsi="Arial" w:cs="Arial"/>
          <w:sz w:val="20"/>
          <w:szCs w:val="20"/>
        </w:rPr>
      </w:pPr>
      <w:r>
        <w:rPr>
          <w:rFonts w:ascii="Arial" w:hAnsi="Arial" w:cs="Arial"/>
          <w:sz w:val="20"/>
          <w:szCs w:val="20"/>
        </w:rPr>
        <w:t xml:space="preserve">Mr. Sadowski informed all that the senior clubs have resumed their meeting schedule, provided information on the various meetings, and urged residents to come out and join. </w:t>
      </w:r>
    </w:p>
    <w:p w:rsidR="00CE101A" w:rsidRDefault="00CE101A" w:rsidP="008D298B">
      <w:pPr>
        <w:rPr>
          <w:rFonts w:ascii="Arial" w:hAnsi="Arial" w:cs="Arial"/>
          <w:b/>
          <w:sz w:val="20"/>
          <w:szCs w:val="20"/>
          <w:u w:val="single"/>
        </w:rPr>
      </w:pPr>
    </w:p>
    <w:p w:rsidR="008D298B" w:rsidRDefault="008D298B" w:rsidP="008D298B">
      <w:pPr>
        <w:rPr>
          <w:rFonts w:ascii="Arial" w:hAnsi="Arial" w:cs="Arial"/>
          <w:b/>
          <w:sz w:val="20"/>
          <w:szCs w:val="20"/>
          <w:u w:val="single"/>
        </w:rPr>
      </w:pPr>
    </w:p>
    <w:p w:rsidR="008D298B" w:rsidRDefault="009F7765" w:rsidP="008D298B">
      <w:pPr>
        <w:rPr>
          <w:rFonts w:ascii="Arial" w:hAnsi="Arial" w:cs="Arial"/>
          <w:b/>
          <w:sz w:val="20"/>
          <w:szCs w:val="20"/>
          <w:u w:val="single"/>
        </w:rPr>
      </w:pPr>
      <w:r>
        <w:rPr>
          <w:rFonts w:ascii="Arial" w:hAnsi="Arial" w:cs="Arial"/>
          <w:b/>
          <w:sz w:val="20"/>
          <w:szCs w:val="20"/>
          <w:u w:val="single"/>
        </w:rPr>
        <w:t xml:space="preserve">SEVENTH </w:t>
      </w:r>
      <w:r w:rsidR="008D298B" w:rsidRPr="008D298B">
        <w:rPr>
          <w:rFonts w:ascii="Arial" w:hAnsi="Arial" w:cs="Arial"/>
          <w:b/>
          <w:sz w:val="20"/>
          <w:szCs w:val="20"/>
          <w:u w:val="single"/>
        </w:rPr>
        <w:t>WARD</w:t>
      </w:r>
    </w:p>
    <w:p w:rsidR="00AC5F5C" w:rsidRDefault="00AC5F5C" w:rsidP="008D298B">
      <w:pPr>
        <w:rPr>
          <w:rFonts w:ascii="Arial" w:hAnsi="Arial" w:cs="Arial"/>
          <w:b/>
          <w:sz w:val="20"/>
          <w:szCs w:val="20"/>
          <w:u w:val="single"/>
        </w:rPr>
      </w:pPr>
    </w:p>
    <w:p w:rsidR="00AC5F5C" w:rsidRDefault="003F1A13" w:rsidP="008D298B">
      <w:pPr>
        <w:rPr>
          <w:rFonts w:ascii="Arial" w:hAnsi="Arial" w:cs="Arial"/>
          <w:sz w:val="20"/>
          <w:szCs w:val="20"/>
        </w:rPr>
      </w:pPr>
      <w:r>
        <w:rPr>
          <w:rFonts w:ascii="Arial" w:hAnsi="Arial" w:cs="Arial"/>
          <w:sz w:val="20"/>
          <w:szCs w:val="20"/>
        </w:rPr>
        <w:t xml:space="preserve">Mr. Minarchenko </w:t>
      </w:r>
      <w:r w:rsidR="00AC5F5C">
        <w:rPr>
          <w:rFonts w:ascii="Arial" w:hAnsi="Arial" w:cs="Arial"/>
          <w:sz w:val="20"/>
          <w:szCs w:val="20"/>
        </w:rPr>
        <w:t xml:space="preserve">gave the report of the Construction Code Department. The department processed 165 permits and issued 169 certificates. They have collected a total of $61,363.00 for the month of August. </w:t>
      </w:r>
      <w:r>
        <w:rPr>
          <w:rFonts w:ascii="Arial" w:hAnsi="Arial" w:cs="Arial"/>
          <w:sz w:val="20"/>
          <w:szCs w:val="20"/>
        </w:rPr>
        <w:t xml:space="preserve">He then spoke about the special council meeting, and noted areas of particular concern to him in the Seventh Ward. He noted that </w:t>
      </w:r>
      <w:r w:rsidR="00264527">
        <w:rPr>
          <w:rFonts w:ascii="Arial" w:hAnsi="Arial" w:cs="Arial"/>
          <w:sz w:val="20"/>
          <w:szCs w:val="20"/>
        </w:rPr>
        <w:t>Tremely</w:t>
      </w:r>
      <w:r>
        <w:rPr>
          <w:rFonts w:ascii="Arial" w:hAnsi="Arial" w:cs="Arial"/>
          <w:sz w:val="20"/>
          <w:szCs w:val="20"/>
        </w:rPr>
        <w:t xml:space="preserve"> Point Road is sch</w:t>
      </w:r>
      <w:r w:rsidR="00E8700E">
        <w:rPr>
          <w:rFonts w:ascii="Arial" w:hAnsi="Arial" w:cs="Arial"/>
          <w:sz w:val="20"/>
          <w:szCs w:val="20"/>
        </w:rPr>
        <w:t xml:space="preserve">eduled to be repaved this year and spoke about efforts to keep tractor trailers off of Tremely Point Road, a light traffic street. </w:t>
      </w:r>
    </w:p>
    <w:p w:rsidR="00E8700E" w:rsidRDefault="00E8700E" w:rsidP="008D298B">
      <w:pPr>
        <w:rPr>
          <w:rFonts w:ascii="Arial" w:hAnsi="Arial" w:cs="Arial"/>
          <w:sz w:val="20"/>
          <w:szCs w:val="20"/>
        </w:rPr>
      </w:pPr>
    </w:p>
    <w:p w:rsidR="00E8700E" w:rsidRPr="00AC5F5C" w:rsidRDefault="00E8700E" w:rsidP="008D298B">
      <w:pPr>
        <w:rPr>
          <w:rFonts w:ascii="Arial" w:hAnsi="Arial" w:cs="Arial"/>
          <w:sz w:val="20"/>
          <w:szCs w:val="20"/>
        </w:rPr>
      </w:pPr>
      <w:r>
        <w:rPr>
          <w:rFonts w:ascii="Arial" w:hAnsi="Arial" w:cs="Arial"/>
          <w:sz w:val="20"/>
          <w:szCs w:val="20"/>
        </w:rPr>
        <w:t xml:space="preserve">Mr. Minarchenko then reported on the efforts to create a quite zone in conjunction with the railroad crossing in the Seventh Ward. He noted the meeting that Senator Scutari had </w:t>
      </w:r>
      <w:r w:rsidR="00264527">
        <w:rPr>
          <w:rFonts w:ascii="Arial" w:hAnsi="Arial" w:cs="Arial"/>
          <w:sz w:val="20"/>
          <w:szCs w:val="20"/>
        </w:rPr>
        <w:t xml:space="preserve">hosted with the NJDOT regarding the Turnpike access road. He added that the Mayor would give a further report on the meeting. </w:t>
      </w:r>
    </w:p>
    <w:p w:rsidR="007A6DBD" w:rsidRDefault="007A6DBD" w:rsidP="008D298B">
      <w:pPr>
        <w:rPr>
          <w:rFonts w:ascii="Arial" w:hAnsi="Arial" w:cs="Arial"/>
          <w:b/>
          <w:sz w:val="20"/>
          <w:szCs w:val="20"/>
          <w:u w:val="single"/>
        </w:rPr>
      </w:pPr>
    </w:p>
    <w:p w:rsidR="008D298B" w:rsidRDefault="009F7765" w:rsidP="008D298B">
      <w:pPr>
        <w:rPr>
          <w:rFonts w:ascii="Arial" w:hAnsi="Arial" w:cs="Arial"/>
          <w:b/>
          <w:sz w:val="20"/>
          <w:szCs w:val="20"/>
          <w:u w:val="single"/>
        </w:rPr>
      </w:pPr>
      <w:r w:rsidRPr="00E15F64">
        <w:rPr>
          <w:rFonts w:ascii="Arial" w:hAnsi="Arial" w:cs="Arial"/>
          <w:b/>
          <w:sz w:val="20"/>
          <w:szCs w:val="20"/>
          <w:u w:val="single"/>
        </w:rPr>
        <w:t>EIGHTH WARD</w:t>
      </w:r>
    </w:p>
    <w:p w:rsidR="00264527" w:rsidRDefault="00264527" w:rsidP="008D298B">
      <w:pPr>
        <w:rPr>
          <w:rFonts w:ascii="Arial" w:hAnsi="Arial" w:cs="Arial"/>
          <w:b/>
          <w:sz w:val="20"/>
          <w:szCs w:val="20"/>
          <w:u w:val="single"/>
        </w:rPr>
      </w:pPr>
    </w:p>
    <w:p w:rsidR="00264527" w:rsidRDefault="00264527" w:rsidP="008D298B">
      <w:pPr>
        <w:rPr>
          <w:rFonts w:ascii="Arial" w:hAnsi="Arial" w:cs="Arial"/>
          <w:sz w:val="20"/>
          <w:szCs w:val="20"/>
        </w:rPr>
      </w:pPr>
      <w:r>
        <w:rPr>
          <w:rFonts w:ascii="Arial" w:hAnsi="Arial" w:cs="Arial"/>
          <w:sz w:val="20"/>
          <w:szCs w:val="20"/>
        </w:rPr>
        <w:t xml:space="preserve">Mrs. Yamakaitis reported that the Fire Prevention Bureau had collected a total of $3,762.36 for the month of August 2015. She then reported on collections for the ambulance reimbursement system. A total of $441,749.98 has been collected to date. She announced details of Fire Prevention night. Mrs. Yamakaitis congratulated Chief Dooley on becoming permanent in his title and Lt. Stanley on his promotion. </w:t>
      </w:r>
    </w:p>
    <w:p w:rsidR="00264527" w:rsidRDefault="00264527" w:rsidP="008D298B">
      <w:pPr>
        <w:rPr>
          <w:rFonts w:ascii="Arial" w:hAnsi="Arial" w:cs="Arial"/>
          <w:sz w:val="20"/>
          <w:szCs w:val="20"/>
        </w:rPr>
      </w:pPr>
    </w:p>
    <w:p w:rsidR="00264527" w:rsidRDefault="00264527" w:rsidP="008D298B">
      <w:pPr>
        <w:rPr>
          <w:rFonts w:ascii="Arial" w:hAnsi="Arial" w:cs="Arial"/>
          <w:sz w:val="20"/>
          <w:szCs w:val="20"/>
        </w:rPr>
      </w:pPr>
      <w:r>
        <w:rPr>
          <w:rFonts w:ascii="Arial" w:hAnsi="Arial" w:cs="Arial"/>
          <w:sz w:val="20"/>
          <w:szCs w:val="20"/>
        </w:rPr>
        <w:t>Mrs. Yamakaitis urged those who have not taken advantage of the free concerts to come out and attend them. She provided details on the concerts. She acknowledge</w:t>
      </w:r>
      <w:r w:rsidR="00F75F0A">
        <w:rPr>
          <w:rFonts w:ascii="Arial" w:hAnsi="Arial" w:cs="Arial"/>
          <w:sz w:val="20"/>
          <w:szCs w:val="20"/>
        </w:rPr>
        <w:t>d</w:t>
      </w:r>
      <w:r>
        <w:rPr>
          <w:rFonts w:ascii="Arial" w:hAnsi="Arial" w:cs="Arial"/>
          <w:sz w:val="20"/>
          <w:szCs w:val="20"/>
        </w:rPr>
        <w:t xml:space="preserve"> the efforts of various staff members in planning the concerts.</w:t>
      </w:r>
    </w:p>
    <w:p w:rsidR="00264527" w:rsidRDefault="00264527" w:rsidP="008D298B">
      <w:pPr>
        <w:rPr>
          <w:rFonts w:ascii="Arial" w:hAnsi="Arial" w:cs="Arial"/>
          <w:sz w:val="20"/>
          <w:szCs w:val="20"/>
        </w:rPr>
      </w:pPr>
    </w:p>
    <w:p w:rsidR="00264527" w:rsidRDefault="00264527" w:rsidP="008D298B">
      <w:pPr>
        <w:rPr>
          <w:rFonts w:ascii="Arial" w:hAnsi="Arial" w:cs="Arial"/>
          <w:sz w:val="20"/>
          <w:szCs w:val="20"/>
        </w:rPr>
      </w:pPr>
      <w:r>
        <w:rPr>
          <w:rFonts w:ascii="Arial" w:hAnsi="Arial" w:cs="Arial"/>
          <w:sz w:val="20"/>
          <w:szCs w:val="20"/>
        </w:rPr>
        <w:t xml:space="preserve">Mrs. Yamakaitis announced the details of the Eight Ward Community meeting. She also provided further information on the planned Neighborhood Watch Program meeting. She also explained a new program, held </w:t>
      </w:r>
      <w:r w:rsidR="00F75F0A">
        <w:rPr>
          <w:rFonts w:ascii="Arial" w:hAnsi="Arial" w:cs="Arial"/>
          <w:sz w:val="20"/>
          <w:szCs w:val="20"/>
        </w:rPr>
        <w:t xml:space="preserve">in conjunction with the </w:t>
      </w:r>
      <w:proofErr w:type="spellStart"/>
      <w:r w:rsidR="00F75F0A">
        <w:rPr>
          <w:rFonts w:ascii="Arial" w:hAnsi="Arial" w:cs="Arial"/>
          <w:sz w:val="20"/>
          <w:szCs w:val="20"/>
        </w:rPr>
        <w:t>Trinitas</w:t>
      </w:r>
      <w:proofErr w:type="spellEnd"/>
      <w:r>
        <w:rPr>
          <w:rFonts w:ascii="Arial" w:hAnsi="Arial" w:cs="Arial"/>
          <w:sz w:val="20"/>
          <w:szCs w:val="20"/>
        </w:rPr>
        <w:t xml:space="preserve"> School of Nursing that was being offered to area restaurants. Next Mrs. Yamakaitis provided details on the annual flu vaccination program. </w:t>
      </w:r>
      <w:r w:rsidR="00B55C67">
        <w:rPr>
          <w:rFonts w:ascii="Arial" w:hAnsi="Arial" w:cs="Arial"/>
          <w:sz w:val="20"/>
          <w:szCs w:val="20"/>
        </w:rPr>
        <w:t xml:space="preserve">She then commented on the special council meeting, regarding traffic, and streets in the Eighth Ward that were of concern to her. </w:t>
      </w:r>
    </w:p>
    <w:p w:rsidR="00B55C67" w:rsidRDefault="00B55C67" w:rsidP="008D298B">
      <w:pPr>
        <w:rPr>
          <w:rFonts w:ascii="Arial" w:hAnsi="Arial" w:cs="Arial"/>
          <w:sz w:val="20"/>
          <w:szCs w:val="20"/>
        </w:rPr>
      </w:pPr>
    </w:p>
    <w:p w:rsidR="00B55C67" w:rsidRPr="00264527" w:rsidRDefault="00B55C67" w:rsidP="008D298B">
      <w:pPr>
        <w:rPr>
          <w:rFonts w:ascii="Arial" w:hAnsi="Arial" w:cs="Arial"/>
          <w:sz w:val="20"/>
          <w:szCs w:val="20"/>
        </w:rPr>
      </w:pPr>
      <w:r>
        <w:rPr>
          <w:rFonts w:ascii="Arial" w:hAnsi="Arial" w:cs="Arial"/>
          <w:sz w:val="20"/>
          <w:szCs w:val="20"/>
        </w:rPr>
        <w:t xml:space="preserve">Mrs. Yamakaitis announced details of a fundraiser that was going to be held by the Friends of the Linden Animal Shelter. </w:t>
      </w:r>
      <w:r w:rsidR="007529BB">
        <w:rPr>
          <w:rFonts w:ascii="Arial" w:hAnsi="Arial" w:cs="Arial"/>
          <w:sz w:val="20"/>
          <w:szCs w:val="20"/>
        </w:rPr>
        <w:t xml:space="preserve">She noted a number of events that would be occurring and urged those interested to visit her Facebook site to obtain further information. She provided her contact information. </w:t>
      </w:r>
    </w:p>
    <w:p w:rsidR="00ED1F0A" w:rsidRDefault="00ED1F0A" w:rsidP="008D298B">
      <w:pPr>
        <w:rPr>
          <w:rFonts w:ascii="Arial" w:hAnsi="Arial" w:cs="Arial"/>
          <w:b/>
          <w:sz w:val="20"/>
          <w:szCs w:val="20"/>
          <w:u w:val="single"/>
        </w:rPr>
      </w:pPr>
    </w:p>
    <w:p w:rsidR="005F3848" w:rsidRPr="00ED1F0A" w:rsidRDefault="005F3848" w:rsidP="008D298B">
      <w:pPr>
        <w:rPr>
          <w:rFonts w:ascii="Arial" w:hAnsi="Arial" w:cs="Arial"/>
          <w:sz w:val="20"/>
          <w:szCs w:val="20"/>
        </w:rPr>
      </w:pPr>
    </w:p>
    <w:p w:rsidR="009F7765" w:rsidRDefault="009F7765" w:rsidP="009F7765">
      <w:pPr>
        <w:rPr>
          <w:rFonts w:ascii="Arial" w:hAnsi="Arial" w:cs="Arial"/>
          <w:b/>
          <w:sz w:val="20"/>
          <w:szCs w:val="20"/>
          <w:u w:val="single"/>
        </w:rPr>
      </w:pPr>
      <w:r w:rsidRPr="008D298B">
        <w:rPr>
          <w:rFonts w:ascii="Arial" w:hAnsi="Arial" w:cs="Arial"/>
          <w:b/>
          <w:sz w:val="20"/>
          <w:szCs w:val="20"/>
          <w:u w:val="single"/>
        </w:rPr>
        <w:t>NINTH WARD</w:t>
      </w:r>
    </w:p>
    <w:p w:rsidR="007529BB" w:rsidRDefault="007529BB" w:rsidP="009F7765">
      <w:pPr>
        <w:rPr>
          <w:rFonts w:ascii="Arial" w:hAnsi="Arial" w:cs="Arial"/>
          <w:b/>
          <w:sz w:val="20"/>
          <w:szCs w:val="20"/>
          <w:u w:val="single"/>
        </w:rPr>
      </w:pPr>
    </w:p>
    <w:p w:rsidR="007529BB" w:rsidRDefault="007529BB" w:rsidP="009F7765">
      <w:pPr>
        <w:rPr>
          <w:rFonts w:ascii="Arial" w:hAnsi="Arial" w:cs="Arial"/>
          <w:sz w:val="20"/>
          <w:szCs w:val="20"/>
        </w:rPr>
      </w:pPr>
      <w:r>
        <w:rPr>
          <w:rFonts w:ascii="Arial" w:hAnsi="Arial" w:cs="Arial"/>
          <w:sz w:val="20"/>
          <w:szCs w:val="20"/>
        </w:rPr>
        <w:t xml:space="preserve">Mr. Medina congratulation Chief Dooley on his appointment and Mr. Stanley on his promotion. He then thanked the Fire Department for their response to the large fire on Orchard Terrace, and gave a report on the fire. He then spoke about streets that were going to be paved in the Ninth Ward. </w:t>
      </w:r>
    </w:p>
    <w:p w:rsidR="007529BB" w:rsidRDefault="007529BB" w:rsidP="009F7765">
      <w:pPr>
        <w:rPr>
          <w:rFonts w:ascii="Arial" w:hAnsi="Arial" w:cs="Arial"/>
          <w:sz w:val="20"/>
          <w:szCs w:val="20"/>
        </w:rPr>
      </w:pPr>
    </w:p>
    <w:p w:rsidR="007529BB" w:rsidRDefault="007529BB" w:rsidP="009F7765">
      <w:pPr>
        <w:rPr>
          <w:rFonts w:ascii="Arial" w:hAnsi="Arial" w:cs="Arial"/>
          <w:sz w:val="20"/>
          <w:szCs w:val="20"/>
        </w:rPr>
      </w:pPr>
      <w:r>
        <w:rPr>
          <w:rFonts w:ascii="Arial" w:hAnsi="Arial" w:cs="Arial"/>
          <w:sz w:val="20"/>
          <w:szCs w:val="20"/>
        </w:rPr>
        <w:t xml:space="preserve">Mr. Medina reported on the recent opening of schools and traffic enforcement, especially regarding speed and the new stop signs. </w:t>
      </w:r>
      <w:r w:rsidR="008F0FBB">
        <w:rPr>
          <w:rFonts w:ascii="Arial" w:hAnsi="Arial" w:cs="Arial"/>
          <w:sz w:val="20"/>
          <w:szCs w:val="20"/>
        </w:rPr>
        <w:t xml:space="preserve">He noted the special council meeting and that the biggest issue, around town, is speeding. </w:t>
      </w:r>
    </w:p>
    <w:p w:rsidR="008F0FBB" w:rsidRDefault="008F0FBB" w:rsidP="009F7765">
      <w:pPr>
        <w:rPr>
          <w:rFonts w:ascii="Arial" w:hAnsi="Arial" w:cs="Arial"/>
          <w:sz w:val="20"/>
          <w:szCs w:val="20"/>
        </w:rPr>
      </w:pPr>
    </w:p>
    <w:p w:rsidR="002772C0" w:rsidRDefault="008F0FBB" w:rsidP="009F7765">
      <w:pPr>
        <w:rPr>
          <w:rFonts w:ascii="Arial" w:hAnsi="Arial" w:cs="Arial"/>
          <w:b/>
          <w:sz w:val="20"/>
          <w:szCs w:val="20"/>
          <w:u w:val="single"/>
        </w:rPr>
      </w:pPr>
      <w:r>
        <w:rPr>
          <w:rFonts w:ascii="Arial" w:hAnsi="Arial" w:cs="Arial"/>
          <w:sz w:val="20"/>
          <w:szCs w:val="20"/>
        </w:rPr>
        <w:t xml:space="preserve">Mr. Medina announced the Ninth and Tenth Ward meeting, tomorrow. He provided details on the topics for the evening. </w:t>
      </w:r>
    </w:p>
    <w:p w:rsidR="008D298B" w:rsidRDefault="008D298B" w:rsidP="008D298B">
      <w:pPr>
        <w:rPr>
          <w:rFonts w:ascii="Arial" w:hAnsi="Arial" w:cs="Arial"/>
          <w:b/>
          <w:sz w:val="20"/>
          <w:szCs w:val="20"/>
          <w:u w:val="single"/>
        </w:rPr>
      </w:pPr>
    </w:p>
    <w:p w:rsidR="008D298B" w:rsidRDefault="008D298B" w:rsidP="008D298B">
      <w:pPr>
        <w:rPr>
          <w:rFonts w:ascii="Arial" w:hAnsi="Arial" w:cs="Arial"/>
          <w:b/>
          <w:sz w:val="20"/>
          <w:szCs w:val="20"/>
          <w:u w:val="single"/>
        </w:rPr>
      </w:pPr>
      <w:r w:rsidRPr="008D298B">
        <w:rPr>
          <w:rFonts w:ascii="Arial" w:hAnsi="Arial" w:cs="Arial"/>
          <w:b/>
          <w:sz w:val="20"/>
          <w:szCs w:val="20"/>
          <w:u w:val="single"/>
        </w:rPr>
        <w:t xml:space="preserve">TENTH WARD </w:t>
      </w:r>
    </w:p>
    <w:p w:rsidR="008F0FBB" w:rsidRDefault="008F0FBB" w:rsidP="008D298B">
      <w:pPr>
        <w:rPr>
          <w:rFonts w:ascii="Arial" w:hAnsi="Arial" w:cs="Arial"/>
          <w:b/>
          <w:sz w:val="20"/>
          <w:szCs w:val="20"/>
          <w:u w:val="single"/>
        </w:rPr>
      </w:pPr>
    </w:p>
    <w:p w:rsidR="008F0FBB" w:rsidRDefault="008F0FBB" w:rsidP="008D298B">
      <w:pPr>
        <w:rPr>
          <w:rFonts w:ascii="Arial" w:hAnsi="Arial" w:cs="Arial"/>
          <w:sz w:val="20"/>
          <w:szCs w:val="20"/>
        </w:rPr>
      </w:pPr>
      <w:r>
        <w:rPr>
          <w:rFonts w:ascii="Arial" w:hAnsi="Arial" w:cs="Arial"/>
          <w:sz w:val="20"/>
          <w:szCs w:val="20"/>
        </w:rPr>
        <w:t xml:space="preserve">Mrs. Hickey began her report by congratulating Sgt. Brian Fetch as Police Officer of the Year. </w:t>
      </w:r>
      <w:r w:rsidR="0035634D">
        <w:rPr>
          <w:rFonts w:ascii="Arial" w:hAnsi="Arial" w:cs="Arial"/>
          <w:sz w:val="20"/>
          <w:szCs w:val="20"/>
        </w:rPr>
        <w:t xml:space="preserve">She spoke about the great work being done by all of the police officers. She congratulated Chief Dooley and Lt. Stanley on their promotions. She then talked about some of the individuals honored earlier in the meeting. </w:t>
      </w:r>
    </w:p>
    <w:p w:rsidR="0035634D" w:rsidRDefault="0035634D" w:rsidP="008D298B">
      <w:pPr>
        <w:rPr>
          <w:rFonts w:ascii="Arial" w:hAnsi="Arial" w:cs="Arial"/>
          <w:sz w:val="20"/>
          <w:szCs w:val="20"/>
        </w:rPr>
      </w:pPr>
    </w:p>
    <w:p w:rsidR="0035634D" w:rsidRDefault="0035634D" w:rsidP="008D298B">
      <w:pPr>
        <w:rPr>
          <w:rFonts w:ascii="Arial" w:hAnsi="Arial" w:cs="Arial"/>
          <w:sz w:val="20"/>
          <w:szCs w:val="20"/>
        </w:rPr>
      </w:pPr>
      <w:r>
        <w:rPr>
          <w:rFonts w:ascii="Arial" w:hAnsi="Arial" w:cs="Arial"/>
          <w:sz w:val="20"/>
          <w:szCs w:val="20"/>
        </w:rPr>
        <w:t xml:space="preserve">Mrs. Hickey reminded all about the City wide garage sale and provided details on the event. She then announced the combined Ninth and Tenth Ward Community meeting and details. She then provided details on the September to Remember, and urged residents to come out and participate. </w:t>
      </w:r>
    </w:p>
    <w:p w:rsidR="0035634D" w:rsidRDefault="0035634D" w:rsidP="008D298B">
      <w:pPr>
        <w:rPr>
          <w:rFonts w:ascii="Arial" w:hAnsi="Arial" w:cs="Arial"/>
          <w:sz w:val="20"/>
          <w:szCs w:val="20"/>
        </w:rPr>
      </w:pPr>
    </w:p>
    <w:p w:rsidR="000604E0" w:rsidRDefault="0035634D" w:rsidP="008D298B">
      <w:pPr>
        <w:rPr>
          <w:rFonts w:ascii="Arial" w:hAnsi="Arial" w:cs="Arial"/>
          <w:sz w:val="20"/>
          <w:szCs w:val="20"/>
        </w:rPr>
      </w:pPr>
      <w:r>
        <w:rPr>
          <w:rFonts w:ascii="Arial" w:hAnsi="Arial" w:cs="Arial"/>
          <w:sz w:val="20"/>
          <w:szCs w:val="20"/>
        </w:rPr>
        <w:t>Mrs. Hickey stated that she took a day off, from work, to be in town for the opening of School 9 in the Tenth Ward. She spoke about traffic issues related to the drop off and pick up of students going to School 9.</w:t>
      </w:r>
      <w:r w:rsidR="000604E0">
        <w:rPr>
          <w:rFonts w:ascii="Arial" w:hAnsi="Arial" w:cs="Arial"/>
          <w:sz w:val="20"/>
          <w:szCs w:val="20"/>
        </w:rPr>
        <w:t xml:space="preserve"> She asked that parents not block home owner’s driveways. </w:t>
      </w:r>
      <w:r>
        <w:rPr>
          <w:rFonts w:ascii="Arial" w:hAnsi="Arial" w:cs="Arial"/>
          <w:sz w:val="20"/>
          <w:szCs w:val="20"/>
        </w:rPr>
        <w:t xml:space="preserve"> </w:t>
      </w:r>
      <w:r w:rsidR="000604E0">
        <w:rPr>
          <w:rFonts w:ascii="Arial" w:hAnsi="Arial" w:cs="Arial"/>
          <w:sz w:val="20"/>
          <w:szCs w:val="20"/>
        </w:rPr>
        <w:t xml:space="preserve">She then thanked Mrs. Yamakaitis for hosting her annual 9-11 ceremony honoring Wanda Green. </w:t>
      </w:r>
    </w:p>
    <w:p w:rsidR="000604E0" w:rsidRDefault="000604E0" w:rsidP="008D298B">
      <w:pPr>
        <w:rPr>
          <w:rFonts w:ascii="Arial" w:hAnsi="Arial" w:cs="Arial"/>
          <w:sz w:val="20"/>
          <w:szCs w:val="20"/>
        </w:rPr>
      </w:pPr>
    </w:p>
    <w:p w:rsidR="000604E0" w:rsidRDefault="000604E0" w:rsidP="008D298B">
      <w:pPr>
        <w:rPr>
          <w:rFonts w:ascii="Arial" w:hAnsi="Arial" w:cs="Arial"/>
          <w:sz w:val="20"/>
          <w:szCs w:val="20"/>
        </w:rPr>
      </w:pPr>
      <w:r>
        <w:rPr>
          <w:rFonts w:ascii="Arial" w:hAnsi="Arial" w:cs="Arial"/>
          <w:sz w:val="20"/>
          <w:szCs w:val="20"/>
        </w:rPr>
        <w:t xml:space="preserve">Mrs. Hickey provided a report on the annual Police-Fire football game, which raises monies for charities. </w:t>
      </w:r>
      <w:r w:rsidR="00BF4E07">
        <w:rPr>
          <w:rFonts w:ascii="Arial" w:hAnsi="Arial" w:cs="Arial"/>
          <w:sz w:val="20"/>
          <w:szCs w:val="20"/>
        </w:rPr>
        <w:t>She then spoke about the removal of trees in the 10</w:t>
      </w:r>
      <w:r w:rsidR="00BF4E07" w:rsidRPr="00BF4E07">
        <w:rPr>
          <w:rFonts w:ascii="Arial" w:hAnsi="Arial" w:cs="Arial"/>
          <w:sz w:val="20"/>
          <w:szCs w:val="20"/>
          <w:vertAlign w:val="superscript"/>
        </w:rPr>
        <w:t>th</w:t>
      </w:r>
      <w:r w:rsidR="00BF4E07">
        <w:rPr>
          <w:rFonts w:ascii="Arial" w:hAnsi="Arial" w:cs="Arial"/>
          <w:sz w:val="20"/>
          <w:szCs w:val="20"/>
        </w:rPr>
        <w:t xml:space="preserve"> Ward. </w:t>
      </w:r>
      <w:r w:rsidR="00F60E8F">
        <w:rPr>
          <w:rFonts w:ascii="Arial" w:hAnsi="Arial" w:cs="Arial"/>
          <w:sz w:val="20"/>
          <w:szCs w:val="20"/>
        </w:rPr>
        <w:t xml:space="preserve">She addresses several issues of concern to the residents of the Tenth Ward. </w:t>
      </w:r>
    </w:p>
    <w:p w:rsidR="00F60E8F" w:rsidRDefault="00F60E8F" w:rsidP="008D298B">
      <w:pPr>
        <w:rPr>
          <w:rFonts w:ascii="Arial" w:hAnsi="Arial" w:cs="Arial"/>
          <w:sz w:val="20"/>
          <w:szCs w:val="20"/>
        </w:rPr>
      </w:pPr>
    </w:p>
    <w:p w:rsidR="00F60E8F" w:rsidRDefault="00F60E8F" w:rsidP="008D298B">
      <w:pPr>
        <w:rPr>
          <w:rFonts w:ascii="Arial" w:hAnsi="Arial" w:cs="Arial"/>
          <w:sz w:val="20"/>
          <w:szCs w:val="20"/>
        </w:rPr>
      </w:pPr>
      <w:r>
        <w:rPr>
          <w:rFonts w:ascii="Arial" w:hAnsi="Arial" w:cs="Arial"/>
          <w:sz w:val="20"/>
          <w:szCs w:val="20"/>
        </w:rPr>
        <w:t xml:space="preserve">Mrs. Hickey noted </w:t>
      </w:r>
      <w:r w:rsidR="00F75F0A">
        <w:rPr>
          <w:rFonts w:ascii="Arial" w:hAnsi="Arial" w:cs="Arial"/>
          <w:sz w:val="20"/>
          <w:szCs w:val="20"/>
        </w:rPr>
        <w:t xml:space="preserve">the presence of </w:t>
      </w:r>
      <w:r>
        <w:rPr>
          <w:rFonts w:ascii="Arial" w:hAnsi="Arial" w:cs="Arial"/>
          <w:sz w:val="20"/>
          <w:szCs w:val="20"/>
        </w:rPr>
        <w:t xml:space="preserve">Ann Ferguson tonight and </w:t>
      </w:r>
      <w:r w:rsidR="00F5640D">
        <w:rPr>
          <w:rFonts w:ascii="Arial" w:hAnsi="Arial" w:cs="Arial"/>
          <w:sz w:val="20"/>
          <w:szCs w:val="20"/>
        </w:rPr>
        <w:t xml:space="preserve">gave information on </w:t>
      </w:r>
      <w:r>
        <w:rPr>
          <w:rFonts w:ascii="Arial" w:hAnsi="Arial" w:cs="Arial"/>
          <w:sz w:val="20"/>
          <w:szCs w:val="20"/>
        </w:rPr>
        <w:t xml:space="preserve">the up-coming casino night that the housing authority hosts. Mrs. Hickey provided her contact information. </w:t>
      </w:r>
    </w:p>
    <w:p w:rsidR="00F60E8F" w:rsidRDefault="00F60E8F" w:rsidP="008D298B">
      <w:pPr>
        <w:rPr>
          <w:rFonts w:ascii="Arial" w:hAnsi="Arial" w:cs="Arial"/>
          <w:sz w:val="20"/>
          <w:szCs w:val="20"/>
        </w:rPr>
      </w:pPr>
    </w:p>
    <w:p w:rsidR="00F60E8F" w:rsidRDefault="00F60E8F" w:rsidP="008D298B">
      <w:pPr>
        <w:rPr>
          <w:rFonts w:ascii="Arial" w:hAnsi="Arial" w:cs="Arial"/>
          <w:sz w:val="20"/>
          <w:szCs w:val="20"/>
        </w:rPr>
      </w:pPr>
    </w:p>
    <w:p w:rsidR="00F60E8F" w:rsidRPr="008F0FBB" w:rsidRDefault="00F60E8F" w:rsidP="008D298B">
      <w:pPr>
        <w:rPr>
          <w:rFonts w:ascii="Arial" w:hAnsi="Arial" w:cs="Arial"/>
          <w:sz w:val="20"/>
          <w:szCs w:val="20"/>
        </w:rPr>
      </w:pPr>
      <w:r>
        <w:rPr>
          <w:rFonts w:ascii="Arial" w:hAnsi="Arial" w:cs="Arial"/>
          <w:sz w:val="20"/>
          <w:szCs w:val="20"/>
        </w:rPr>
        <w:t xml:space="preserve">Mrs. Cosby-Hurling announced the regular Fifth Ward Community meeting and the topic of discussion. </w:t>
      </w:r>
    </w:p>
    <w:p w:rsidR="009607FF" w:rsidRDefault="009607FF" w:rsidP="008D298B">
      <w:pPr>
        <w:rPr>
          <w:rFonts w:ascii="Arial" w:hAnsi="Arial" w:cs="Arial"/>
          <w:b/>
          <w:sz w:val="20"/>
          <w:szCs w:val="20"/>
          <w:u w:val="single"/>
        </w:rPr>
      </w:pPr>
    </w:p>
    <w:p w:rsidR="00F73324" w:rsidRDefault="00F73324" w:rsidP="00F73324">
      <w:pPr>
        <w:autoSpaceDE w:val="0"/>
        <w:autoSpaceDN w:val="0"/>
        <w:spacing w:line="256" w:lineRule="auto"/>
        <w:jc w:val="center"/>
        <w:rPr>
          <w:rFonts w:ascii="Arial" w:eastAsiaTheme="minorHAnsi" w:hAnsi="Arial" w:cs="Arial"/>
          <w:b/>
          <w:bCs/>
          <w:iCs/>
          <w:sz w:val="20"/>
          <w:szCs w:val="20"/>
          <w:u w:val="single"/>
        </w:rPr>
      </w:pPr>
      <w:r w:rsidRPr="008D298B">
        <w:rPr>
          <w:rFonts w:ascii="Arial" w:eastAsiaTheme="minorHAnsi" w:hAnsi="Arial" w:cs="Arial"/>
          <w:b/>
          <w:bCs/>
          <w:iCs/>
          <w:sz w:val="20"/>
          <w:szCs w:val="20"/>
          <w:u w:val="single"/>
        </w:rPr>
        <w:t>MAYOR’S REPORT</w:t>
      </w:r>
    </w:p>
    <w:p w:rsidR="00F60E8F" w:rsidRDefault="00F60E8F" w:rsidP="00F73324">
      <w:pPr>
        <w:autoSpaceDE w:val="0"/>
        <w:autoSpaceDN w:val="0"/>
        <w:spacing w:line="256" w:lineRule="auto"/>
        <w:jc w:val="center"/>
        <w:rPr>
          <w:rFonts w:ascii="Arial" w:eastAsiaTheme="minorHAnsi" w:hAnsi="Arial" w:cs="Arial"/>
          <w:b/>
          <w:bCs/>
          <w:iCs/>
          <w:sz w:val="20"/>
          <w:szCs w:val="20"/>
          <w:u w:val="single"/>
        </w:rPr>
      </w:pPr>
    </w:p>
    <w:p w:rsidR="00F60E8F" w:rsidRDefault="00F60E8F" w:rsidP="00F60E8F">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 xml:space="preserve">Mayor Armstead acknowledge the presence of former Second Ward Council person Rich Koziol and thanked him for coming out this evening. The Mayor then spoke about his tenure, as Mayor, and his efforts to shift some of the tax burden from homeowners to commercial property owners. He then spoke about a meeting, last week, on the proposed hazardous waste tax that he proposed. He then reported on the study for the creation of new SID districts and that that it is moving along. </w:t>
      </w:r>
    </w:p>
    <w:p w:rsidR="00F60E8F" w:rsidRDefault="00F60E8F" w:rsidP="00F60E8F">
      <w:pPr>
        <w:autoSpaceDE w:val="0"/>
        <w:autoSpaceDN w:val="0"/>
        <w:spacing w:line="256" w:lineRule="auto"/>
        <w:rPr>
          <w:rFonts w:ascii="Arial" w:eastAsiaTheme="minorHAnsi" w:hAnsi="Arial" w:cs="Arial"/>
          <w:bCs/>
          <w:iCs/>
          <w:sz w:val="20"/>
          <w:szCs w:val="20"/>
        </w:rPr>
      </w:pPr>
    </w:p>
    <w:p w:rsidR="00F60E8F" w:rsidRDefault="00F60E8F" w:rsidP="00F60E8F">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 xml:space="preserve">Mayor Armstead reported that the City is looking very hard on the creation of a Parking Authority and the reasons why. He also reported on interest in developing the St. Georges Ave redevelopment site. </w:t>
      </w:r>
      <w:r w:rsidR="003324BC">
        <w:rPr>
          <w:rFonts w:ascii="Arial" w:eastAsiaTheme="minorHAnsi" w:hAnsi="Arial" w:cs="Arial"/>
          <w:bCs/>
          <w:iCs/>
          <w:sz w:val="20"/>
          <w:szCs w:val="20"/>
        </w:rPr>
        <w:t xml:space="preserve">He noted the amount of money the City has spent, on the site, over the past years. </w:t>
      </w:r>
    </w:p>
    <w:p w:rsidR="003324BC" w:rsidRDefault="003324BC" w:rsidP="00F60E8F">
      <w:pPr>
        <w:autoSpaceDE w:val="0"/>
        <w:autoSpaceDN w:val="0"/>
        <w:spacing w:line="256" w:lineRule="auto"/>
        <w:rPr>
          <w:rFonts w:ascii="Arial" w:eastAsiaTheme="minorHAnsi" w:hAnsi="Arial" w:cs="Arial"/>
          <w:bCs/>
          <w:iCs/>
          <w:sz w:val="20"/>
          <w:szCs w:val="20"/>
        </w:rPr>
      </w:pPr>
    </w:p>
    <w:p w:rsidR="003324BC" w:rsidRDefault="003324BC" w:rsidP="00F60E8F">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 xml:space="preserve">Mayor Armstead reported on a meeting that Senator Scutari hosted regarding the building of the Turnpike Access road. </w:t>
      </w:r>
      <w:r w:rsidR="005276A4">
        <w:rPr>
          <w:rFonts w:ascii="Arial" w:eastAsiaTheme="minorHAnsi" w:hAnsi="Arial" w:cs="Arial"/>
          <w:bCs/>
          <w:iCs/>
          <w:sz w:val="20"/>
          <w:szCs w:val="20"/>
        </w:rPr>
        <w:t>The Mayor then spoke about his Facebook page and that if it is on his Facebook sit</w:t>
      </w:r>
      <w:r w:rsidR="00DF5C15">
        <w:rPr>
          <w:rFonts w:ascii="Arial" w:eastAsiaTheme="minorHAnsi" w:hAnsi="Arial" w:cs="Arial"/>
          <w:bCs/>
          <w:iCs/>
          <w:sz w:val="20"/>
          <w:szCs w:val="20"/>
        </w:rPr>
        <w:t xml:space="preserve">e, then it is factual. </w:t>
      </w:r>
    </w:p>
    <w:p w:rsidR="005276A4" w:rsidRDefault="005276A4" w:rsidP="00F60E8F">
      <w:pPr>
        <w:autoSpaceDE w:val="0"/>
        <w:autoSpaceDN w:val="0"/>
        <w:spacing w:line="256" w:lineRule="auto"/>
        <w:rPr>
          <w:rFonts w:ascii="Arial" w:eastAsiaTheme="minorHAnsi" w:hAnsi="Arial" w:cs="Arial"/>
          <w:bCs/>
          <w:iCs/>
          <w:sz w:val="20"/>
          <w:szCs w:val="20"/>
        </w:rPr>
      </w:pPr>
    </w:p>
    <w:p w:rsidR="003B4321" w:rsidRDefault="005276A4" w:rsidP="003B4321">
      <w:pPr>
        <w:autoSpaceDE w:val="0"/>
        <w:autoSpaceDN w:val="0"/>
        <w:spacing w:line="256" w:lineRule="auto"/>
        <w:rPr>
          <w:rFonts w:ascii="Arial" w:hAnsi="Arial" w:cs="Arial"/>
          <w:b/>
          <w:sz w:val="20"/>
          <w:szCs w:val="20"/>
          <w:u w:val="single"/>
        </w:rPr>
      </w:pPr>
      <w:r>
        <w:rPr>
          <w:rFonts w:ascii="Arial" w:eastAsiaTheme="minorHAnsi" w:hAnsi="Arial" w:cs="Arial"/>
          <w:bCs/>
          <w:iCs/>
          <w:sz w:val="20"/>
          <w:szCs w:val="20"/>
        </w:rPr>
        <w:t xml:space="preserve">President Alvarez spoke about the September to </w:t>
      </w:r>
      <w:r w:rsidR="00B07844">
        <w:rPr>
          <w:rFonts w:ascii="Arial" w:eastAsiaTheme="minorHAnsi" w:hAnsi="Arial" w:cs="Arial"/>
          <w:bCs/>
          <w:iCs/>
          <w:sz w:val="20"/>
          <w:szCs w:val="20"/>
        </w:rPr>
        <w:t xml:space="preserve">Remember and urged all to come out. He provided details on the event. </w:t>
      </w:r>
    </w:p>
    <w:p w:rsidR="00D272B0" w:rsidRDefault="00D272B0" w:rsidP="00D272B0">
      <w:pPr>
        <w:jc w:val="center"/>
        <w:rPr>
          <w:rFonts w:ascii="Arial" w:hAnsi="Arial" w:cs="Arial"/>
          <w:b/>
          <w:sz w:val="20"/>
          <w:szCs w:val="20"/>
          <w:u w:val="single"/>
        </w:rPr>
      </w:pPr>
    </w:p>
    <w:p w:rsidR="00F06760" w:rsidRPr="00F06760" w:rsidRDefault="00F06760" w:rsidP="00F06760">
      <w:pPr>
        <w:spacing w:line="256" w:lineRule="auto"/>
        <w:jc w:val="center"/>
        <w:rPr>
          <w:rFonts w:ascii="Arial" w:eastAsiaTheme="minorHAnsi" w:hAnsi="Arial" w:cs="Arial"/>
          <w:b/>
          <w:sz w:val="20"/>
          <w:szCs w:val="20"/>
          <w:u w:val="single"/>
        </w:rPr>
      </w:pPr>
      <w:r w:rsidRPr="00F06760">
        <w:rPr>
          <w:rFonts w:ascii="Arial" w:eastAsiaTheme="minorHAnsi" w:hAnsi="Arial" w:cs="Arial"/>
          <w:b/>
          <w:sz w:val="20"/>
          <w:szCs w:val="20"/>
          <w:u w:val="single"/>
        </w:rPr>
        <w:t>RESOLUTIONS</w:t>
      </w:r>
    </w:p>
    <w:p w:rsidR="006942D5" w:rsidRPr="00F06760" w:rsidRDefault="006942D5" w:rsidP="00F06760">
      <w:pPr>
        <w:spacing w:line="256" w:lineRule="auto"/>
        <w:jc w:val="center"/>
        <w:rPr>
          <w:rFonts w:ascii="Arial" w:eastAsiaTheme="minorHAnsi" w:hAnsi="Arial" w:cs="Arial"/>
          <w:b/>
          <w:sz w:val="20"/>
          <w:szCs w:val="20"/>
          <w:u w:val="single"/>
        </w:rPr>
      </w:pPr>
    </w:p>
    <w:p w:rsidR="00F06760" w:rsidRPr="00F06760" w:rsidRDefault="00F06760" w:rsidP="00F06760">
      <w:pPr>
        <w:spacing w:line="256" w:lineRule="auto"/>
        <w:rPr>
          <w:rFonts w:ascii="Arial" w:eastAsiaTheme="minorHAnsi" w:hAnsi="Arial" w:cs="Arial"/>
          <w:b/>
          <w:bCs/>
          <w:sz w:val="20"/>
          <w:szCs w:val="20"/>
        </w:rPr>
      </w:pPr>
      <w:r w:rsidRPr="00F06760">
        <w:rPr>
          <w:rFonts w:ascii="Arial" w:eastAsiaTheme="minorHAnsi" w:hAnsi="Arial" w:cs="Arial"/>
          <w:b/>
          <w:bCs/>
          <w:sz w:val="20"/>
          <w:szCs w:val="20"/>
        </w:rPr>
        <w:t>Public comments will be permitted for those specific resolutions to be removed from the consent approval.  Please read the synopsis of the resolutions, which have been prepared by the City Clerk’s office. Each is informative and self- explanatory. However, if you wish to address a specific resolution, the Council, will entertain questions on it.</w:t>
      </w:r>
    </w:p>
    <w:p w:rsidR="00646C13" w:rsidRDefault="00646C13" w:rsidP="00221E98">
      <w:pPr>
        <w:rPr>
          <w:rFonts w:ascii="Arial" w:hAnsi="Arial" w:cs="Arial"/>
          <w:b/>
          <w:sz w:val="20"/>
          <w:szCs w:val="20"/>
          <w:u w:val="single"/>
        </w:rPr>
      </w:pPr>
    </w:p>
    <w:p w:rsidR="004A5D4C" w:rsidRDefault="006942D5" w:rsidP="006942D5">
      <w:pPr>
        <w:rPr>
          <w:rFonts w:ascii="Arial" w:hAnsi="Arial" w:cs="Arial"/>
          <w:b/>
          <w:sz w:val="20"/>
          <w:szCs w:val="20"/>
        </w:rPr>
      </w:pPr>
      <w:r w:rsidRPr="006942D5">
        <w:rPr>
          <w:rFonts w:ascii="Arial" w:hAnsi="Arial" w:cs="Arial"/>
          <w:b/>
          <w:sz w:val="20"/>
          <w:szCs w:val="20"/>
        </w:rPr>
        <w:t xml:space="preserve">Mr. Kolibas </w:t>
      </w:r>
      <w:r>
        <w:rPr>
          <w:rFonts w:ascii="Arial" w:hAnsi="Arial" w:cs="Arial"/>
          <w:b/>
          <w:sz w:val="20"/>
          <w:szCs w:val="20"/>
        </w:rPr>
        <w:t>moved for removal of Resolution</w:t>
      </w:r>
      <w:r w:rsidRPr="006942D5">
        <w:rPr>
          <w:rFonts w:ascii="Arial" w:hAnsi="Arial" w:cs="Arial"/>
          <w:b/>
          <w:sz w:val="20"/>
          <w:szCs w:val="20"/>
        </w:rPr>
        <w:t xml:space="preserve"> #2015-317</w:t>
      </w:r>
      <w:r w:rsidR="00420912">
        <w:rPr>
          <w:rFonts w:ascii="Arial" w:hAnsi="Arial" w:cs="Arial"/>
          <w:b/>
          <w:sz w:val="20"/>
          <w:szCs w:val="20"/>
        </w:rPr>
        <w:t xml:space="preserve"> from consideration</w:t>
      </w:r>
      <w:r w:rsidRPr="006942D5">
        <w:rPr>
          <w:rFonts w:ascii="Arial" w:hAnsi="Arial" w:cs="Arial"/>
          <w:b/>
          <w:sz w:val="20"/>
          <w:szCs w:val="20"/>
        </w:rPr>
        <w:t>. The motion was seconded by Mr. Beyer and was unanimously ordered approved</w:t>
      </w:r>
      <w:r w:rsidR="00420912">
        <w:rPr>
          <w:rFonts w:ascii="Arial" w:hAnsi="Arial" w:cs="Arial"/>
          <w:b/>
          <w:sz w:val="20"/>
          <w:szCs w:val="20"/>
        </w:rPr>
        <w:t xml:space="preserve"> by a roll call vote</w:t>
      </w:r>
      <w:r w:rsidRPr="006942D5">
        <w:rPr>
          <w:rFonts w:ascii="Arial" w:hAnsi="Arial" w:cs="Arial"/>
          <w:b/>
          <w:sz w:val="20"/>
          <w:szCs w:val="20"/>
        </w:rPr>
        <w:t xml:space="preserve">. </w:t>
      </w:r>
    </w:p>
    <w:p w:rsidR="009877A2" w:rsidRDefault="009877A2" w:rsidP="006942D5">
      <w:pPr>
        <w:rPr>
          <w:rFonts w:ascii="Arial" w:hAnsi="Arial" w:cs="Arial"/>
          <w:b/>
          <w:sz w:val="20"/>
          <w:szCs w:val="20"/>
        </w:rPr>
      </w:pPr>
    </w:p>
    <w:p w:rsidR="009877A2" w:rsidRDefault="009877A2" w:rsidP="006942D5">
      <w:pPr>
        <w:rPr>
          <w:rFonts w:ascii="Arial" w:hAnsi="Arial" w:cs="Arial"/>
          <w:b/>
          <w:sz w:val="20"/>
          <w:szCs w:val="20"/>
        </w:rPr>
      </w:pPr>
      <w:r>
        <w:rPr>
          <w:rFonts w:ascii="Arial" w:hAnsi="Arial" w:cs="Arial"/>
          <w:b/>
          <w:sz w:val="20"/>
          <w:szCs w:val="20"/>
        </w:rPr>
        <w:t xml:space="preserve">Resolution #2015-325 was removed at the request of Mr. Ladzinski. </w:t>
      </w:r>
    </w:p>
    <w:p w:rsidR="009877A2" w:rsidRDefault="009877A2" w:rsidP="006942D5">
      <w:pPr>
        <w:rPr>
          <w:rFonts w:ascii="Arial" w:hAnsi="Arial" w:cs="Arial"/>
          <w:b/>
          <w:sz w:val="20"/>
          <w:szCs w:val="20"/>
        </w:rPr>
      </w:pPr>
    </w:p>
    <w:p w:rsidR="009877A2" w:rsidRDefault="0008159C" w:rsidP="006942D5">
      <w:pPr>
        <w:rPr>
          <w:rFonts w:ascii="Arial" w:hAnsi="Arial" w:cs="Arial"/>
          <w:b/>
          <w:sz w:val="20"/>
          <w:szCs w:val="20"/>
        </w:rPr>
      </w:pPr>
      <w:r>
        <w:rPr>
          <w:rFonts w:ascii="Arial" w:hAnsi="Arial" w:cs="Arial"/>
          <w:b/>
          <w:sz w:val="20"/>
          <w:szCs w:val="20"/>
        </w:rPr>
        <w:t xml:space="preserve"> Mr. Kolibas moved for approval of Resolutions #2015-304 through #2015-344 with the exception of Resolutions #2015-304 and #2015-325. The motion was seconded by Mr. Beyer and was unanimously ordered approved on a roll call vote.</w:t>
      </w:r>
    </w:p>
    <w:p w:rsid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8D5409">
        <w:rPr>
          <w:rFonts w:ascii="Arial" w:hAnsi="Arial" w:cs="Arial"/>
          <w:b/>
          <w:sz w:val="20"/>
          <w:szCs w:val="20"/>
        </w:rPr>
        <w:t xml:space="preserve">RESOLUTION: </w:t>
      </w:r>
      <w:r w:rsidRPr="008D5409">
        <w:rPr>
          <w:rFonts w:ascii="Arial" w:hAnsi="Arial" w:cs="Arial"/>
          <w:b/>
          <w:sz w:val="20"/>
          <w:szCs w:val="20"/>
          <w:u w:val="single"/>
        </w:rPr>
        <w:t>2015-308</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8D5409">
        <w:rPr>
          <w:rFonts w:ascii="Arial" w:hAnsi="Arial" w:cs="Arial"/>
          <w:sz w:val="20"/>
          <w:szCs w:val="20"/>
        </w:rPr>
        <w:fldChar w:fldCharType="begin"/>
      </w:r>
      <w:r w:rsidRPr="008D5409">
        <w:rPr>
          <w:rFonts w:ascii="Arial" w:hAnsi="Arial" w:cs="Arial"/>
          <w:sz w:val="20"/>
          <w:szCs w:val="20"/>
        </w:rPr>
        <w:instrText xml:space="preserve"> SEQ CHAPTER \h \r 1</w:instrText>
      </w:r>
      <w:r w:rsidRPr="008D5409">
        <w:rPr>
          <w:rFonts w:ascii="Arial" w:hAnsi="Arial" w:cs="Arial"/>
          <w:sz w:val="20"/>
          <w:szCs w:val="20"/>
        </w:rPr>
        <w:fldChar w:fldCharType="end"/>
      </w:r>
      <w:r w:rsidRPr="008D5409">
        <w:rPr>
          <w:rFonts w:ascii="Arial" w:hAnsi="Arial" w:cs="Arial"/>
          <w:b/>
          <w:sz w:val="20"/>
          <w:szCs w:val="20"/>
        </w:rPr>
        <w:t xml:space="preserve">RESOLUTION FOR PURCHASE OF ONE CASE MODEL FARMALL 55C  CVT SERIES TRACTOR  FROM  STORR TRACTOR COMPANY THROUGH THE MIDDLESEX REGIONAL EDUCATIONAL SERVICES COMMISSION CO-OP FOR THE PUBLIC PROPERTY DEPARTMENT </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b/>
          <w:sz w:val="20"/>
          <w:szCs w:val="20"/>
        </w:rPr>
        <w:t>WHEREAS</w:t>
      </w:r>
      <w:r w:rsidRPr="008D5409">
        <w:rPr>
          <w:rFonts w:ascii="Arial" w:hAnsi="Arial" w:cs="Arial"/>
          <w:sz w:val="20"/>
          <w:szCs w:val="20"/>
        </w:rPr>
        <w:t xml:space="preserve">, the City of Linden wishes to obtain services from an authorized vendor under the Middlesex Regional Educational Services Co-op (MRESC) Contract 14/15-04.  Awarded to </w:t>
      </w:r>
      <w:proofErr w:type="spellStart"/>
      <w:r w:rsidRPr="008D5409">
        <w:rPr>
          <w:rFonts w:ascii="Arial" w:hAnsi="Arial" w:cs="Arial"/>
          <w:sz w:val="20"/>
          <w:szCs w:val="20"/>
        </w:rPr>
        <w:t>Storr</w:t>
      </w:r>
      <w:proofErr w:type="spellEnd"/>
      <w:r w:rsidRPr="008D5409">
        <w:rPr>
          <w:rFonts w:ascii="Arial" w:hAnsi="Arial" w:cs="Arial"/>
          <w:sz w:val="20"/>
          <w:szCs w:val="20"/>
        </w:rPr>
        <w:t xml:space="preserve"> Tractor, 3191 Route 22, Branchburg, NJ 08876, an authorized vendor and,</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b/>
          <w:sz w:val="20"/>
          <w:szCs w:val="20"/>
        </w:rPr>
        <w:t>WHEREAS</w:t>
      </w:r>
      <w:r w:rsidRPr="008D5409">
        <w:rPr>
          <w:rFonts w:ascii="Arial" w:hAnsi="Arial" w:cs="Arial"/>
          <w:sz w:val="20"/>
          <w:szCs w:val="20"/>
        </w:rPr>
        <w:t>, the purchase of goods and services by local contracting units is authorized by the Local Public Contracts Law, N.J.S.A. 40A:11-12; and,</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b/>
          <w:sz w:val="20"/>
          <w:szCs w:val="20"/>
        </w:rPr>
        <w:t>WHEREAS</w:t>
      </w:r>
      <w:r w:rsidRPr="008D5409">
        <w:rPr>
          <w:rFonts w:ascii="Arial" w:hAnsi="Arial" w:cs="Arial"/>
          <w:sz w:val="20"/>
          <w:szCs w:val="20"/>
        </w:rPr>
        <w:t xml:space="preserve">, </w:t>
      </w:r>
      <w:proofErr w:type="spellStart"/>
      <w:r w:rsidRPr="008D5409">
        <w:rPr>
          <w:rFonts w:ascii="Arial" w:hAnsi="Arial" w:cs="Arial"/>
          <w:sz w:val="20"/>
          <w:szCs w:val="20"/>
        </w:rPr>
        <w:t>Storr</w:t>
      </w:r>
      <w:proofErr w:type="spellEnd"/>
      <w:r w:rsidRPr="008D5409">
        <w:rPr>
          <w:rFonts w:ascii="Arial" w:hAnsi="Arial" w:cs="Arial"/>
          <w:sz w:val="20"/>
          <w:szCs w:val="20"/>
        </w:rPr>
        <w:t xml:space="preserve"> Tractor, has been awarded Contract #14/15-04, for the provision of grounds equipment; and,</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sz w:val="20"/>
          <w:szCs w:val="20"/>
        </w:rPr>
        <w:t xml:space="preserve">  </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b/>
          <w:sz w:val="20"/>
          <w:szCs w:val="20"/>
        </w:rPr>
        <w:t>WHEREAS</w:t>
      </w:r>
      <w:r w:rsidRPr="008D5409">
        <w:rPr>
          <w:rFonts w:ascii="Arial" w:hAnsi="Arial" w:cs="Arial"/>
          <w:sz w:val="20"/>
          <w:szCs w:val="20"/>
        </w:rPr>
        <w:t>, the Purchasing Agent recommends the utilization of this contract on the grounds that it represents the best means available to obtain services for; and,</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b/>
          <w:sz w:val="20"/>
          <w:szCs w:val="20"/>
        </w:rPr>
        <w:t>WHEREAS</w:t>
      </w:r>
      <w:r w:rsidRPr="008D5409">
        <w:rPr>
          <w:rFonts w:ascii="Arial" w:hAnsi="Arial" w:cs="Arial"/>
          <w:sz w:val="20"/>
          <w:szCs w:val="20"/>
        </w:rPr>
        <w:t>, the amount of the service is not to exceed $42,178.40 and,</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b/>
          <w:sz w:val="20"/>
          <w:szCs w:val="20"/>
        </w:rPr>
        <w:t>WHEREAS</w:t>
      </w:r>
      <w:r w:rsidRPr="008D5409">
        <w:rPr>
          <w:rFonts w:ascii="Arial" w:hAnsi="Arial" w:cs="Arial"/>
          <w:sz w:val="20"/>
          <w:szCs w:val="20"/>
        </w:rPr>
        <w:t>, the Chief Finance Officer has certified the availability of funds for this contract, which will be charged to account number C-04-55-904-629-919 and,</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sz w:val="20"/>
          <w:szCs w:val="20"/>
        </w:rPr>
        <w:tab/>
      </w:r>
      <w:r w:rsidRPr="008D5409">
        <w:rPr>
          <w:rFonts w:ascii="Arial" w:hAnsi="Arial" w:cs="Arial"/>
          <w:sz w:val="20"/>
          <w:szCs w:val="20"/>
        </w:rPr>
        <w:tab/>
      </w:r>
      <w:r w:rsidRPr="008D5409">
        <w:rPr>
          <w:rFonts w:ascii="Arial" w:hAnsi="Arial" w:cs="Arial"/>
          <w:sz w:val="20"/>
          <w:szCs w:val="20"/>
        </w:rPr>
        <w:tab/>
      </w:r>
      <w:r w:rsidRPr="008D5409">
        <w:rPr>
          <w:rFonts w:ascii="Arial" w:hAnsi="Arial" w:cs="Arial"/>
          <w:sz w:val="20"/>
          <w:szCs w:val="20"/>
        </w:rPr>
        <w:tab/>
      </w:r>
      <w:r w:rsidRPr="008D5409">
        <w:rPr>
          <w:rFonts w:ascii="Arial" w:hAnsi="Arial" w:cs="Arial"/>
          <w:sz w:val="20"/>
          <w:szCs w:val="20"/>
        </w:rPr>
        <w:tab/>
      </w:r>
      <w:r w:rsidRPr="008D5409">
        <w:rPr>
          <w:rFonts w:ascii="Arial" w:hAnsi="Arial" w:cs="Arial"/>
          <w:sz w:val="20"/>
          <w:szCs w:val="20"/>
        </w:rPr>
        <w:tab/>
      </w:r>
      <w:r w:rsidRPr="008D5409">
        <w:rPr>
          <w:rFonts w:ascii="Arial" w:hAnsi="Arial" w:cs="Arial"/>
          <w:sz w:val="20"/>
          <w:szCs w:val="20"/>
        </w:rPr>
        <w:tab/>
      </w:r>
      <w:r w:rsidRPr="008D5409">
        <w:rPr>
          <w:rFonts w:ascii="Arial" w:hAnsi="Arial" w:cs="Arial"/>
          <w:sz w:val="20"/>
          <w:szCs w:val="20"/>
        </w:rPr>
        <w:tab/>
      </w:r>
      <w:r w:rsidRPr="008D5409">
        <w:rPr>
          <w:rFonts w:ascii="Arial" w:hAnsi="Arial" w:cs="Arial"/>
          <w:sz w:val="20"/>
          <w:szCs w:val="20"/>
        </w:rPr>
        <w:tab/>
      </w:r>
      <w:r w:rsidRPr="008D5409">
        <w:rPr>
          <w:rFonts w:ascii="Arial" w:hAnsi="Arial" w:cs="Arial"/>
          <w:sz w:val="20"/>
          <w:szCs w:val="20"/>
        </w:rPr>
        <w:tab/>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b/>
          <w:sz w:val="20"/>
          <w:szCs w:val="20"/>
        </w:rPr>
        <w:t>NOW THEREFORE BE IT RESOLVED</w:t>
      </w:r>
      <w:r w:rsidRPr="008D5409">
        <w:rPr>
          <w:rFonts w:ascii="Arial" w:hAnsi="Arial" w:cs="Arial"/>
          <w:sz w:val="20"/>
          <w:szCs w:val="20"/>
        </w:rPr>
        <w:t xml:space="preserve"> by the City of Linden that </w:t>
      </w:r>
      <w:proofErr w:type="spellStart"/>
      <w:r w:rsidRPr="008D5409">
        <w:rPr>
          <w:rFonts w:ascii="Arial" w:hAnsi="Arial" w:cs="Arial"/>
          <w:sz w:val="20"/>
          <w:szCs w:val="20"/>
        </w:rPr>
        <w:t>Storr</w:t>
      </w:r>
      <w:proofErr w:type="spellEnd"/>
      <w:r w:rsidRPr="008D5409">
        <w:rPr>
          <w:rFonts w:ascii="Arial" w:hAnsi="Arial" w:cs="Arial"/>
          <w:sz w:val="20"/>
          <w:szCs w:val="20"/>
        </w:rPr>
        <w:t xml:space="preserve"> Tractor be awarded a contract for a term of one year or until new awards are made; and,</w:t>
      </w: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D5409" w:rsidRPr="008D5409" w:rsidRDefault="008D5409" w:rsidP="008D5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D5409">
        <w:rPr>
          <w:rFonts w:ascii="Arial" w:hAnsi="Arial" w:cs="Arial"/>
          <w:b/>
          <w:sz w:val="20"/>
          <w:szCs w:val="20"/>
        </w:rPr>
        <w:t>BE IT FURTHER RESOLVED,</w:t>
      </w:r>
      <w:r w:rsidRPr="008D540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6"/>
        </w:rPr>
      </w:pP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112DD">
        <w:rPr>
          <w:rFonts w:ascii="Arial" w:hAnsi="Arial" w:cs="Arial"/>
          <w:b/>
          <w:sz w:val="20"/>
          <w:szCs w:val="20"/>
        </w:rPr>
        <w:t xml:space="preserve">RESOLUTION: </w:t>
      </w:r>
      <w:r w:rsidRPr="00E112DD">
        <w:rPr>
          <w:rFonts w:ascii="Arial" w:hAnsi="Arial" w:cs="Arial"/>
          <w:b/>
          <w:sz w:val="20"/>
          <w:szCs w:val="20"/>
          <w:u w:val="single"/>
        </w:rPr>
        <w:t>2015-309</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E112DD">
        <w:rPr>
          <w:rFonts w:ascii="Arial" w:hAnsi="Arial" w:cs="Arial"/>
          <w:sz w:val="20"/>
          <w:szCs w:val="20"/>
        </w:rPr>
        <w:fldChar w:fldCharType="begin"/>
      </w:r>
      <w:r w:rsidRPr="00E112DD">
        <w:rPr>
          <w:rFonts w:ascii="Arial" w:hAnsi="Arial" w:cs="Arial"/>
          <w:sz w:val="20"/>
          <w:szCs w:val="20"/>
        </w:rPr>
        <w:instrText xml:space="preserve"> SEQ CHAPTER \h \r 1</w:instrText>
      </w:r>
      <w:r w:rsidRPr="00E112DD">
        <w:rPr>
          <w:rFonts w:ascii="Arial" w:hAnsi="Arial" w:cs="Arial"/>
          <w:sz w:val="20"/>
          <w:szCs w:val="20"/>
        </w:rPr>
        <w:fldChar w:fldCharType="end"/>
      </w:r>
      <w:r w:rsidRPr="00E112DD">
        <w:rPr>
          <w:rFonts w:ascii="Arial" w:hAnsi="Arial" w:cs="Arial"/>
          <w:b/>
          <w:sz w:val="20"/>
          <w:szCs w:val="20"/>
        </w:rPr>
        <w:t xml:space="preserve">RESOLUTION FOR PURCHASE OF ONE CASE MODEL FARMALL 50C SERIES ROPS TRACTOR FROM  STORR TRACTOR COMPANY THROUGH THE MIDDLESEX REGIONAL EDUCATIONAL SERVICES COMMISSION CO-OP FOR THE PUBLIC WORKS DEPARTMENT </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b/>
          <w:sz w:val="20"/>
          <w:szCs w:val="20"/>
        </w:rPr>
        <w:t>WHEREAS</w:t>
      </w:r>
      <w:r w:rsidRPr="00E112DD">
        <w:rPr>
          <w:rFonts w:ascii="Arial" w:hAnsi="Arial" w:cs="Arial"/>
          <w:sz w:val="20"/>
          <w:szCs w:val="20"/>
        </w:rPr>
        <w:t xml:space="preserve">, the City of Linden wishes to obtain services from an authorized vendor under the Middlesex Regional Educational </w:t>
      </w:r>
      <w:proofErr w:type="gramStart"/>
      <w:r w:rsidRPr="00E112DD">
        <w:rPr>
          <w:rFonts w:ascii="Arial" w:hAnsi="Arial" w:cs="Arial"/>
          <w:sz w:val="20"/>
          <w:szCs w:val="20"/>
        </w:rPr>
        <w:t>Services  Co</w:t>
      </w:r>
      <w:proofErr w:type="gramEnd"/>
      <w:r w:rsidRPr="00E112DD">
        <w:rPr>
          <w:rFonts w:ascii="Arial" w:hAnsi="Arial" w:cs="Arial"/>
          <w:sz w:val="20"/>
          <w:szCs w:val="20"/>
        </w:rPr>
        <w:t xml:space="preserve">-op (MRESC) Contract 14/15-04.  Awarded to </w:t>
      </w:r>
      <w:proofErr w:type="spellStart"/>
      <w:r w:rsidRPr="00E112DD">
        <w:rPr>
          <w:rFonts w:ascii="Arial" w:hAnsi="Arial" w:cs="Arial"/>
          <w:sz w:val="20"/>
          <w:szCs w:val="20"/>
        </w:rPr>
        <w:t>Storr</w:t>
      </w:r>
      <w:proofErr w:type="spellEnd"/>
      <w:r w:rsidRPr="00E112DD">
        <w:rPr>
          <w:rFonts w:ascii="Arial" w:hAnsi="Arial" w:cs="Arial"/>
          <w:sz w:val="20"/>
          <w:szCs w:val="20"/>
        </w:rPr>
        <w:t xml:space="preserve"> Tractor, 3191 Route 22, Branchburg, NJ 08876, an authorized vendor and,</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b/>
          <w:sz w:val="20"/>
          <w:szCs w:val="20"/>
        </w:rPr>
        <w:t>WHEREAS</w:t>
      </w:r>
      <w:r w:rsidRPr="00E112DD">
        <w:rPr>
          <w:rFonts w:ascii="Arial" w:hAnsi="Arial" w:cs="Arial"/>
          <w:sz w:val="20"/>
          <w:szCs w:val="20"/>
        </w:rPr>
        <w:t>, the purchase of goods and services by local contracting units is authorized by the Local Public Contracts Law, N.J.S.A. 40A:11-12; and,</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b/>
          <w:sz w:val="20"/>
          <w:szCs w:val="20"/>
        </w:rPr>
        <w:t>WHEREAS</w:t>
      </w:r>
      <w:r w:rsidRPr="00E112DD">
        <w:rPr>
          <w:rFonts w:ascii="Arial" w:hAnsi="Arial" w:cs="Arial"/>
          <w:sz w:val="20"/>
          <w:szCs w:val="20"/>
        </w:rPr>
        <w:t xml:space="preserve">, </w:t>
      </w:r>
      <w:proofErr w:type="spellStart"/>
      <w:r w:rsidRPr="00E112DD">
        <w:rPr>
          <w:rFonts w:ascii="Arial" w:hAnsi="Arial" w:cs="Arial"/>
          <w:sz w:val="20"/>
          <w:szCs w:val="20"/>
        </w:rPr>
        <w:t>Storr</w:t>
      </w:r>
      <w:proofErr w:type="spellEnd"/>
      <w:r w:rsidRPr="00E112DD">
        <w:rPr>
          <w:rFonts w:ascii="Arial" w:hAnsi="Arial" w:cs="Arial"/>
          <w:sz w:val="20"/>
          <w:szCs w:val="20"/>
        </w:rPr>
        <w:t xml:space="preserve"> Tractor, has been awarded Contract #14/15-04, for the provision of grounds equipment; and,</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sz w:val="20"/>
          <w:szCs w:val="20"/>
        </w:rPr>
        <w:t xml:space="preserve">  </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b/>
          <w:sz w:val="20"/>
          <w:szCs w:val="20"/>
        </w:rPr>
        <w:t>WHEREAS</w:t>
      </w:r>
      <w:r w:rsidRPr="00E112DD">
        <w:rPr>
          <w:rFonts w:ascii="Arial" w:hAnsi="Arial" w:cs="Arial"/>
          <w:sz w:val="20"/>
          <w:szCs w:val="20"/>
        </w:rPr>
        <w:t>, the Purchasing Agent recommends the utilization of this contract on the grounds that it represents the best means available to obtain services for; and,</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b/>
          <w:sz w:val="20"/>
          <w:szCs w:val="20"/>
        </w:rPr>
        <w:t>WHEREAS</w:t>
      </w:r>
      <w:r w:rsidRPr="00E112DD">
        <w:rPr>
          <w:rFonts w:ascii="Arial" w:hAnsi="Arial" w:cs="Arial"/>
          <w:sz w:val="20"/>
          <w:szCs w:val="20"/>
        </w:rPr>
        <w:t>, the amount of the service is not to exceed $27,653.48 and,</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b/>
          <w:sz w:val="20"/>
          <w:szCs w:val="20"/>
        </w:rPr>
        <w:t>WHEREAS</w:t>
      </w:r>
      <w:r w:rsidRPr="00E112DD">
        <w:rPr>
          <w:rFonts w:ascii="Arial" w:hAnsi="Arial" w:cs="Arial"/>
          <w:sz w:val="20"/>
          <w:szCs w:val="20"/>
        </w:rPr>
        <w:t>, the Chief Finance Officer has certified the availability of funds for this contract, which will be charged to account number C-04-55-907-632-919 and,</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sz w:val="20"/>
          <w:szCs w:val="20"/>
        </w:rPr>
        <w:tab/>
      </w:r>
      <w:r w:rsidRPr="00E112DD">
        <w:rPr>
          <w:rFonts w:ascii="Arial" w:hAnsi="Arial" w:cs="Arial"/>
          <w:sz w:val="20"/>
          <w:szCs w:val="20"/>
        </w:rPr>
        <w:tab/>
      </w:r>
      <w:r w:rsidRPr="00E112DD">
        <w:rPr>
          <w:rFonts w:ascii="Arial" w:hAnsi="Arial" w:cs="Arial"/>
          <w:sz w:val="20"/>
          <w:szCs w:val="20"/>
        </w:rPr>
        <w:tab/>
      </w:r>
      <w:r w:rsidRPr="00E112DD">
        <w:rPr>
          <w:rFonts w:ascii="Arial" w:hAnsi="Arial" w:cs="Arial"/>
          <w:sz w:val="20"/>
          <w:szCs w:val="20"/>
        </w:rPr>
        <w:tab/>
      </w:r>
      <w:r w:rsidRPr="00E112DD">
        <w:rPr>
          <w:rFonts w:ascii="Arial" w:hAnsi="Arial" w:cs="Arial"/>
          <w:sz w:val="20"/>
          <w:szCs w:val="20"/>
        </w:rPr>
        <w:tab/>
      </w:r>
      <w:r w:rsidRPr="00E112DD">
        <w:rPr>
          <w:rFonts w:ascii="Arial" w:hAnsi="Arial" w:cs="Arial"/>
          <w:sz w:val="20"/>
          <w:szCs w:val="20"/>
        </w:rPr>
        <w:tab/>
      </w:r>
      <w:r w:rsidRPr="00E112DD">
        <w:rPr>
          <w:rFonts w:ascii="Arial" w:hAnsi="Arial" w:cs="Arial"/>
          <w:sz w:val="20"/>
          <w:szCs w:val="20"/>
        </w:rPr>
        <w:tab/>
      </w:r>
      <w:r w:rsidRPr="00E112DD">
        <w:rPr>
          <w:rFonts w:ascii="Arial" w:hAnsi="Arial" w:cs="Arial"/>
          <w:sz w:val="20"/>
          <w:szCs w:val="20"/>
        </w:rPr>
        <w:tab/>
      </w:r>
      <w:r w:rsidRPr="00E112DD">
        <w:rPr>
          <w:rFonts w:ascii="Arial" w:hAnsi="Arial" w:cs="Arial"/>
          <w:sz w:val="20"/>
          <w:szCs w:val="20"/>
        </w:rPr>
        <w:tab/>
      </w:r>
      <w:r w:rsidRPr="00E112DD">
        <w:rPr>
          <w:rFonts w:ascii="Arial" w:hAnsi="Arial" w:cs="Arial"/>
          <w:sz w:val="20"/>
          <w:szCs w:val="20"/>
        </w:rPr>
        <w:tab/>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b/>
          <w:sz w:val="20"/>
          <w:szCs w:val="20"/>
        </w:rPr>
        <w:t>NOW THEREFORE BE IT RESOLVED</w:t>
      </w:r>
      <w:r w:rsidRPr="00E112DD">
        <w:rPr>
          <w:rFonts w:ascii="Arial" w:hAnsi="Arial" w:cs="Arial"/>
          <w:sz w:val="20"/>
          <w:szCs w:val="20"/>
        </w:rPr>
        <w:t xml:space="preserve"> by the City of Linden that </w:t>
      </w:r>
      <w:proofErr w:type="spellStart"/>
      <w:r w:rsidRPr="00E112DD">
        <w:rPr>
          <w:rFonts w:ascii="Arial" w:hAnsi="Arial" w:cs="Arial"/>
          <w:sz w:val="20"/>
          <w:szCs w:val="20"/>
        </w:rPr>
        <w:t>Storr</w:t>
      </w:r>
      <w:proofErr w:type="spellEnd"/>
      <w:r w:rsidRPr="00E112DD">
        <w:rPr>
          <w:rFonts w:ascii="Arial" w:hAnsi="Arial" w:cs="Arial"/>
          <w:sz w:val="20"/>
          <w:szCs w:val="20"/>
        </w:rPr>
        <w:t xml:space="preserve"> Tractor be awarded a contract for a term of one year or until new awards are made; and,</w:t>
      </w:r>
    </w:p>
    <w:p w:rsidR="00E112DD" w:rsidRP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112DD">
        <w:rPr>
          <w:rFonts w:ascii="Arial" w:hAnsi="Arial" w:cs="Arial"/>
          <w:b/>
          <w:sz w:val="20"/>
          <w:szCs w:val="20"/>
        </w:rPr>
        <w:t>BE IT FURTHER RESOLVED,</w:t>
      </w:r>
      <w:r w:rsidRPr="00E112DD">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E112DD" w:rsidRDefault="00E112DD" w:rsidP="00E112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357B9B">
        <w:rPr>
          <w:rFonts w:ascii="Arial" w:hAnsi="Arial" w:cs="Arial"/>
          <w:b/>
          <w:sz w:val="20"/>
          <w:szCs w:val="20"/>
        </w:rPr>
        <w:t xml:space="preserve">RESOLUTION: </w:t>
      </w:r>
      <w:r w:rsidRPr="00357B9B">
        <w:rPr>
          <w:rFonts w:ascii="Arial" w:hAnsi="Arial" w:cs="Arial"/>
          <w:b/>
          <w:sz w:val="20"/>
          <w:szCs w:val="20"/>
          <w:u w:val="single"/>
        </w:rPr>
        <w:t>2015-310</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357B9B">
        <w:rPr>
          <w:rFonts w:ascii="Arial" w:hAnsi="Arial" w:cs="Arial"/>
          <w:sz w:val="20"/>
          <w:szCs w:val="20"/>
        </w:rPr>
        <w:fldChar w:fldCharType="begin"/>
      </w:r>
      <w:r w:rsidRPr="00357B9B">
        <w:rPr>
          <w:rFonts w:ascii="Arial" w:hAnsi="Arial" w:cs="Arial"/>
          <w:sz w:val="20"/>
          <w:szCs w:val="20"/>
        </w:rPr>
        <w:instrText xml:space="preserve"> SEQ CHAPTER \h \r 1</w:instrText>
      </w:r>
      <w:r w:rsidRPr="00357B9B">
        <w:rPr>
          <w:rFonts w:ascii="Arial" w:hAnsi="Arial" w:cs="Arial"/>
          <w:sz w:val="20"/>
          <w:szCs w:val="20"/>
        </w:rPr>
        <w:fldChar w:fldCharType="end"/>
      </w:r>
      <w:r w:rsidRPr="00357B9B">
        <w:rPr>
          <w:rFonts w:ascii="Arial" w:hAnsi="Arial" w:cs="Arial"/>
          <w:b/>
          <w:sz w:val="20"/>
          <w:szCs w:val="20"/>
        </w:rPr>
        <w:t>RESOLUTION FOR STATE CONTRACT PURCHASE OF 2016 FORD F-250 4WD REG CAB 137” W OPTIONS FOR PUBLIC WORKS</w:t>
      </w:r>
      <w:proofErr w:type="gramStart"/>
      <w:r w:rsidRPr="00357B9B">
        <w:rPr>
          <w:rFonts w:ascii="Arial" w:hAnsi="Arial" w:cs="Arial"/>
          <w:b/>
          <w:sz w:val="20"/>
          <w:szCs w:val="20"/>
        </w:rPr>
        <w:t>-  FROM</w:t>
      </w:r>
      <w:proofErr w:type="gramEnd"/>
      <w:r w:rsidRPr="00357B9B">
        <w:rPr>
          <w:rFonts w:ascii="Arial" w:hAnsi="Arial" w:cs="Arial"/>
          <w:b/>
          <w:sz w:val="20"/>
          <w:szCs w:val="20"/>
        </w:rPr>
        <w:t xml:space="preserve"> BEYER FORD </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b/>
          <w:sz w:val="20"/>
          <w:szCs w:val="20"/>
        </w:rPr>
        <w:t>WHEREAS</w:t>
      </w:r>
      <w:r w:rsidRPr="00357B9B">
        <w:rPr>
          <w:rFonts w:ascii="Arial" w:hAnsi="Arial" w:cs="Arial"/>
          <w:sz w:val="20"/>
          <w:szCs w:val="20"/>
        </w:rPr>
        <w:t xml:space="preserve">, the City of Linden wishes to purchase one 2016 Ford F-250 4WD REG CAB 137” WB with options from an authorized vendor under the State of New Jersey contract A88727. Awarded to Beyer Ford, 170 </w:t>
      </w:r>
      <w:proofErr w:type="spellStart"/>
      <w:r w:rsidRPr="00357B9B">
        <w:rPr>
          <w:rFonts w:ascii="Arial" w:hAnsi="Arial" w:cs="Arial"/>
          <w:sz w:val="20"/>
          <w:szCs w:val="20"/>
        </w:rPr>
        <w:t>Ridgedale</w:t>
      </w:r>
      <w:proofErr w:type="spellEnd"/>
      <w:r w:rsidRPr="00357B9B">
        <w:rPr>
          <w:rFonts w:ascii="Arial" w:hAnsi="Arial" w:cs="Arial"/>
          <w:sz w:val="20"/>
          <w:szCs w:val="20"/>
        </w:rPr>
        <w:t xml:space="preserve"> Avenue, Morristown, NJ 07936, an authorized vendor and,</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b/>
          <w:sz w:val="20"/>
          <w:szCs w:val="20"/>
        </w:rPr>
        <w:t>WHEREAS</w:t>
      </w:r>
      <w:r w:rsidRPr="00357B9B">
        <w:rPr>
          <w:rFonts w:ascii="Arial" w:hAnsi="Arial" w:cs="Arial"/>
          <w:sz w:val="20"/>
          <w:szCs w:val="20"/>
        </w:rPr>
        <w:t>, the purchase of goods and services by local contracting units is authorized by the Local Public Contracts Law, N.J.S.A. 40A:11-12; and,</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b/>
          <w:sz w:val="20"/>
          <w:szCs w:val="20"/>
        </w:rPr>
        <w:t>WHEREAS</w:t>
      </w:r>
      <w:r w:rsidRPr="00357B9B">
        <w:rPr>
          <w:rFonts w:ascii="Arial" w:hAnsi="Arial" w:cs="Arial"/>
          <w:sz w:val="20"/>
          <w:szCs w:val="20"/>
        </w:rPr>
        <w:t xml:space="preserve">, Beyer Ford, 170 </w:t>
      </w:r>
      <w:proofErr w:type="spellStart"/>
      <w:r w:rsidRPr="00357B9B">
        <w:rPr>
          <w:rFonts w:ascii="Arial" w:hAnsi="Arial" w:cs="Arial"/>
          <w:sz w:val="20"/>
          <w:szCs w:val="20"/>
        </w:rPr>
        <w:t>Ridgedale</w:t>
      </w:r>
      <w:proofErr w:type="spellEnd"/>
      <w:r w:rsidRPr="00357B9B">
        <w:rPr>
          <w:rFonts w:ascii="Arial" w:hAnsi="Arial" w:cs="Arial"/>
          <w:sz w:val="20"/>
          <w:szCs w:val="20"/>
        </w:rPr>
        <w:t xml:space="preserve"> Avenue, Morristown, NJ 07936 has been awarded Contract No A88727 for the provision of trucks; and,</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sz w:val="20"/>
          <w:szCs w:val="20"/>
        </w:rPr>
        <w:t xml:space="preserve">  </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b/>
          <w:sz w:val="20"/>
          <w:szCs w:val="20"/>
        </w:rPr>
        <w:t>WHEREAS</w:t>
      </w:r>
      <w:r w:rsidRPr="00357B9B">
        <w:rPr>
          <w:rFonts w:ascii="Arial" w:hAnsi="Arial" w:cs="Arial"/>
          <w:sz w:val="20"/>
          <w:szCs w:val="20"/>
        </w:rPr>
        <w:t>, the Purchasing Agent recommends the utilization of this contract on the grounds that it represents the best means available to obtain services for; and,</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b/>
          <w:sz w:val="20"/>
          <w:szCs w:val="20"/>
        </w:rPr>
        <w:t>WHEREAS</w:t>
      </w:r>
      <w:r w:rsidRPr="00357B9B">
        <w:rPr>
          <w:rFonts w:ascii="Arial" w:hAnsi="Arial" w:cs="Arial"/>
          <w:sz w:val="20"/>
          <w:szCs w:val="20"/>
        </w:rPr>
        <w:t>, the amount of the service is not to exceed $25,441.00 and,</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b/>
          <w:sz w:val="20"/>
          <w:szCs w:val="20"/>
        </w:rPr>
        <w:t>WHEREAS</w:t>
      </w:r>
      <w:r w:rsidRPr="00357B9B">
        <w:rPr>
          <w:rFonts w:ascii="Arial" w:hAnsi="Arial" w:cs="Arial"/>
          <w:sz w:val="20"/>
          <w:szCs w:val="20"/>
        </w:rPr>
        <w:t>, the Chief Finance Officer has certified the availability of funds for this contract, which will be charged to account number C-04-55-907-631-919 and,</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sz w:val="20"/>
          <w:szCs w:val="20"/>
        </w:rPr>
        <w:tab/>
      </w:r>
      <w:r w:rsidRPr="00357B9B">
        <w:rPr>
          <w:rFonts w:ascii="Arial" w:hAnsi="Arial" w:cs="Arial"/>
          <w:sz w:val="20"/>
          <w:szCs w:val="20"/>
        </w:rPr>
        <w:tab/>
      </w:r>
      <w:r w:rsidRPr="00357B9B">
        <w:rPr>
          <w:rFonts w:ascii="Arial" w:hAnsi="Arial" w:cs="Arial"/>
          <w:sz w:val="20"/>
          <w:szCs w:val="20"/>
        </w:rPr>
        <w:tab/>
      </w:r>
      <w:r w:rsidRPr="00357B9B">
        <w:rPr>
          <w:rFonts w:ascii="Arial" w:hAnsi="Arial" w:cs="Arial"/>
          <w:sz w:val="20"/>
          <w:szCs w:val="20"/>
        </w:rPr>
        <w:tab/>
      </w:r>
      <w:r w:rsidRPr="00357B9B">
        <w:rPr>
          <w:rFonts w:ascii="Arial" w:hAnsi="Arial" w:cs="Arial"/>
          <w:sz w:val="20"/>
          <w:szCs w:val="20"/>
        </w:rPr>
        <w:tab/>
      </w:r>
      <w:r w:rsidRPr="00357B9B">
        <w:rPr>
          <w:rFonts w:ascii="Arial" w:hAnsi="Arial" w:cs="Arial"/>
          <w:sz w:val="20"/>
          <w:szCs w:val="20"/>
        </w:rPr>
        <w:tab/>
      </w:r>
      <w:r w:rsidRPr="00357B9B">
        <w:rPr>
          <w:rFonts w:ascii="Arial" w:hAnsi="Arial" w:cs="Arial"/>
          <w:sz w:val="20"/>
          <w:szCs w:val="20"/>
        </w:rPr>
        <w:tab/>
      </w:r>
      <w:r w:rsidRPr="00357B9B">
        <w:rPr>
          <w:rFonts w:ascii="Arial" w:hAnsi="Arial" w:cs="Arial"/>
          <w:sz w:val="20"/>
          <w:szCs w:val="20"/>
        </w:rPr>
        <w:tab/>
      </w:r>
      <w:r w:rsidRPr="00357B9B">
        <w:rPr>
          <w:rFonts w:ascii="Arial" w:hAnsi="Arial" w:cs="Arial"/>
          <w:sz w:val="20"/>
          <w:szCs w:val="20"/>
        </w:rPr>
        <w:tab/>
      </w:r>
      <w:r w:rsidRPr="00357B9B">
        <w:rPr>
          <w:rFonts w:ascii="Arial" w:hAnsi="Arial" w:cs="Arial"/>
          <w:sz w:val="20"/>
          <w:szCs w:val="20"/>
        </w:rPr>
        <w:tab/>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b/>
          <w:sz w:val="20"/>
          <w:szCs w:val="20"/>
        </w:rPr>
        <w:t>NOW THEREFORE BE IT RESOLVED</w:t>
      </w:r>
      <w:r w:rsidRPr="00357B9B">
        <w:rPr>
          <w:rFonts w:ascii="Arial" w:hAnsi="Arial" w:cs="Arial"/>
          <w:sz w:val="20"/>
          <w:szCs w:val="20"/>
        </w:rPr>
        <w:t xml:space="preserve"> by the City of Linden that Beyer Ford be awarded a contract for a term of one year or until new awards are made; and,</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57B9B">
        <w:rPr>
          <w:rFonts w:ascii="Arial" w:hAnsi="Arial" w:cs="Arial"/>
          <w:b/>
          <w:sz w:val="20"/>
          <w:szCs w:val="20"/>
        </w:rPr>
        <w:t>BE IT FURTHER RESOLVED,</w:t>
      </w:r>
      <w:r w:rsidRPr="00357B9B">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AE1141">
        <w:rPr>
          <w:rFonts w:ascii="Arial" w:hAnsi="Arial" w:cs="Arial"/>
          <w:b/>
          <w:sz w:val="20"/>
          <w:szCs w:val="20"/>
        </w:rPr>
        <w:t xml:space="preserve">RESOLUTION: </w:t>
      </w:r>
      <w:r w:rsidRPr="00AE1141">
        <w:rPr>
          <w:rFonts w:ascii="Arial" w:hAnsi="Arial" w:cs="Arial"/>
          <w:b/>
          <w:sz w:val="20"/>
          <w:szCs w:val="20"/>
          <w:u w:val="single"/>
        </w:rPr>
        <w:t>2015-311</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AE1141" w:rsidRPr="004E5423" w:rsidRDefault="00AE1141" w:rsidP="004E54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AE1141">
        <w:rPr>
          <w:rFonts w:ascii="Arial" w:hAnsi="Arial" w:cs="Arial"/>
          <w:sz w:val="20"/>
          <w:szCs w:val="20"/>
        </w:rPr>
        <w:fldChar w:fldCharType="begin"/>
      </w:r>
      <w:r w:rsidRPr="00AE1141">
        <w:rPr>
          <w:rFonts w:ascii="Arial" w:hAnsi="Arial" w:cs="Arial"/>
          <w:sz w:val="20"/>
          <w:szCs w:val="20"/>
        </w:rPr>
        <w:instrText xml:space="preserve"> SEQ CHAPTER \h \r 1</w:instrText>
      </w:r>
      <w:r w:rsidRPr="00AE1141">
        <w:rPr>
          <w:rFonts w:ascii="Arial" w:hAnsi="Arial" w:cs="Arial"/>
          <w:sz w:val="20"/>
          <w:szCs w:val="20"/>
        </w:rPr>
        <w:fldChar w:fldCharType="end"/>
      </w:r>
      <w:r w:rsidRPr="00AE1141">
        <w:rPr>
          <w:rFonts w:ascii="Arial" w:hAnsi="Arial" w:cs="Arial"/>
          <w:b/>
          <w:sz w:val="20"/>
          <w:szCs w:val="20"/>
        </w:rPr>
        <w:t xml:space="preserve">RESOLUTION FOR STATE CONTRACT PURCHASE OF </w:t>
      </w:r>
      <w:proofErr w:type="gramStart"/>
      <w:r w:rsidRPr="00AE1141">
        <w:rPr>
          <w:rFonts w:ascii="Arial" w:hAnsi="Arial" w:cs="Arial"/>
          <w:b/>
          <w:sz w:val="20"/>
          <w:szCs w:val="20"/>
        </w:rPr>
        <w:t>MOBILE  COLUMN</w:t>
      </w:r>
      <w:proofErr w:type="gramEnd"/>
      <w:r w:rsidRPr="00AE1141">
        <w:rPr>
          <w:rFonts w:ascii="Arial" w:hAnsi="Arial" w:cs="Arial"/>
          <w:b/>
          <w:sz w:val="20"/>
          <w:szCs w:val="20"/>
        </w:rPr>
        <w:t xml:space="preserve"> LIFTS FOR PUBLIC WORKS</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b/>
          <w:sz w:val="20"/>
          <w:szCs w:val="20"/>
        </w:rPr>
        <w:t>WHEREAS</w:t>
      </w:r>
      <w:r w:rsidRPr="00AE1141">
        <w:rPr>
          <w:rFonts w:ascii="Arial" w:hAnsi="Arial" w:cs="Arial"/>
          <w:sz w:val="20"/>
          <w:szCs w:val="20"/>
        </w:rPr>
        <w:t xml:space="preserve">, the City of Linden wishes to purchase of </w:t>
      </w:r>
      <w:proofErr w:type="spellStart"/>
      <w:r w:rsidRPr="00AE1141">
        <w:rPr>
          <w:rFonts w:ascii="Arial" w:hAnsi="Arial" w:cs="Arial"/>
          <w:sz w:val="20"/>
          <w:szCs w:val="20"/>
        </w:rPr>
        <w:t>Stertil-Koni</w:t>
      </w:r>
      <w:proofErr w:type="spellEnd"/>
      <w:r w:rsidRPr="00AE1141">
        <w:rPr>
          <w:rFonts w:ascii="Arial" w:hAnsi="Arial" w:cs="Arial"/>
          <w:sz w:val="20"/>
          <w:szCs w:val="20"/>
        </w:rPr>
        <w:t xml:space="preserve"> ST 110-2RWF Mobile Column Lifts (furnish, deliver, set up and train) from an authorized vendor under the State of New Jersey contract A80126. Awarded to </w:t>
      </w:r>
      <w:proofErr w:type="spellStart"/>
      <w:r w:rsidRPr="00AE1141">
        <w:rPr>
          <w:rFonts w:ascii="Arial" w:hAnsi="Arial" w:cs="Arial"/>
          <w:sz w:val="20"/>
          <w:szCs w:val="20"/>
        </w:rPr>
        <w:t>Stertil-Koni</w:t>
      </w:r>
      <w:proofErr w:type="spellEnd"/>
      <w:r w:rsidRPr="00AE1141">
        <w:rPr>
          <w:rFonts w:ascii="Arial" w:hAnsi="Arial" w:cs="Arial"/>
          <w:sz w:val="20"/>
          <w:szCs w:val="20"/>
        </w:rPr>
        <w:t>, c/o Hoffman Services Inc., 55-57 East Bigelow Street, Newark, NJ 07114, an authorized vendor and,</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b/>
          <w:sz w:val="20"/>
          <w:szCs w:val="20"/>
        </w:rPr>
        <w:t>WHEREAS</w:t>
      </w:r>
      <w:r w:rsidRPr="00AE1141">
        <w:rPr>
          <w:rFonts w:ascii="Arial" w:hAnsi="Arial" w:cs="Arial"/>
          <w:sz w:val="20"/>
          <w:szCs w:val="20"/>
        </w:rPr>
        <w:t>, the purchase of goods and services by local contracting units is authorized by the Local Public Contracts Law, N.J.S.A. 40A:11-12; and,</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b/>
          <w:sz w:val="20"/>
          <w:szCs w:val="20"/>
        </w:rPr>
        <w:t>WHEREAS</w:t>
      </w:r>
      <w:r w:rsidRPr="00AE1141">
        <w:rPr>
          <w:rFonts w:ascii="Arial" w:hAnsi="Arial" w:cs="Arial"/>
          <w:sz w:val="20"/>
          <w:szCs w:val="20"/>
        </w:rPr>
        <w:t xml:space="preserve">, </w:t>
      </w:r>
      <w:proofErr w:type="spellStart"/>
      <w:r w:rsidRPr="00AE1141">
        <w:rPr>
          <w:rFonts w:ascii="Arial" w:hAnsi="Arial" w:cs="Arial"/>
          <w:sz w:val="20"/>
          <w:szCs w:val="20"/>
        </w:rPr>
        <w:t>Stertil-Koni</w:t>
      </w:r>
      <w:proofErr w:type="spellEnd"/>
      <w:r w:rsidRPr="00AE1141">
        <w:rPr>
          <w:rFonts w:ascii="Arial" w:hAnsi="Arial" w:cs="Arial"/>
          <w:sz w:val="20"/>
          <w:szCs w:val="20"/>
        </w:rPr>
        <w:t xml:space="preserve"> has been awarded Contract </w:t>
      </w:r>
      <w:proofErr w:type="gramStart"/>
      <w:r w:rsidRPr="00AE1141">
        <w:rPr>
          <w:rFonts w:ascii="Arial" w:hAnsi="Arial" w:cs="Arial"/>
          <w:sz w:val="20"/>
          <w:szCs w:val="20"/>
        </w:rPr>
        <w:t>A</w:t>
      </w:r>
      <w:proofErr w:type="gramEnd"/>
      <w:r w:rsidRPr="00AE1141">
        <w:rPr>
          <w:rFonts w:ascii="Arial" w:hAnsi="Arial" w:cs="Arial"/>
          <w:sz w:val="20"/>
          <w:szCs w:val="20"/>
        </w:rPr>
        <w:t xml:space="preserve"> 80126 for the provision of vehicle lifts and equipment; and,</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sz w:val="20"/>
          <w:szCs w:val="20"/>
        </w:rPr>
        <w:t xml:space="preserve">  </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b/>
          <w:sz w:val="20"/>
          <w:szCs w:val="20"/>
        </w:rPr>
        <w:t>WHEREAS</w:t>
      </w:r>
      <w:r w:rsidRPr="00AE1141">
        <w:rPr>
          <w:rFonts w:ascii="Arial" w:hAnsi="Arial" w:cs="Arial"/>
          <w:sz w:val="20"/>
          <w:szCs w:val="20"/>
        </w:rPr>
        <w:t>, the Purchasing Agent recommends the utilization of this contract on the grounds that it represents the best means available to obtain services for; and,</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b/>
          <w:sz w:val="20"/>
          <w:szCs w:val="20"/>
        </w:rPr>
        <w:t>WHEREAS</w:t>
      </w:r>
      <w:r w:rsidRPr="00AE1141">
        <w:rPr>
          <w:rFonts w:ascii="Arial" w:hAnsi="Arial" w:cs="Arial"/>
          <w:sz w:val="20"/>
          <w:szCs w:val="20"/>
        </w:rPr>
        <w:t>, the amount of the service is not to exceed $87,899.50 and,</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b/>
          <w:sz w:val="20"/>
          <w:szCs w:val="20"/>
        </w:rPr>
        <w:t>WHEREAS</w:t>
      </w:r>
      <w:r w:rsidRPr="00AE1141">
        <w:rPr>
          <w:rFonts w:ascii="Arial" w:hAnsi="Arial" w:cs="Arial"/>
          <w:sz w:val="20"/>
          <w:szCs w:val="20"/>
        </w:rPr>
        <w:t xml:space="preserve">, the Chief Finance Officer has certified the availability of funds for this contract, which will be charged to account number C-04-55-907-633-919 and; </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sz w:val="20"/>
          <w:szCs w:val="20"/>
        </w:rPr>
        <w:tab/>
      </w:r>
      <w:r w:rsidRPr="00AE1141">
        <w:rPr>
          <w:rFonts w:ascii="Arial" w:hAnsi="Arial" w:cs="Arial"/>
          <w:sz w:val="20"/>
          <w:szCs w:val="20"/>
        </w:rPr>
        <w:tab/>
      </w:r>
      <w:r w:rsidRPr="00AE1141">
        <w:rPr>
          <w:rFonts w:ascii="Arial" w:hAnsi="Arial" w:cs="Arial"/>
          <w:sz w:val="20"/>
          <w:szCs w:val="20"/>
        </w:rPr>
        <w:tab/>
      </w:r>
      <w:r w:rsidRPr="00AE1141">
        <w:rPr>
          <w:rFonts w:ascii="Arial" w:hAnsi="Arial" w:cs="Arial"/>
          <w:sz w:val="20"/>
          <w:szCs w:val="20"/>
        </w:rPr>
        <w:tab/>
      </w:r>
      <w:r w:rsidRPr="00AE1141">
        <w:rPr>
          <w:rFonts w:ascii="Arial" w:hAnsi="Arial" w:cs="Arial"/>
          <w:sz w:val="20"/>
          <w:szCs w:val="20"/>
        </w:rPr>
        <w:tab/>
      </w:r>
      <w:r w:rsidRPr="00AE1141">
        <w:rPr>
          <w:rFonts w:ascii="Arial" w:hAnsi="Arial" w:cs="Arial"/>
          <w:sz w:val="20"/>
          <w:szCs w:val="20"/>
        </w:rPr>
        <w:tab/>
      </w:r>
      <w:r w:rsidRPr="00AE1141">
        <w:rPr>
          <w:rFonts w:ascii="Arial" w:hAnsi="Arial" w:cs="Arial"/>
          <w:sz w:val="20"/>
          <w:szCs w:val="20"/>
        </w:rPr>
        <w:tab/>
      </w:r>
      <w:r w:rsidRPr="00AE1141">
        <w:rPr>
          <w:rFonts w:ascii="Arial" w:hAnsi="Arial" w:cs="Arial"/>
          <w:sz w:val="20"/>
          <w:szCs w:val="20"/>
        </w:rPr>
        <w:tab/>
      </w:r>
      <w:r w:rsidRPr="00AE1141">
        <w:rPr>
          <w:rFonts w:ascii="Arial" w:hAnsi="Arial" w:cs="Arial"/>
          <w:sz w:val="20"/>
          <w:szCs w:val="20"/>
        </w:rPr>
        <w:tab/>
      </w:r>
      <w:r w:rsidRPr="00AE1141">
        <w:rPr>
          <w:rFonts w:ascii="Arial" w:hAnsi="Arial" w:cs="Arial"/>
          <w:sz w:val="20"/>
          <w:szCs w:val="20"/>
        </w:rPr>
        <w:tab/>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b/>
          <w:sz w:val="20"/>
          <w:szCs w:val="20"/>
        </w:rPr>
        <w:t>NOW THEREFORE BE IT RESOLVED</w:t>
      </w:r>
      <w:r w:rsidRPr="00AE1141">
        <w:rPr>
          <w:rFonts w:ascii="Arial" w:hAnsi="Arial" w:cs="Arial"/>
          <w:sz w:val="20"/>
          <w:szCs w:val="20"/>
        </w:rPr>
        <w:t xml:space="preserve"> by the City of Linden that  </w:t>
      </w:r>
      <w:proofErr w:type="spellStart"/>
      <w:r w:rsidRPr="00AE1141">
        <w:rPr>
          <w:rFonts w:ascii="Arial" w:hAnsi="Arial" w:cs="Arial"/>
          <w:sz w:val="20"/>
          <w:szCs w:val="20"/>
        </w:rPr>
        <w:t>Stertil-Koni</w:t>
      </w:r>
      <w:proofErr w:type="spellEnd"/>
      <w:r w:rsidRPr="00AE1141">
        <w:rPr>
          <w:rFonts w:ascii="Arial" w:hAnsi="Arial" w:cs="Arial"/>
          <w:sz w:val="20"/>
          <w:szCs w:val="20"/>
        </w:rPr>
        <w:t xml:space="preserve"> c/o Hoffman Services be awarded a contract for a term of one year or until new awards are made; and,</w:t>
      </w: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E1141" w:rsidRP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E1141">
        <w:rPr>
          <w:rFonts w:ascii="Arial" w:hAnsi="Arial" w:cs="Arial"/>
          <w:b/>
          <w:sz w:val="20"/>
          <w:szCs w:val="20"/>
        </w:rPr>
        <w:t>BE IT FURTHER RESOLVED,</w:t>
      </w:r>
      <w:r w:rsidRPr="00AE114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E1141" w:rsidRDefault="00AE1141" w:rsidP="00AE11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4E5423" w:rsidRPr="004E5423" w:rsidRDefault="004E5423" w:rsidP="004E5423">
      <w:pPr>
        <w:rPr>
          <w:rFonts w:ascii="Arial" w:hAnsi="Arial" w:cs="Arial"/>
          <w:b/>
          <w:bCs/>
          <w:sz w:val="20"/>
          <w:szCs w:val="20"/>
          <w:u w:val="single"/>
        </w:rPr>
      </w:pPr>
      <w:r w:rsidRPr="004E5423">
        <w:rPr>
          <w:rFonts w:ascii="Arial" w:hAnsi="Arial" w:cs="Arial"/>
          <w:b/>
          <w:bCs/>
          <w:sz w:val="20"/>
          <w:szCs w:val="20"/>
        </w:rPr>
        <w:t xml:space="preserve">RESOLUTION: </w:t>
      </w:r>
      <w:r w:rsidRPr="004E5423">
        <w:rPr>
          <w:rFonts w:ascii="Arial" w:hAnsi="Arial" w:cs="Arial"/>
          <w:b/>
          <w:bCs/>
          <w:sz w:val="20"/>
          <w:szCs w:val="20"/>
          <w:u w:val="single"/>
        </w:rPr>
        <w:t>2015-312</w:t>
      </w:r>
    </w:p>
    <w:p w:rsidR="004E5423" w:rsidRPr="004E5423" w:rsidRDefault="004E5423" w:rsidP="004E5423">
      <w:pPr>
        <w:rPr>
          <w:rFonts w:ascii="Arial" w:hAnsi="Arial" w:cs="Arial"/>
          <w:b/>
          <w:bCs/>
          <w:sz w:val="20"/>
          <w:szCs w:val="20"/>
        </w:rPr>
      </w:pPr>
    </w:p>
    <w:p w:rsidR="004E5423" w:rsidRPr="004E5423" w:rsidRDefault="004E5423" w:rsidP="004E5423">
      <w:pPr>
        <w:jc w:val="center"/>
        <w:rPr>
          <w:rFonts w:ascii="Arial" w:hAnsi="Arial" w:cs="Arial"/>
          <w:b/>
          <w:bCs/>
          <w:sz w:val="20"/>
          <w:szCs w:val="20"/>
        </w:rPr>
      </w:pPr>
      <w:r w:rsidRPr="004E5423">
        <w:rPr>
          <w:rFonts w:ascii="Arial" w:hAnsi="Arial" w:cs="Arial"/>
          <w:b/>
          <w:bCs/>
          <w:sz w:val="20"/>
          <w:szCs w:val="20"/>
        </w:rPr>
        <w:t>RESOLUTION APPROVING A CONTRACT WITH THE LINDEN</w:t>
      </w:r>
    </w:p>
    <w:p w:rsidR="004E5423" w:rsidRPr="004E5423" w:rsidRDefault="004E5423" w:rsidP="004E5423">
      <w:pPr>
        <w:jc w:val="center"/>
        <w:rPr>
          <w:rFonts w:ascii="Arial" w:hAnsi="Arial" w:cs="Arial"/>
          <w:b/>
          <w:bCs/>
          <w:sz w:val="20"/>
          <w:szCs w:val="20"/>
        </w:rPr>
      </w:pPr>
      <w:r w:rsidRPr="004E5423">
        <w:rPr>
          <w:rFonts w:ascii="Arial" w:hAnsi="Arial" w:cs="Arial"/>
          <w:b/>
          <w:bCs/>
          <w:sz w:val="20"/>
          <w:szCs w:val="20"/>
        </w:rPr>
        <w:t xml:space="preserve">POP WARNER FOOTBALL AND THE CITY OF LINDEN </w:t>
      </w:r>
    </w:p>
    <w:p w:rsidR="004E5423" w:rsidRPr="004E5423" w:rsidRDefault="004E5423" w:rsidP="004E5423">
      <w:pPr>
        <w:jc w:val="center"/>
        <w:rPr>
          <w:rFonts w:ascii="Arial" w:hAnsi="Arial" w:cs="Arial"/>
          <w:b/>
          <w:bCs/>
          <w:sz w:val="20"/>
          <w:szCs w:val="20"/>
        </w:rPr>
      </w:pPr>
    </w:p>
    <w:p w:rsidR="004E5423" w:rsidRPr="004E5423" w:rsidRDefault="004E5423" w:rsidP="004E5423">
      <w:pPr>
        <w:ind w:firstLine="720"/>
        <w:rPr>
          <w:rFonts w:ascii="Arial" w:hAnsi="Arial" w:cs="Arial"/>
          <w:sz w:val="20"/>
          <w:szCs w:val="20"/>
        </w:rPr>
      </w:pPr>
      <w:r w:rsidRPr="004E5423">
        <w:rPr>
          <w:rFonts w:ascii="Arial" w:hAnsi="Arial" w:cs="Arial"/>
          <w:b/>
          <w:bCs/>
          <w:sz w:val="20"/>
          <w:szCs w:val="20"/>
        </w:rPr>
        <w:t xml:space="preserve">WHEREAS, </w:t>
      </w:r>
      <w:r w:rsidRPr="004E5423">
        <w:rPr>
          <w:rFonts w:ascii="Arial" w:hAnsi="Arial" w:cs="Arial"/>
          <w:sz w:val="20"/>
          <w:szCs w:val="20"/>
        </w:rPr>
        <w:t>the City is desirous of entering into a contract with the Linden</w:t>
      </w:r>
    </w:p>
    <w:p w:rsidR="004E5423" w:rsidRPr="004E5423" w:rsidRDefault="004E5423" w:rsidP="004E5423">
      <w:pPr>
        <w:rPr>
          <w:rFonts w:ascii="Arial" w:hAnsi="Arial" w:cs="Arial"/>
          <w:sz w:val="20"/>
          <w:szCs w:val="20"/>
        </w:rPr>
      </w:pPr>
      <w:r w:rsidRPr="004E5423">
        <w:rPr>
          <w:rFonts w:ascii="Arial" w:hAnsi="Arial" w:cs="Arial"/>
          <w:sz w:val="20"/>
          <w:szCs w:val="20"/>
        </w:rPr>
        <w:t xml:space="preserve">Pop Warner Football Program, a </w:t>
      </w:r>
      <w:proofErr w:type="spellStart"/>
      <w:r w:rsidRPr="004E5423">
        <w:rPr>
          <w:rFonts w:ascii="Arial" w:hAnsi="Arial" w:cs="Arial"/>
          <w:sz w:val="20"/>
          <w:szCs w:val="20"/>
        </w:rPr>
        <w:t>non profit</w:t>
      </w:r>
      <w:proofErr w:type="spellEnd"/>
      <w:r w:rsidRPr="004E5423">
        <w:rPr>
          <w:rFonts w:ascii="Arial" w:hAnsi="Arial" w:cs="Arial"/>
          <w:sz w:val="20"/>
          <w:szCs w:val="20"/>
        </w:rPr>
        <w:t xml:space="preserve"> organization whose purpose is to encourage youngsters in the City as the City does not offer such a program;  </w:t>
      </w:r>
    </w:p>
    <w:p w:rsidR="004E5423" w:rsidRPr="004E5423" w:rsidRDefault="004E5423" w:rsidP="004E5423">
      <w:pPr>
        <w:ind w:firstLine="720"/>
        <w:rPr>
          <w:rFonts w:ascii="Arial" w:hAnsi="Arial" w:cs="Arial"/>
          <w:sz w:val="20"/>
          <w:szCs w:val="20"/>
        </w:rPr>
      </w:pPr>
      <w:r w:rsidRPr="004E5423">
        <w:rPr>
          <w:rFonts w:ascii="Arial" w:hAnsi="Arial" w:cs="Arial"/>
          <w:b/>
          <w:bCs/>
          <w:sz w:val="20"/>
          <w:szCs w:val="20"/>
        </w:rPr>
        <w:t>WHEREAS</w:t>
      </w:r>
      <w:r w:rsidRPr="004E5423">
        <w:rPr>
          <w:rFonts w:ascii="Arial" w:hAnsi="Arial" w:cs="Arial"/>
          <w:sz w:val="20"/>
          <w:szCs w:val="20"/>
        </w:rPr>
        <w:t>, the Local Public Contracts Law (</w:t>
      </w:r>
      <w:r w:rsidRPr="004E5423">
        <w:rPr>
          <w:rFonts w:ascii="Arial" w:hAnsi="Arial" w:cs="Arial"/>
          <w:sz w:val="20"/>
          <w:szCs w:val="20"/>
          <w:u w:val="single"/>
        </w:rPr>
        <w:t>N.J.S.A</w:t>
      </w:r>
      <w:r w:rsidRPr="004E5423">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4E5423" w:rsidRPr="004E5423" w:rsidRDefault="004E5423" w:rsidP="004E5423">
      <w:pPr>
        <w:ind w:firstLine="720"/>
        <w:rPr>
          <w:rFonts w:ascii="Arial" w:hAnsi="Arial" w:cs="Arial"/>
          <w:sz w:val="20"/>
          <w:szCs w:val="20"/>
        </w:rPr>
      </w:pPr>
      <w:r w:rsidRPr="004E5423">
        <w:rPr>
          <w:rFonts w:ascii="Arial" w:hAnsi="Arial" w:cs="Arial"/>
          <w:b/>
          <w:bCs/>
          <w:sz w:val="20"/>
          <w:szCs w:val="20"/>
        </w:rPr>
        <w:t>WHEREAS</w:t>
      </w:r>
      <w:r w:rsidRPr="004E5423">
        <w:rPr>
          <w:rFonts w:ascii="Arial" w:hAnsi="Arial" w:cs="Arial"/>
          <w:sz w:val="20"/>
          <w:szCs w:val="20"/>
        </w:rPr>
        <w:t>, the Director of Public Property and Community Services has certified that this meets the statute and regulations governing the award of said contracts;</w:t>
      </w:r>
    </w:p>
    <w:p w:rsidR="004E5423" w:rsidRPr="004E5423" w:rsidRDefault="004E5423" w:rsidP="004E5423">
      <w:pPr>
        <w:ind w:firstLine="720"/>
        <w:rPr>
          <w:rFonts w:ascii="Arial" w:hAnsi="Arial" w:cs="Arial"/>
          <w:sz w:val="20"/>
          <w:szCs w:val="20"/>
        </w:rPr>
      </w:pPr>
      <w:r w:rsidRPr="004E5423">
        <w:rPr>
          <w:rFonts w:ascii="Arial" w:hAnsi="Arial" w:cs="Arial"/>
          <w:b/>
          <w:bCs/>
          <w:sz w:val="20"/>
          <w:szCs w:val="20"/>
        </w:rPr>
        <w:t>WHEREAS,</w:t>
      </w:r>
      <w:r w:rsidRPr="004E5423">
        <w:rPr>
          <w:rFonts w:ascii="Arial" w:hAnsi="Arial" w:cs="Arial"/>
          <w:sz w:val="20"/>
          <w:szCs w:val="20"/>
        </w:rPr>
        <w:t xml:space="preserve"> the Local Public Contracts Law (</w:t>
      </w:r>
      <w:r w:rsidRPr="004E5423">
        <w:rPr>
          <w:rFonts w:ascii="Arial" w:hAnsi="Arial" w:cs="Arial"/>
          <w:sz w:val="20"/>
          <w:szCs w:val="20"/>
          <w:u w:val="single"/>
        </w:rPr>
        <w:t>N.J.S.A</w:t>
      </w:r>
      <w:r w:rsidRPr="004E5423">
        <w:rPr>
          <w:rFonts w:ascii="Arial" w:hAnsi="Arial" w:cs="Arial"/>
          <w:sz w:val="20"/>
          <w:szCs w:val="20"/>
        </w:rPr>
        <w:t xml:space="preserve">. 40A:11-1 </w:t>
      </w:r>
      <w:r w:rsidRPr="004E5423">
        <w:rPr>
          <w:rFonts w:ascii="Arial" w:hAnsi="Arial" w:cs="Arial"/>
          <w:sz w:val="20"/>
          <w:szCs w:val="20"/>
          <w:u w:val="single"/>
        </w:rPr>
        <w:t>et seq.</w:t>
      </w:r>
      <w:r w:rsidRPr="004E5423">
        <w:rPr>
          <w:rFonts w:ascii="Arial" w:hAnsi="Arial" w:cs="Arial"/>
          <w:sz w:val="20"/>
          <w:szCs w:val="20"/>
        </w:rPr>
        <w:t xml:space="preserve">) requires that Council pass a resolution authorizing the award of contracts; and </w:t>
      </w:r>
    </w:p>
    <w:p w:rsidR="004E5423" w:rsidRPr="004E5423" w:rsidRDefault="004E5423" w:rsidP="004E5423">
      <w:pPr>
        <w:ind w:firstLine="720"/>
        <w:rPr>
          <w:rFonts w:ascii="Arial" w:hAnsi="Arial" w:cs="Arial"/>
          <w:sz w:val="20"/>
          <w:szCs w:val="20"/>
        </w:rPr>
      </w:pPr>
      <w:r w:rsidRPr="004E5423">
        <w:rPr>
          <w:rFonts w:ascii="Arial" w:hAnsi="Arial" w:cs="Arial"/>
          <w:b/>
          <w:bCs/>
          <w:sz w:val="20"/>
          <w:szCs w:val="20"/>
        </w:rPr>
        <w:t>WHEREAS,</w:t>
      </w:r>
      <w:r w:rsidRPr="004E5423">
        <w:rPr>
          <w:rFonts w:ascii="Arial" w:hAnsi="Arial" w:cs="Arial"/>
          <w:sz w:val="20"/>
          <w:szCs w:val="20"/>
        </w:rPr>
        <w:t xml:space="preserve">  the Chief Financial Officer or her designee has certified as to the availability of funds for this purpose, as attached hereto, which will be charged to account/line item No.  5-01-28-370-198-209; and </w:t>
      </w:r>
    </w:p>
    <w:p w:rsidR="004E5423" w:rsidRPr="004E5423" w:rsidRDefault="004E5423" w:rsidP="004E5423">
      <w:pPr>
        <w:ind w:firstLine="720"/>
        <w:rPr>
          <w:rFonts w:ascii="Arial" w:hAnsi="Arial" w:cs="Arial"/>
          <w:sz w:val="20"/>
          <w:szCs w:val="20"/>
        </w:rPr>
      </w:pPr>
      <w:r w:rsidRPr="004E5423">
        <w:rPr>
          <w:rFonts w:ascii="Arial" w:hAnsi="Arial" w:cs="Arial"/>
          <w:b/>
          <w:bCs/>
          <w:sz w:val="20"/>
          <w:szCs w:val="20"/>
        </w:rPr>
        <w:t xml:space="preserve">WHEREAS, </w:t>
      </w:r>
      <w:r w:rsidRPr="004E5423">
        <w:rPr>
          <w:rFonts w:ascii="Arial" w:hAnsi="Arial" w:cs="Arial"/>
          <w:sz w:val="20"/>
          <w:szCs w:val="20"/>
        </w:rPr>
        <w:t xml:space="preserve">the amount of said contract shall be a fee not to $15,000.00;  </w:t>
      </w:r>
    </w:p>
    <w:p w:rsidR="004E5423" w:rsidRPr="004E5423" w:rsidRDefault="004E5423" w:rsidP="004E5423">
      <w:pPr>
        <w:ind w:firstLine="720"/>
        <w:rPr>
          <w:rFonts w:ascii="Arial" w:hAnsi="Arial" w:cs="Arial"/>
          <w:sz w:val="20"/>
          <w:szCs w:val="20"/>
        </w:rPr>
      </w:pPr>
      <w:r w:rsidRPr="004E5423">
        <w:rPr>
          <w:rFonts w:ascii="Arial" w:hAnsi="Arial" w:cs="Arial"/>
          <w:b/>
          <w:bCs/>
          <w:sz w:val="20"/>
          <w:szCs w:val="20"/>
        </w:rPr>
        <w:t xml:space="preserve">WHEREAS, </w:t>
      </w:r>
      <w:r w:rsidRPr="004E5423">
        <w:rPr>
          <w:rFonts w:ascii="Arial" w:hAnsi="Arial" w:cs="Arial"/>
          <w:sz w:val="20"/>
          <w:szCs w:val="20"/>
        </w:rPr>
        <w:t xml:space="preserve">said contract will be for a period of one (1) year commencing January 1, 2015 and terminating December 31, 2015; </w:t>
      </w:r>
    </w:p>
    <w:p w:rsidR="004E5423" w:rsidRPr="004E5423" w:rsidRDefault="004E5423" w:rsidP="004E5423">
      <w:pPr>
        <w:ind w:firstLine="720"/>
        <w:rPr>
          <w:rFonts w:ascii="Arial" w:hAnsi="Arial" w:cs="Arial"/>
          <w:sz w:val="20"/>
          <w:szCs w:val="20"/>
        </w:rPr>
      </w:pPr>
      <w:r w:rsidRPr="004E5423">
        <w:rPr>
          <w:rFonts w:ascii="Arial" w:hAnsi="Arial" w:cs="Arial"/>
          <w:b/>
          <w:bCs/>
          <w:sz w:val="20"/>
          <w:szCs w:val="20"/>
        </w:rPr>
        <w:t xml:space="preserve">NOW, THEREFORE, BE IT RESOLVED BY THE CITY COUNCIL OF THE CITY OF LINDEN </w:t>
      </w:r>
      <w:r w:rsidRPr="004E5423">
        <w:rPr>
          <w:rFonts w:ascii="Arial" w:hAnsi="Arial" w:cs="Arial"/>
          <w:sz w:val="20"/>
          <w:szCs w:val="20"/>
        </w:rPr>
        <w:t xml:space="preserve">as follows: </w:t>
      </w:r>
    </w:p>
    <w:p w:rsidR="004E5423" w:rsidRPr="004E5423" w:rsidRDefault="004E5423" w:rsidP="004E5423">
      <w:pPr>
        <w:tabs>
          <w:tab w:val="left" w:pos="-1440"/>
        </w:tabs>
        <w:ind w:left="1440" w:hanging="720"/>
        <w:rPr>
          <w:rFonts w:ascii="Arial" w:hAnsi="Arial" w:cs="Arial"/>
          <w:sz w:val="20"/>
          <w:szCs w:val="20"/>
        </w:rPr>
      </w:pPr>
      <w:r w:rsidRPr="004E5423">
        <w:rPr>
          <w:rFonts w:ascii="Arial" w:hAnsi="Arial" w:cs="Arial"/>
          <w:sz w:val="20"/>
          <w:szCs w:val="20"/>
        </w:rPr>
        <w:t>1.</w:t>
      </w:r>
      <w:r w:rsidRPr="004E5423">
        <w:rPr>
          <w:rFonts w:ascii="Arial" w:hAnsi="Arial" w:cs="Arial"/>
          <w:sz w:val="20"/>
          <w:szCs w:val="20"/>
        </w:rPr>
        <w:tab/>
        <w:t xml:space="preserve">The City will enter into a contract with the Linden Pop Warner Football Program, commencing January 1, 2015 and terminating December 31, 2015, as approved by the Law Department. </w:t>
      </w:r>
    </w:p>
    <w:p w:rsidR="004E5423" w:rsidRPr="004E5423" w:rsidRDefault="004E5423" w:rsidP="004E5423">
      <w:pPr>
        <w:rPr>
          <w:rFonts w:ascii="Arial" w:hAnsi="Arial" w:cs="Arial"/>
          <w:sz w:val="20"/>
          <w:szCs w:val="20"/>
        </w:rPr>
      </w:pPr>
    </w:p>
    <w:p w:rsidR="004E5423" w:rsidRPr="004E5423" w:rsidRDefault="004E5423" w:rsidP="004E5423">
      <w:pPr>
        <w:tabs>
          <w:tab w:val="left" w:pos="-1440"/>
        </w:tabs>
        <w:ind w:left="1440" w:hanging="720"/>
        <w:rPr>
          <w:rFonts w:ascii="Arial" w:hAnsi="Arial" w:cs="Arial"/>
          <w:sz w:val="20"/>
          <w:szCs w:val="20"/>
        </w:rPr>
      </w:pPr>
      <w:r w:rsidRPr="004E5423">
        <w:rPr>
          <w:rFonts w:ascii="Arial" w:hAnsi="Arial" w:cs="Arial"/>
          <w:sz w:val="20"/>
          <w:szCs w:val="20"/>
        </w:rPr>
        <w:t>2.</w:t>
      </w:r>
      <w:r w:rsidRPr="004E5423">
        <w:rPr>
          <w:rFonts w:ascii="Arial" w:hAnsi="Arial" w:cs="Arial"/>
          <w:sz w:val="20"/>
          <w:szCs w:val="20"/>
        </w:rPr>
        <w:tab/>
        <w:t xml:space="preserve">The Linden Pop Warner Football Program shall provide an audit/financial statement and or similar document for 2014 to the City, before monies can be released, and an audit financial statement for the end of 2014. </w:t>
      </w:r>
    </w:p>
    <w:p w:rsidR="004E5423" w:rsidRPr="004E5423" w:rsidRDefault="004E5423" w:rsidP="004E5423">
      <w:pPr>
        <w:rPr>
          <w:rFonts w:ascii="Arial" w:hAnsi="Arial" w:cs="Arial"/>
          <w:sz w:val="20"/>
          <w:szCs w:val="20"/>
        </w:rPr>
      </w:pPr>
      <w:r w:rsidRPr="004E5423">
        <w:rPr>
          <w:rFonts w:ascii="Arial" w:hAnsi="Arial" w:cs="Arial"/>
          <w:sz w:val="20"/>
          <w:szCs w:val="20"/>
        </w:rPr>
        <w:t xml:space="preserve"> </w:t>
      </w:r>
    </w:p>
    <w:p w:rsidR="004E5423" w:rsidRPr="004E5423" w:rsidRDefault="004E5423" w:rsidP="004E5423">
      <w:pPr>
        <w:tabs>
          <w:tab w:val="left" w:pos="-1440"/>
        </w:tabs>
        <w:ind w:left="1440" w:hanging="720"/>
        <w:rPr>
          <w:rFonts w:ascii="Arial" w:hAnsi="Arial" w:cs="Arial"/>
          <w:sz w:val="20"/>
          <w:szCs w:val="20"/>
        </w:rPr>
      </w:pPr>
      <w:r w:rsidRPr="004E5423">
        <w:rPr>
          <w:rFonts w:ascii="Arial" w:hAnsi="Arial" w:cs="Arial"/>
          <w:sz w:val="20"/>
          <w:szCs w:val="20"/>
        </w:rPr>
        <w:t>3.</w:t>
      </w:r>
      <w:r w:rsidRPr="004E5423">
        <w:rPr>
          <w:rFonts w:ascii="Arial" w:hAnsi="Arial" w:cs="Arial"/>
          <w:sz w:val="20"/>
          <w:szCs w:val="20"/>
        </w:rPr>
        <w:tab/>
        <w:t xml:space="preserve">This Resolution shall take effect immediately. </w:t>
      </w:r>
    </w:p>
    <w:p w:rsidR="004E5423" w:rsidRPr="004E5423" w:rsidRDefault="004E5423" w:rsidP="004E5423">
      <w:pPr>
        <w:rPr>
          <w:rFonts w:ascii="Arial" w:hAnsi="Arial" w:cs="Arial"/>
          <w:b/>
          <w:sz w:val="20"/>
          <w:szCs w:val="20"/>
          <w:u w:val="single"/>
        </w:rPr>
      </w:pPr>
      <w:r w:rsidRPr="004E5423">
        <w:rPr>
          <w:rFonts w:ascii="Arial" w:hAnsi="Arial" w:cs="Arial"/>
          <w:b/>
          <w:sz w:val="20"/>
          <w:szCs w:val="20"/>
        </w:rPr>
        <w:t xml:space="preserve">RESOLUTION: </w:t>
      </w:r>
      <w:r w:rsidRPr="004E5423">
        <w:rPr>
          <w:rFonts w:ascii="Arial" w:hAnsi="Arial" w:cs="Arial"/>
          <w:b/>
          <w:sz w:val="20"/>
          <w:szCs w:val="20"/>
          <w:u w:val="single"/>
        </w:rPr>
        <w:t>2015-313</w:t>
      </w:r>
    </w:p>
    <w:p w:rsidR="004E5423" w:rsidRPr="004E5423" w:rsidRDefault="004E5423" w:rsidP="004E5423">
      <w:pPr>
        <w:jc w:val="center"/>
        <w:rPr>
          <w:rFonts w:ascii="Arial" w:hAnsi="Arial" w:cs="Arial"/>
          <w:sz w:val="20"/>
          <w:szCs w:val="20"/>
        </w:rPr>
      </w:pPr>
      <w:r w:rsidRPr="004E5423">
        <w:rPr>
          <w:rFonts w:ascii="Arial" w:hAnsi="Arial" w:cs="Arial"/>
          <w:sz w:val="20"/>
          <w:szCs w:val="20"/>
        </w:rPr>
        <w:t>Resolution Authorizing Assignment</w:t>
      </w:r>
    </w:p>
    <w:p w:rsidR="004E5423" w:rsidRPr="004E5423" w:rsidRDefault="004E5423" w:rsidP="004E5423">
      <w:pPr>
        <w:jc w:val="center"/>
        <w:rPr>
          <w:rFonts w:ascii="Arial" w:hAnsi="Arial" w:cs="Arial"/>
          <w:sz w:val="20"/>
          <w:szCs w:val="20"/>
        </w:rPr>
      </w:pPr>
      <w:r w:rsidRPr="004E5423">
        <w:rPr>
          <w:rFonts w:ascii="Arial" w:hAnsi="Arial" w:cs="Arial"/>
          <w:sz w:val="20"/>
          <w:szCs w:val="20"/>
        </w:rPr>
        <w:t>Of Tax Sale Certificate # 08-00223</w:t>
      </w:r>
    </w:p>
    <w:p w:rsidR="004E5423" w:rsidRPr="004E5423" w:rsidRDefault="004E5423" w:rsidP="004E5423">
      <w:pPr>
        <w:rPr>
          <w:rFonts w:ascii="Arial" w:hAnsi="Arial" w:cs="Arial"/>
          <w:sz w:val="20"/>
          <w:szCs w:val="20"/>
        </w:rPr>
      </w:pPr>
    </w:p>
    <w:p w:rsidR="004E5423" w:rsidRPr="004E5423" w:rsidRDefault="004E5423" w:rsidP="004E5423">
      <w:pPr>
        <w:rPr>
          <w:rFonts w:ascii="Arial" w:hAnsi="Arial" w:cs="Arial"/>
          <w:sz w:val="20"/>
          <w:szCs w:val="20"/>
        </w:rPr>
      </w:pPr>
      <w:r w:rsidRPr="004E5423">
        <w:rPr>
          <w:rFonts w:ascii="Arial" w:hAnsi="Arial" w:cs="Arial"/>
          <w:sz w:val="20"/>
          <w:szCs w:val="20"/>
        </w:rPr>
        <w:tab/>
        <w:t>WHEREAS, N.J.S.A. 54:5-113 authorizes assignment by a municipality of tax sale certificates for the full amount of the certificate, including all subsequent municipal taxes and other municipal charges; and,</w:t>
      </w:r>
    </w:p>
    <w:p w:rsidR="004E5423" w:rsidRPr="004E5423" w:rsidRDefault="004E5423" w:rsidP="004E5423">
      <w:pPr>
        <w:rPr>
          <w:rFonts w:ascii="Arial" w:hAnsi="Arial" w:cs="Arial"/>
          <w:sz w:val="20"/>
          <w:szCs w:val="20"/>
        </w:rPr>
      </w:pPr>
    </w:p>
    <w:p w:rsidR="004E5423" w:rsidRPr="004E5423" w:rsidRDefault="004E5423" w:rsidP="004E5423">
      <w:pPr>
        <w:rPr>
          <w:rFonts w:ascii="Arial" w:hAnsi="Arial" w:cs="Arial"/>
          <w:sz w:val="20"/>
          <w:szCs w:val="20"/>
        </w:rPr>
      </w:pPr>
      <w:r w:rsidRPr="004E5423">
        <w:rPr>
          <w:rFonts w:ascii="Arial" w:hAnsi="Arial" w:cs="Arial"/>
          <w:sz w:val="20"/>
          <w:szCs w:val="20"/>
        </w:rPr>
        <w:tab/>
        <w:t xml:space="preserve">WHEREAS, Meridia, Lifestyles II, Linden, LLC has presented an offer to purchase, by assignment Certificate of sale #-08-00223 which was issued to the City of Linden at the tax sale held June 3, 2009, on Block 458 Lot 5.02, known as 114 S. Wood Avenue and assessed to Frank S. &amp; Anna </w:t>
      </w:r>
      <w:proofErr w:type="spellStart"/>
      <w:r w:rsidRPr="004E5423">
        <w:rPr>
          <w:rFonts w:ascii="Arial" w:hAnsi="Arial" w:cs="Arial"/>
          <w:sz w:val="20"/>
          <w:szCs w:val="20"/>
        </w:rPr>
        <w:t>Villani</w:t>
      </w:r>
      <w:proofErr w:type="spellEnd"/>
      <w:r w:rsidRPr="004E5423">
        <w:rPr>
          <w:rFonts w:ascii="Arial" w:hAnsi="Arial" w:cs="Arial"/>
          <w:sz w:val="20"/>
          <w:szCs w:val="20"/>
        </w:rPr>
        <w:t xml:space="preserve">, in the amount of $4,431.00 being the full amount of the certificate, including all subsequent municipal taxes and other municipal charges. </w:t>
      </w:r>
    </w:p>
    <w:p w:rsidR="004E5423" w:rsidRPr="004E5423" w:rsidRDefault="004E5423" w:rsidP="004E5423">
      <w:pPr>
        <w:rPr>
          <w:rFonts w:ascii="Arial" w:hAnsi="Arial" w:cs="Arial"/>
          <w:sz w:val="20"/>
          <w:szCs w:val="20"/>
        </w:rPr>
      </w:pPr>
    </w:p>
    <w:p w:rsidR="004E5423" w:rsidRPr="004E5423" w:rsidRDefault="004E5423" w:rsidP="004E5423">
      <w:pPr>
        <w:rPr>
          <w:rFonts w:ascii="Arial" w:hAnsi="Arial" w:cs="Arial"/>
          <w:sz w:val="20"/>
          <w:szCs w:val="20"/>
        </w:rPr>
      </w:pPr>
      <w:r w:rsidRPr="004E5423">
        <w:rPr>
          <w:rFonts w:ascii="Arial" w:hAnsi="Arial" w:cs="Arial"/>
          <w:sz w:val="20"/>
          <w:szCs w:val="20"/>
        </w:rPr>
        <w:tab/>
        <w:t xml:space="preserve">NOW, THEREFORE, BE IT RESOLVED, that the City of Linden herby authorizes the Mayor or other officials as appropriate to execute the necessary assignment document to effect assignment of the above-referenced Certificate of Sale. </w:t>
      </w:r>
    </w:p>
    <w:p w:rsidR="004E5423" w:rsidRPr="004E5423" w:rsidRDefault="004E5423" w:rsidP="004E5423">
      <w:pPr>
        <w:rPr>
          <w:rFonts w:ascii="Arial" w:hAnsi="Arial" w:cs="Arial"/>
          <w:sz w:val="20"/>
          <w:szCs w:val="20"/>
        </w:rPr>
      </w:pPr>
    </w:p>
    <w:p w:rsidR="004E5423" w:rsidRPr="004E5423" w:rsidRDefault="004E5423" w:rsidP="004E5423">
      <w:pPr>
        <w:ind w:firstLine="720"/>
        <w:rPr>
          <w:rFonts w:ascii="Arial" w:hAnsi="Arial" w:cs="Arial"/>
          <w:sz w:val="20"/>
          <w:szCs w:val="20"/>
        </w:rPr>
      </w:pPr>
      <w:r w:rsidRPr="004E5423">
        <w:rPr>
          <w:rFonts w:ascii="Arial" w:hAnsi="Arial" w:cs="Arial"/>
          <w:sz w:val="20"/>
          <w:szCs w:val="20"/>
        </w:rPr>
        <w:t xml:space="preserve">BE IT FURTHER </w:t>
      </w:r>
      <w:proofErr w:type="gramStart"/>
      <w:r w:rsidRPr="004E5423">
        <w:rPr>
          <w:rFonts w:ascii="Arial" w:hAnsi="Arial" w:cs="Arial"/>
          <w:sz w:val="20"/>
          <w:szCs w:val="20"/>
        </w:rPr>
        <w:t>RESOLVED, that</w:t>
      </w:r>
      <w:proofErr w:type="gramEnd"/>
      <w:r w:rsidRPr="004E5423">
        <w:rPr>
          <w:rFonts w:ascii="Arial" w:hAnsi="Arial" w:cs="Arial"/>
          <w:sz w:val="20"/>
          <w:szCs w:val="20"/>
        </w:rPr>
        <w:t xml:space="preserve"> a copy of this resolution be forwarded to the Tax Collector.</w:t>
      </w:r>
    </w:p>
    <w:p w:rsidR="00AE1141" w:rsidRPr="004E5423" w:rsidRDefault="00AE1141" w:rsidP="004E54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E5423" w:rsidRPr="004E5423" w:rsidRDefault="004E5423" w:rsidP="004E5423">
      <w:pPr>
        <w:rPr>
          <w:rFonts w:ascii="Arial" w:hAnsi="Arial" w:cs="Arial"/>
          <w:b/>
          <w:sz w:val="20"/>
          <w:szCs w:val="20"/>
          <w:u w:val="single"/>
        </w:rPr>
      </w:pPr>
      <w:r w:rsidRPr="004E5423">
        <w:rPr>
          <w:rFonts w:ascii="Arial" w:hAnsi="Arial" w:cs="Arial"/>
          <w:b/>
          <w:sz w:val="20"/>
          <w:szCs w:val="20"/>
        </w:rPr>
        <w:t xml:space="preserve">RESOLUTION: </w:t>
      </w:r>
      <w:r w:rsidRPr="004E5423">
        <w:rPr>
          <w:rFonts w:ascii="Arial" w:hAnsi="Arial" w:cs="Arial"/>
          <w:b/>
          <w:sz w:val="20"/>
          <w:szCs w:val="20"/>
          <w:u w:val="single"/>
        </w:rPr>
        <w:t>2015-314</w:t>
      </w:r>
    </w:p>
    <w:p w:rsidR="004E5423" w:rsidRPr="004E5423" w:rsidRDefault="004E5423" w:rsidP="004E5423">
      <w:pPr>
        <w:rPr>
          <w:rFonts w:ascii="Arial" w:hAnsi="Arial" w:cs="Arial"/>
          <w:sz w:val="20"/>
          <w:szCs w:val="20"/>
        </w:rPr>
      </w:pPr>
    </w:p>
    <w:p w:rsidR="004E5423" w:rsidRPr="004E5423" w:rsidRDefault="004E5423" w:rsidP="004E5423">
      <w:pPr>
        <w:rPr>
          <w:rFonts w:ascii="Arial" w:hAnsi="Arial" w:cs="Arial"/>
          <w:sz w:val="20"/>
          <w:szCs w:val="20"/>
        </w:rPr>
      </w:pPr>
    </w:p>
    <w:p w:rsidR="004E5423" w:rsidRPr="004E5423" w:rsidRDefault="004E5423" w:rsidP="004E5423">
      <w:pPr>
        <w:jc w:val="center"/>
        <w:rPr>
          <w:rFonts w:ascii="Arial" w:hAnsi="Arial" w:cs="Arial"/>
          <w:sz w:val="20"/>
          <w:szCs w:val="20"/>
        </w:rPr>
      </w:pPr>
      <w:r w:rsidRPr="004E5423">
        <w:rPr>
          <w:rFonts w:ascii="Arial" w:hAnsi="Arial" w:cs="Arial"/>
          <w:sz w:val="20"/>
          <w:szCs w:val="20"/>
        </w:rPr>
        <w:t>Resolution Authorizing Assignment</w:t>
      </w:r>
    </w:p>
    <w:p w:rsidR="004E5423" w:rsidRPr="004E5423" w:rsidRDefault="004E5423" w:rsidP="004E5423">
      <w:pPr>
        <w:jc w:val="center"/>
        <w:rPr>
          <w:rFonts w:ascii="Arial" w:hAnsi="Arial" w:cs="Arial"/>
          <w:sz w:val="20"/>
          <w:szCs w:val="20"/>
        </w:rPr>
      </w:pPr>
      <w:r w:rsidRPr="004E5423">
        <w:rPr>
          <w:rFonts w:ascii="Arial" w:hAnsi="Arial" w:cs="Arial"/>
          <w:sz w:val="20"/>
          <w:szCs w:val="20"/>
        </w:rPr>
        <w:t>Of Tax Sale Certificate # 08-00224</w:t>
      </w:r>
    </w:p>
    <w:p w:rsidR="004E5423" w:rsidRPr="004E5423" w:rsidRDefault="004E5423" w:rsidP="004E5423">
      <w:pPr>
        <w:rPr>
          <w:rFonts w:ascii="Arial" w:hAnsi="Arial" w:cs="Arial"/>
          <w:sz w:val="20"/>
          <w:szCs w:val="20"/>
        </w:rPr>
      </w:pPr>
    </w:p>
    <w:p w:rsidR="004E5423" w:rsidRPr="004E5423" w:rsidRDefault="004E5423" w:rsidP="004E5423">
      <w:pPr>
        <w:rPr>
          <w:rFonts w:ascii="Arial" w:hAnsi="Arial" w:cs="Arial"/>
          <w:sz w:val="20"/>
          <w:szCs w:val="20"/>
        </w:rPr>
      </w:pPr>
    </w:p>
    <w:p w:rsidR="004E5423" w:rsidRPr="004E5423" w:rsidRDefault="004E5423" w:rsidP="004E5423">
      <w:pPr>
        <w:rPr>
          <w:rFonts w:ascii="Arial" w:hAnsi="Arial" w:cs="Arial"/>
          <w:sz w:val="20"/>
          <w:szCs w:val="20"/>
        </w:rPr>
      </w:pPr>
      <w:r w:rsidRPr="004E5423">
        <w:rPr>
          <w:rFonts w:ascii="Arial" w:hAnsi="Arial" w:cs="Arial"/>
          <w:sz w:val="20"/>
          <w:szCs w:val="20"/>
        </w:rPr>
        <w:tab/>
        <w:t>WHEREAS, N.J.S.A. 54:5-113 authorizes assignment by a municipality of tax sale certificates for the full amount of the certificate, including all subsequent municipal taxes and other municipal charges; and,</w:t>
      </w:r>
    </w:p>
    <w:p w:rsidR="004E5423" w:rsidRPr="004E5423" w:rsidRDefault="004E5423" w:rsidP="004E5423">
      <w:pPr>
        <w:rPr>
          <w:rFonts w:ascii="Arial" w:hAnsi="Arial" w:cs="Arial"/>
          <w:sz w:val="20"/>
          <w:szCs w:val="20"/>
        </w:rPr>
      </w:pPr>
    </w:p>
    <w:p w:rsidR="004E5423" w:rsidRPr="004E5423" w:rsidRDefault="004E5423" w:rsidP="004E5423">
      <w:pPr>
        <w:rPr>
          <w:rFonts w:ascii="Arial" w:hAnsi="Arial" w:cs="Arial"/>
          <w:sz w:val="20"/>
          <w:szCs w:val="20"/>
        </w:rPr>
      </w:pPr>
      <w:r w:rsidRPr="004E5423">
        <w:rPr>
          <w:rFonts w:ascii="Arial" w:hAnsi="Arial" w:cs="Arial"/>
          <w:sz w:val="20"/>
          <w:szCs w:val="20"/>
        </w:rPr>
        <w:tab/>
        <w:t xml:space="preserve">WHEREAS, Meridia, Lifestyles II, Linden, LLC, has presented an offer to purchase, by assignment Certificate of sale #-08-00224 which was issued to the City of Linden at the tax sale held June 3, 2009, on Block 458 Lot 6, known as 116 S. Wood Avenue and assessed to Frank S. &amp; Anna </w:t>
      </w:r>
      <w:proofErr w:type="spellStart"/>
      <w:r w:rsidRPr="004E5423">
        <w:rPr>
          <w:rFonts w:ascii="Arial" w:hAnsi="Arial" w:cs="Arial"/>
          <w:sz w:val="20"/>
          <w:szCs w:val="20"/>
        </w:rPr>
        <w:t>Villani</w:t>
      </w:r>
      <w:proofErr w:type="spellEnd"/>
      <w:r w:rsidRPr="004E5423">
        <w:rPr>
          <w:rFonts w:ascii="Arial" w:hAnsi="Arial" w:cs="Arial"/>
          <w:sz w:val="20"/>
          <w:szCs w:val="20"/>
        </w:rPr>
        <w:t xml:space="preserve">, in the amount of $40,987.48 being the full amount of the certificate, including all subsequent municipal taxes and other municipal charges. </w:t>
      </w:r>
    </w:p>
    <w:p w:rsidR="004E5423" w:rsidRPr="004E5423" w:rsidRDefault="004E5423" w:rsidP="004E5423">
      <w:pPr>
        <w:rPr>
          <w:rFonts w:ascii="Arial" w:hAnsi="Arial" w:cs="Arial"/>
          <w:sz w:val="20"/>
          <w:szCs w:val="20"/>
        </w:rPr>
      </w:pPr>
    </w:p>
    <w:p w:rsidR="004E5423" w:rsidRPr="004E5423" w:rsidRDefault="004E5423" w:rsidP="004E5423">
      <w:pPr>
        <w:rPr>
          <w:rFonts w:ascii="Arial" w:hAnsi="Arial" w:cs="Arial"/>
          <w:sz w:val="20"/>
          <w:szCs w:val="20"/>
        </w:rPr>
      </w:pPr>
      <w:r w:rsidRPr="004E5423">
        <w:rPr>
          <w:rFonts w:ascii="Arial" w:hAnsi="Arial" w:cs="Arial"/>
          <w:sz w:val="20"/>
          <w:szCs w:val="20"/>
        </w:rPr>
        <w:tab/>
        <w:t xml:space="preserve">NOW, THEREFORE, BE IT RESOLVED, that the City of Linden herby authorizes the Mayor or other officials as appropriate to execute the necessary assignment document to effect assignment of the above-referenced Certificate of Sale. </w:t>
      </w:r>
    </w:p>
    <w:p w:rsidR="004E5423" w:rsidRPr="004E5423" w:rsidRDefault="004E5423" w:rsidP="004E5423">
      <w:pPr>
        <w:rPr>
          <w:rFonts w:ascii="Arial" w:hAnsi="Arial" w:cs="Arial"/>
          <w:sz w:val="20"/>
          <w:szCs w:val="20"/>
        </w:rPr>
      </w:pPr>
    </w:p>
    <w:p w:rsidR="004E5423" w:rsidRPr="004E5423" w:rsidRDefault="004E5423" w:rsidP="004E5423">
      <w:pPr>
        <w:ind w:firstLine="720"/>
        <w:rPr>
          <w:rFonts w:ascii="Arial" w:hAnsi="Arial" w:cs="Arial"/>
          <w:sz w:val="20"/>
          <w:szCs w:val="20"/>
        </w:rPr>
      </w:pPr>
      <w:r w:rsidRPr="004E5423">
        <w:rPr>
          <w:rFonts w:ascii="Arial" w:hAnsi="Arial" w:cs="Arial"/>
          <w:sz w:val="20"/>
          <w:szCs w:val="20"/>
        </w:rPr>
        <w:t xml:space="preserve">BE IT FURTHER </w:t>
      </w:r>
      <w:proofErr w:type="gramStart"/>
      <w:r w:rsidRPr="004E5423">
        <w:rPr>
          <w:rFonts w:ascii="Arial" w:hAnsi="Arial" w:cs="Arial"/>
          <w:sz w:val="20"/>
          <w:szCs w:val="20"/>
        </w:rPr>
        <w:t>RESOLVED, that</w:t>
      </w:r>
      <w:proofErr w:type="gramEnd"/>
      <w:r w:rsidRPr="004E5423">
        <w:rPr>
          <w:rFonts w:ascii="Arial" w:hAnsi="Arial" w:cs="Arial"/>
          <w:sz w:val="20"/>
          <w:szCs w:val="20"/>
        </w:rPr>
        <w:t xml:space="preserve"> a copy of this resolution be forwarded to the Tax Collector.</w:t>
      </w:r>
    </w:p>
    <w:p w:rsidR="004E5423" w:rsidRPr="004E5423" w:rsidRDefault="004E5423" w:rsidP="004E54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D3F68" w:rsidRPr="004D3F68" w:rsidRDefault="004D3F68" w:rsidP="004D3F68">
      <w:pPr>
        <w:rPr>
          <w:rFonts w:ascii="Arial" w:hAnsi="Arial" w:cs="Arial"/>
          <w:b/>
          <w:sz w:val="20"/>
          <w:szCs w:val="20"/>
          <w:u w:val="single"/>
        </w:rPr>
      </w:pPr>
      <w:r w:rsidRPr="004D3F68">
        <w:rPr>
          <w:rFonts w:ascii="Arial" w:hAnsi="Arial" w:cs="Arial"/>
          <w:b/>
          <w:sz w:val="20"/>
          <w:szCs w:val="20"/>
        </w:rPr>
        <w:t xml:space="preserve">RESOLUTION: </w:t>
      </w:r>
      <w:r w:rsidRPr="004D3F68">
        <w:rPr>
          <w:rFonts w:ascii="Arial" w:hAnsi="Arial" w:cs="Arial"/>
          <w:b/>
          <w:sz w:val="20"/>
          <w:szCs w:val="20"/>
          <w:u w:val="single"/>
        </w:rPr>
        <w:t>2015-</w:t>
      </w:r>
      <w:r w:rsidRPr="004D3F68">
        <w:rPr>
          <w:rFonts w:ascii="Arial" w:hAnsi="Arial" w:cs="Arial"/>
          <w:sz w:val="20"/>
          <w:szCs w:val="20"/>
        </w:rPr>
        <w:softHyphen/>
      </w:r>
      <w:r w:rsidRPr="004D3F68">
        <w:rPr>
          <w:rFonts w:ascii="Arial" w:hAnsi="Arial" w:cs="Arial"/>
          <w:b/>
          <w:sz w:val="20"/>
          <w:szCs w:val="20"/>
          <w:u w:val="single"/>
        </w:rPr>
        <w:t>315</w:t>
      </w:r>
    </w:p>
    <w:p w:rsidR="004D3F68" w:rsidRPr="004D3F68" w:rsidRDefault="004D3F68" w:rsidP="004D3F68">
      <w:pPr>
        <w:rPr>
          <w:rFonts w:ascii="Arial" w:hAnsi="Arial" w:cs="Arial"/>
          <w:sz w:val="20"/>
          <w:szCs w:val="20"/>
        </w:rPr>
      </w:pPr>
    </w:p>
    <w:p w:rsidR="004D3F68" w:rsidRPr="004D3F68" w:rsidRDefault="004D3F68" w:rsidP="004D3F68">
      <w:pPr>
        <w:rPr>
          <w:rFonts w:ascii="Arial" w:hAnsi="Arial" w:cs="Arial"/>
          <w:sz w:val="20"/>
          <w:szCs w:val="20"/>
        </w:rPr>
      </w:pPr>
    </w:p>
    <w:p w:rsidR="004D3F68" w:rsidRPr="004D3F68" w:rsidRDefault="004D3F68" w:rsidP="004D3F68">
      <w:pPr>
        <w:jc w:val="center"/>
        <w:rPr>
          <w:rFonts w:ascii="Arial" w:hAnsi="Arial" w:cs="Arial"/>
          <w:sz w:val="20"/>
          <w:szCs w:val="20"/>
        </w:rPr>
      </w:pPr>
      <w:r w:rsidRPr="004D3F68">
        <w:rPr>
          <w:rFonts w:ascii="Arial" w:hAnsi="Arial" w:cs="Arial"/>
          <w:sz w:val="20"/>
          <w:szCs w:val="20"/>
        </w:rPr>
        <w:t>Resolution Authorizing Tax Collector</w:t>
      </w:r>
    </w:p>
    <w:p w:rsidR="004D3F68" w:rsidRPr="004D3F68" w:rsidRDefault="004D3F68" w:rsidP="004D3F68">
      <w:pPr>
        <w:jc w:val="center"/>
        <w:rPr>
          <w:rFonts w:ascii="Arial" w:hAnsi="Arial" w:cs="Arial"/>
          <w:sz w:val="20"/>
          <w:szCs w:val="20"/>
        </w:rPr>
      </w:pPr>
      <w:proofErr w:type="gramStart"/>
      <w:r w:rsidRPr="004D3F68">
        <w:rPr>
          <w:rFonts w:ascii="Arial" w:hAnsi="Arial" w:cs="Arial"/>
          <w:sz w:val="20"/>
          <w:szCs w:val="20"/>
        </w:rPr>
        <w:t>to</w:t>
      </w:r>
      <w:proofErr w:type="gramEnd"/>
      <w:r w:rsidRPr="004D3F68">
        <w:rPr>
          <w:rFonts w:ascii="Arial" w:hAnsi="Arial" w:cs="Arial"/>
          <w:sz w:val="20"/>
          <w:szCs w:val="20"/>
        </w:rPr>
        <w:t xml:space="preserve"> forward monies to lien holders</w:t>
      </w:r>
    </w:p>
    <w:p w:rsidR="004D3F68" w:rsidRPr="004D3F68" w:rsidRDefault="004D3F68" w:rsidP="004D3F68">
      <w:pPr>
        <w:rPr>
          <w:rFonts w:ascii="Arial" w:hAnsi="Arial" w:cs="Arial"/>
          <w:sz w:val="20"/>
          <w:szCs w:val="20"/>
        </w:rPr>
      </w:pPr>
    </w:p>
    <w:p w:rsidR="004D3F68" w:rsidRPr="004D3F68" w:rsidRDefault="004D3F68" w:rsidP="004D3F68">
      <w:pPr>
        <w:rPr>
          <w:rFonts w:ascii="Arial" w:hAnsi="Arial" w:cs="Arial"/>
          <w:sz w:val="20"/>
          <w:szCs w:val="20"/>
        </w:rPr>
      </w:pPr>
      <w:r w:rsidRPr="004D3F68">
        <w:rPr>
          <w:rFonts w:ascii="Arial" w:hAnsi="Arial" w:cs="Arial"/>
          <w:sz w:val="20"/>
          <w:szCs w:val="20"/>
        </w:rPr>
        <w:tab/>
        <w:t>WHEREAS, the City of Linden has held tax sales, where bidders purchased certificates</w:t>
      </w:r>
      <w:proofErr w:type="gramStart"/>
      <w:r w:rsidRPr="004D3F68">
        <w:rPr>
          <w:rFonts w:ascii="Arial" w:hAnsi="Arial" w:cs="Arial"/>
          <w:sz w:val="20"/>
          <w:szCs w:val="20"/>
        </w:rPr>
        <w:t>,  where</w:t>
      </w:r>
      <w:proofErr w:type="gramEnd"/>
      <w:r w:rsidRPr="004D3F68">
        <w:rPr>
          <w:rFonts w:ascii="Arial" w:hAnsi="Arial" w:cs="Arial"/>
          <w:sz w:val="20"/>
          <w:szCs w:val="20"/>
        </w:rPr>
        <w:t xml:space="preserve"> the property owners have filed for bankruptcy, and</w:t>
      </w:r>
    </w:p>
    <w:p w:rsidR="004D3F68" w:rsidRPr="004D3F68" w:rsidRDefault="004D3F68" w:rsidP="004D3F68">
      <w:pPr>
        <w:rPr>
          <w:rFonts w:ascii="Arial" w:hAnsi="Arial" w:cs="Arial"/>
          <w:sz w:val="20"/>
          <w:szCs w:val="20"/>
        </w:rPr>
      </w:pPr>
    </w:p>
    <w:p w:rsidR="004D3F68" w:rsidRPr="004D3F68" w:rsidRDefault="004D3F68" w:rsidP="004D3F68">
      <w:pPr>
        <w:rPr>
          <w:rFonts w:ascii="Arial" w:hAnsi="Arial" w:cs="Arial"/>
          <w:sz w:val="20"/>
          <w:szCs w:val="20"/>
        </w:rPr>
      </w:pPr>
      <w:r w:rsidRPr="004D3F68">
        <w:rPr>
          <w:rFonts w:ascii="Arial" w:hAnsi="Arial" w:cs="Arial"/>
          <w:sz w:val="20"/>
          <w:szCs w:val="20"/>
        </w:rPr>
        <w:tab/>
        <w:t xml:space="preserve">WHEREAS, the City has filed a proof of claim on behalf the lien holder, </w:t>
      </w:r>
      <w:proofErr w:type="spellStart"/>
      <w:r w:rsidRPr="004D3F68">
        <w:rPr>
          <w:rFonts w:ascii="Arial" w:hAnsi="Arial" w:cs="Arial"/>
          <w:sz w:val="20"/>
          <w:szCs w:val="20"/>
        </w:rPr>
        <w:t>Amaco</w:t>
      </w:r>
      <w:proofErr w:type="spellEnd"/>
      <w:r w:rsidRPr="004D3F68">
        <w:rPr>
          <w:rFonts w:ascii="Arial" w:hAnsi="Arial" w:cs="Arial"/>
          <w:sz w:val="20"/>
          <w:szCs w:val="20"/>
        </w:rPr>
        <w:t xml:space="preserve"> and Trustees have forwarded monies to the Tax Collector; and</w:t>
      </w:r>
    </w:p>
    <w:p w:rsidR="004D3F68" w:rsidRPr="004D3F68" w:rsidRDefault="004D3F68" w:rsidP="004D3F68">
      <w:pPr>
        <w:rPr>
          <w:rFonts w:ascii="Arial" w:hAnsi="Arial" w:cs="Arial"/>
          <w:sz w:val="20"/>
          <w:szCs w:val="20"/>
        </w:rPr>
      </w:pPr>
    </w:p>
    <w:p w:rsidR="004D3F68" w:rsidRPr="004D3F68" w:rsidRDefault="004D3F68" w:rsidP="004D3F68">
      <w:pPr>
        <w:rPr>
          <w:rFonts w:ascii="Arial" w:hAnsi="Arial" w:cs="Arial"/>
          <w:sz w:val="20"/>
          <w:szCs w:val="20"/>
        </w:rPr>
      </w:pPr>
      <w:r w:rsidRPr="004D3F68">
        <w:rPr>
          <w:rFonts w:ascii="Arial" w:hAnsi="Arial" w:cs="Arial"/>
          <w:sz w:val="20"/>
          <w:szCs w:val="20"/>
        </w:rPr>
        <w:tab/>
        <w:t xml:space="preserve">WHEREAS, the monies should have been sent directly to the lien holders, for Block 200 Lot 16 C2036 in the amount of $373.26.  </w:t>
      </w:r>
    </w:p>
    <w:p w:rsidR="004D3F68" w:rsidRPr="004D3F68" w:rsidRDefault="004D3F68" w:rsidP="004D3F68">
      <w:pPr>
        <w:rPr>
          <w:rFonts w:ascii="Arial" w:hAnsi="Arial" w:cs="Arial"/>
          <w:sz w:val="20"/>
          <w:szCs w:val="20"/>
        </w:rPr>
      </w:pPr>
      <w:r w:rsidRPr="004D3F68">
        <w:rPr>
          <w:rFonts w:ascii="Arial" w:hAnsi="Arial" w:cs="Arial"/>
          <w:sz w:val="20"/>
          <w:szCs w:val="20"/>
        </w:rPr>
        <w:tab/>
      </w:r>
      <w:r w:rsidRPr="004D3F68">
        <w:rPr>
          <w:rFonts w:ascii="Arial" w:hAnsi="Arial" w:cs="Arial"/>
          <w:sz w:val="20"/>
          <w:szCs w:val="20"/>
        </w:rPr>
        <w:tab/>
      </w:r>
    </w:p>
    <w:p w:rsidR="004D3F68" w:rsidRPr="004D3F68" w:rsidRDefault="004D3F68" w:rsidP="004D3F68">
      <w:pPr>
        <w:rPr>
          <w:rFonts w:ascii="Arial" w:hAnsi="Arial" w:cs="Arial"/>
          <w:sz w:val="20"/>
          <w:szCs w:val="20"/>
        </w:rPr>
      </w:pPr>
      <w:r w:rsidRPr="004D3F68">
        <w:rPr>
          <w:rFonts w:ascii="Arial" w:hAnsi="Arial" w:cs="Arial"/>
          <w:sz w:val="20"/>
          <w:szCs w:val="20"/>
        </w:rPr>
        <w:tab/>
        <w:t xml:space="preserve">NOW, THEREFORE, BE IT RESOLVED, that the Tax Collector is hereby authorized to issue a check from the Tax Collector Tax Sale Redemption Account in the amount of $373.26 to </w:t>
      </w:r>
      <w:proofErr w:type="spellStart"/>
      <w:r w:rsidRPr="004D3F68">
        <w:rPr>
          <w:rFonts w:ascii="Arial" w:hAnsi="Arial" w:cs="Arial"/>
          <w:sz w:val="20"/>
          <w:szCs w:val="20"/>
        </w:rPr>
        <w:t>Amaco</w:t>
      </w:r>
      <w:proofErr w:type="spellEnd"/>
      <w:r w:rsidRPr="004D3F68">
        <w:rPr>
          <w:rFonts w:ascii="Arial" w:hAnsi="Arial" w:cs="Arial"/>
          <w:sz w:val="20"/>
          <w:szCs w:val="20"/>
        </w:rPr>
        <w:t xml:space="preserve">, 125 Rocky Boulevard # 623, Bear, DE, 19701. </w:t>
      </w:r>
    </w:p>
    <w:p w:rsidR="004D3F68" w:rsidRPr="004D3F68" w:rsidRDefault="004D3F68" w:rsidP="004D3F68">
      <w:pPr>
        <w:rPr>
          <w:rFonts w:ascii="Arial" w:hAnsi="Arial" w:cs="Arial"/>
          <w:sz w:val="20"/>
          <w:szCs w:val="20"/>
        </w:rPr>
      </w:pPr>
    </w:p>
    <w:p w:rsidR="004D3F68" w:rsidRDefault="004D3F68" w:rsidP="004D3F68"/>
    <w:p w:rsidR="001B05B5" w:rsidRPr="001B05B5" w:rsidRDefault="001B05B5" w:rsidP="001B05B5">
      <w:pPr>
        <w:rPr>
          <w:rFonts w:ascii="Arial" w:hAnsi="Arial" w:cs="Arial"/>
          <w:b/>
          <w:bCs/>
          <w:sz w:val="20"/>
          <w:szCs w:val="20"/>
          <w:u w:val="single"/>
        </w:rPr>
      </w:pPr>
      <w:r w:rsidRPr="001B05B5">
        <w:rPr>
          <w:rFonts w:ascii="Arial" w:hAnsi="Arial" w:cs="Arial"/>
          <w:b/>
          <w:bCs/>
          <w:sz w:val="20"/>
          <w:szCs w:val="20"/>
        </w:rPr>
        <w:t xml:space="preserve">RESOLUTION: </w:t>
      </w:r>
      <w:r w:rsidRPr="001B05B5">
        <w:rPr>
          <w:rFonts w:ascii="Arial" w:hAnsi="Arial" w:cs="Arial"/>
          <w:b/>
          <w:bCs/>
          <w:sz w:val="20"/>
          <w:szCs w:val="20"/>
          <w:u w:val="single"/>
        </w:rPr>
        <w:t>2015-316</w:t>
      </w:r>
    </w:p>
    <w:p w:rsidR="001B05B5" w:rsidRPr="001B05B5" w:rsidRDefault="001B05B5" w:rsidP="001B05B5">
      <w:pPr>
        <w:rPr>
          <w:rFonts w:ascii="Arial" w:hAnsi="Arial" w:cs="Arial"/>
          <w:b/>
          <w:bCs/>
          <w:sz w:val="20"/>
          <w:szCs w:val="20"/>
        </w:rPr>
      </w:pPr>
    </w:p>
    <w:p w:rsidR="001B05B5" w:rsidRPr="001B05B5" w:rsidRDefault="001B05B5" w:rsidP="001B05B5">
      <w:pPr>
        <w:jc w:val="center"/>
        <w:rPr>
          <w:rFonts w:ascii="Arial" w:hAnsi="Arial" w:cs="Arial"/>
          <w:sz w:val="20"/>
          <w:szCs w:val="20"/>
        </w:rPr>
      </w:pPr>
      <w:r w:rsidRPr="001B05B5">
        <w:rPr>
          <w:rFonts w:ascii="Arial" w:hAnsi="Arial" w:cs="Arial"/>
          <w:b/>
          <w:bCs/>
          <w:sz w:val="20"/>
          <w:szCs w:val="20"/>
        </w:rPr>
        <w:t xml:space="preserve">A RESOLUTION APPOINTING LAURENCE PRICE </w:t>
      </w:r>
      <w:r w:rsidRPr="001B05B5">
        <w:rPr>
          <w:rFonts w:ascii="Arial" w:hAnsi="Arial" w:cs="Arial"/>
          <w:sz w:val="20"/>
          <w:szCs w:val="20"/>
        </w:rPr>
        <w:t xml:space="preserve"> </w:t>
      </w:r>
    </w:p>
    <w:p w:rsidR="001B05B5" w:rsidRPr="001B05B5" w:rsidRDefault="001B05B5" w:rsidP="001B05B5">
      <w:pPr>
        <w:jc w:val="center"/>
        <w:rPr>
          <w:rFonts w:ascii="Arial" w:hAnsi="Arial" w:cs="Arial"/>
          <w:sz w:val="20"/>
          <w:szCs w:val="20"/>
        </w:rPr>
      </w:pPr>
      <w:r w:rsidRPr="001B05B5">
        <w:rPr>
          <w:rFonts w:ascii="Arial" w:hAnsi="Arial" w:cs="Arial"/>
          <w:b/>
          <w:bCs/>
          <w:sz w:val="20"/>
          <w:szCs w:val="20"/>
        </w:rPr>
        <w:t>A CONSTABLE IN THE CITY OF LINDEN</w:t>
      </w:r>
      <w:r w:rsidRPr="001B05B5">
        <w:rPr>
          <w:rFonts w:ascii="Arial" w:hAnsi="Arial" w:cs="Arial"/>
          <w:sz w:val="20"/>
          <w:szCs w:val="20"/>
        </w:rPr>
        <w:t xml:space="preserve"> </w:t>
      </w:r>
    </w:p>
    <w:p w:rsidR="001B05B5" w:rsidRPr="001B05B5" w:rsidRDefault="001B05B5" w:rsidP="001B05B5">
      <w:pPr>
        <w:jc w:val="center"/>
        <w:rPr>
          <w:rFonts w:ascii="Arial" w:hAnsi="Arial" w:cs="Arial"/>
          <w:sz w:val="20"/>
          <w:szCs w:val="20"/>
        </w:rPr>
      </w:pPr>
      <w:r w:rsidRPr="001B05B5">
        <w:rPr>
          <w:rFonts w:ascii="Arial" w:hAnsi="Arial" w:cs="Arial"/>
          <w:sz w:val="20"/>
          <w:szCs w:val="20"/>
        </w:rPr>
        <w:t xml:space="preserve"> </w:t>
      </w:r>
    </w:p>
    <w:p w:rsidR="001B05B5" w:rsidRPr="001B05B5" w:rsidRDefault="001B05B5" w:rsidP="001B05B5">
      <w:pPr>
        <w:rPr>
          <w:rFonts w:ascii="Arial" w:hAnsi="Arial" w:cs="Arial"/>
          <w:sz w:val="20"/>
          <w:szCs w:val="20"/>
        </w:rPr>
      </w:pPr>
    </w:p>
    <w:p w:rsidR="001B05B5" w:rsidRPr="001B05B5" w:rsidRDefault="001B05B5" w:rsidP="001B05B5">
      <w:pPr>
        <w:ind w:firstLine="720"/>
        <w:rPr>
          <w:rFonts w:ascii="Arial" w:hAnsi="Arial" w:cs="Arial"/>
          <w:sz w:val="20"/>
          <w:szCs w:val="20"/>
        </w:rPr>
      </w:pPr>
      <w:r w:rsidRPr="001B05B5">
        <w:rPr>
          <w:rFonts w:ascii="Arial" w:hAnsi="Arial" w:cs="Arial"/>
          <w:b/>
          <w:bCs/>
          <w:sz w:val="20"/>
          <w:szCs w:val="20"/>
        </w:rPr>
        <w:t>BE IT RESOLVED BY THE COUNCIL OF THE CITY OF LINDEN</w:t>
      </w:r>
      <w:r w:rsidRPr="001B05B5">
        <w:rPr>
          <w:rFonts w:ascii="Arial" w:hAnsi="Arial" w:cs="Arial"/>
          <w:sz w:val="20"/>
          <w:szCs w:val="20"/>
        </w:rPr>
        <w:t xml:space="preserve">: </w:t>
      </w:r>
    </w:p>
    <w:p w:rsidR="001B05B5" w:rsidRPr="001B05B5" w:rsidRDefault="001B05B5" w:rsidP="001B05B5">
      <w:pPr>
        <w:ind w:firstLine="720"/>
        <w:rPr>
          <w:rFonts w:ascii="Arial" w:hAnsi="Arial" w:cs="Arial"/>
          <w:sz w:val="20"/>
          <w:szCs w:val="20"/>
        </w:rPr>
      </w:pPr>
      <w:r w:rsidRPr="001B05B5">
        <w:rPr>
          <w:rFonts w:ascii="Arial" w:hAnsi="Arial" w:cs="Arial"/>
          <w:sz w:val="20"/>
          <w:szCs w:val="20"/>
        </w:rPr>
        <w:t xml:space="preserve">Section 1.  That </w:t>
      </w:r>
      <w:r w:rsidRPr="001B05B5">
        <w:rPr>
          <w:rFonts w:ascii="Arial" w:hAnsi="Arial" w:cs="Arial"/>
          <w:b/>
          <w:bCs/>
          <w:sz w:val="20"/>
          <w:szCs w:val="20"/>
        </w:rPr>
        <w:t xml:space="preserve">LAURENCE PRICE, </w:t>
      </w:r>
      <w:r w:rsidRPr="001B05B5">
        <w:rPr>
          <w:rFonts w:ascii="Arial" w:hAnsi="Arial" w:cs="Arial"/>
          <w:sz w:val="20"/>
          <w:szCs w:val="20"/>
        </w:rPr>
        <w:t xml:space="preserve">residing at 1030 Charles St., Linden, Union County, New Jersey, be and he hereby is appointed a constable, and that his qualifications, bond, duties and powers shall be as provided and required by law and usage of this state and as hereafter may be provided by law. </w:t>
      </w:r>
    </w:p>
    <w:p w:rsidR="001B05B5" w:rsidRPr="001B05B5" w:rsidRDefault="001B05B5" w:rsidP="001B05B5">
      <w:pPr>
        <w:ind w:firstLine="720"/>
        <w:rPr>
          <w:rFonts w:ascii="Arial" w:hAnsi="Arial" w:cs="Arial"/>
          <w:sz w:val="20"/>
          <w:szCs w:val="20"/>
        </w:rPr>
      </w:pPr>
      <w:r w:rsidRPr="001B05B5">
        <w:rPr>
          <w:rFonts w:ascii="Arial" w:hAnsi="Arial" w:cs="Arial"/>
          <w:sz w:val="20"/>
          <w:szCs w:val="20"/>
        </w:rPr>
        <w:t>Section 2.  Said constable shall hold office for the three</w:t>
      </w:r>
      <w:r w:rsidRPr="001B05B5">
        <w:rPr>
          <w:rFonts w:ascii="Arial" w:hAnsi="Arial" w:cs="Arial"/>
          <w:sz w:val="20"/>
          <w:szCs w:val="20"/>
        </w:rPr>
        <w:noBreakHyphen/>
        <w:t xml:space="preserve">year term commencing October 22, 2015 and terminating October 21, 2018.  </w:t>
      </w:r>
    </w:p>
    <w:p w:rsidR="001B05B5" w:rsidRPr="001B05B5" w:rsidRDefault="001B05B5" w:rsidP="001B05B5">
      <w:pPr>
        <w:ind w:firstLine="720"/>
        <w:rPr>
          <w:rFonts w:ascii="Arial" w:hAnsi="Arial" w:cs="Arial"/>
          <w:sz w:val="20"/>
          <w:szCs w:val="20"/>
        </w:rPr>
      </w:pPr>
      <w:r w:rsidRPr="001B05B5">
        <w:rPr>
          <w:rFonts w:ascii="Arial" w:hAnsi="Arial" w:cs="Arial"/>
          <w:sz w:val="20"/>
          <w:szCs w:val="20"/>
        </w:rPr>
        <w:t xml:space="preserve">Section 3.  Said constable shall furnish a bond to the City of Linden in the sum of $1,000.00 with good freehold or other security, to be approved by the Council, which bond shall remain in full force during the term of office for which the said constable is appointed, and shall take, subscribe and file with the City Clerk of the City of Linden the required oath and shall meet the qualifications required by law, prior to commencing his duties and exercising his powers, and shall in all respects comply with the law in such case made and provided.  </w:t>
      </w:r>
    </w:p>
    <w:p w:rsidR="001B05B5" w:rsidRPr="001B05B5" w:rsidRDefault="001B05B5" w:rsidP="001B05B5">
      <w:pPr>
        <w:ind w:firstLine="720"/>
        <w:rPr>
          <w:rFonts w:ascii="Arial" w:hAnsi="Arial" w:cs="Arial"/>
          <w:sz w:val="20"/>
          <w:szCs w:val="20"/>
        </w:rPr>
      </w:pPr>
      <w:r w:rsidRPr="001B05B5">
        <w:rPr>
          <w:rFonts w:ascii="Arial" w:hAnsi="Arial" w:cs="Arial"/>
          <w:sz w:val="20"/>
          <w:szCs w:val="20"/>
        </w:rPr>
        <w:t xml:space="preserve">Section 4.  This Resolution shall take effect immediately.  </w:t>
      </w:r>
    </w:p>
    <w:p w:rsidR="004579EF" w:rsidRPr="00496E00" w:rsidRDefault="004579EF" w:rsidP="00496E00">
      <w:pPr>
        <w:spacing w:line="259" w:lineRule="auto"/>
        <w:jc w:val="right"/>
        <w:rPr>
          <w:rFonts w:ascii="Arial" w:eastAsiaTheme="minorHAnsi" w:hAnsi="Arial" w:cs="Arial"/>
          <w:b/>
          <w:sz w:val="20"/>
          <w:szCs w:val="20"/>
          <w:u w:val="single"/>
        </w:rPr>
      </w:pPr>
    </w:p>
    <w:p w:rsidR="004579EF" w:rsidRDefault="004579EF" w:rsidP="004579EF">
      <w:pPr>
        <w:tabs>
          <w:tab w:val="left" w:pos="0"/>
          <w:tab w:val="left" w:pos="2700"/>
        </w:tabs>
        <w:jc w:val="both"/>
        <w:rPr>
          <w:rFonts w:ascii="Arial" w:hAnsi="Arial" w:cs="Arial"/>
          <w:sz w:val="20"/>
          <w:szCs w:val="20"/>
        </w:rPr>
      </w:pPr>
    </w:p>
    <w:p w:rsidR="001B05B5" w:rsidRPr="004579EF" w:rsidRDefault="004579EF" w:rsidP="004579EF">
      <w:pPr>
        <w:tabs>
          <w:tab w:val="left" w:pos="0"/>
          <w:tab w:val="left" w:pos="2700"/>
        </w:tabs>
        <w:jc w:val="both"/>
        <w:rPr>
          <w:rFonts w:ascii="Arial" w:hAnsi="Arial" w:cs="Arial"/>
          <w:b/>
          <w:sz w:val="20"/>
          <w:szCs w:val="20"/>
        </w:rPr>
      </w:pPr>
      <w:r>
        <w:rPr>
          <w:rFonts w:ascii="Arial" w:hAnsi="Arial" w:cs="Arial"/>
          <w:sz w:val="20"/>
          <w:szCs w:val="20"/>
        </w:rPr>
        <w:tab/>
      </w:r>
      <w:r w:rsidRPr="004579EF">
        <w:rPr>
          <w:rFonts w:ascii="Arial" w:hAnsi="Arial" w:cs="Arial"/>
          <w:b/>
          <w:sz w:val="20"/>
          <w:szCs w:val="20"/>
        </w:rPr>
        <w:t xml:space="preserve">RESOLUTION 2015-317 WAS REMOVED </w:t>
      </w:r>
    </w:p>
    <w:p w:rsidR="00357B9B" w:rsidRPr="00357B9B" w:rsidRDefault="00357B9B" w:rsidP="00357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F24A1" w:rsidRPr="002F24A1" w:rsidRDefault="002F24A1" w:rsidP="002F24A1">
      <w:pPr>
        <w:ind w:right="720"/>
        <w:rPr>
          <w:rFonts w:ascii="Arial" w:hAnsi="Arial" w:cs="Arial"/>
          <w:b/>
          <w:bCs/>
          <w:sz w:val="20"/>
          <w:szCs w:val="20"/>
          <w:u w:val="single"/>
        </w:rPr>
      </w:pPr>
      <w:r w:rsidRPr="002F24A1">
        <w:rPr>
          <w:rFonts w:ascii="Arial" w:hAnsi="Arial" w:cs="Arial"/>
          <w:b/>
          <w:bCs/>
          <w:sz w:val="20"/>
          <w:szCs w:val="20"/>
        </w:rPr>
        <w:t xml:space="preserve">RESOLUTION:  </w:t>
      </w:r>
      <w:r w:rsidRPr="002F24A1">
        <w:rPr>
          <w:rFonts w:ascii="Arial" w:hAnsi="Arial" w:cs="Arial"/>
          <w:b/>
          <w:bCs/>
          <w:sz w:val="20"/>
          <w:szCs w:val="20"/>
          <w:u w:val="single"/>
        </w:rPr>
        <w:t>2015-318</w:t>
      </w:r>
    </w:p>
    <w:p w:rsidR="002F24A1" w:rsidRPr="002F24A1" w:rsidRDefault="002F24A1" w:rsidP="002F24A1">
      <w:pPr>
        <w:ind w:left="720" w:right="720"/>
        <w:jc w:val="both"/>
        <w:rPr>
          <w:rFonts w:ascii="Arial" w:hAnsi="Arial" w:cs="Arial"/>
          <w:b/>
          <w:bCs/>
          <w:sz w:val="20"/>
          <w:szCs w:val="20"/>
        </w:rPr>
      </w:pPr>
    </w:p>
    <w:p w:rsidR="002F24A1" w:rsidRPr="002F24A1" w:rsidRDefault="002F24A1" w:rsidP="002F24A1">
      <w:pPr>
        <w:ind w:left="720" w:right="720"/>
        <w:jc w:val="both"/>
        <w:rPr>
          <w:rFonts w:ascii="Arial" w:hAnsi="Arial" w:cs="Arial"/>
          <w:b/>
          <w:sz w:val="20"/>
          <w:szCs w:val="20"/>
        </w:rPr>
      </w:pPr>
      <w:r w:rsidRPr="002F24A1">
        <w:rPr>
          <w:rFonts w:ascii="Arial" w:hAnsi="Arial" w:cs="Arial"/>
          <w:b/>
          <w:bCs/>
          <w:sz w:val="20"/>
          <w:szCs w:val="20"/>
        </w:rPr>
        <w:t xml:space="preserve">RESOLUTION  OF THE CITY COUNCIL OF THE CITY OF LINDEN, COUNTY OF UNION, NEW JERSEY </w:t>
      </w:r>
      <w:r w:rsidRPr="002F24A1">
        <w:rPr>
          <w:rFonts w:ascii="Arial" w:hAnsi="Arial" w:cs="Arial"/>
          <w:b/>
          <w:sz w:val="20"/>
          <w:szCs w:val="20"/>
        </w:rPr>
        <w:t xml:space="preserve">REFERRING TO THE PLANNING BOARD FOR REVIEW AND COMMENT CERTAIN AMENDMENTS TO THE REDEVELOPMENT PLAN FOR THE DUPONT REDEVELOPMENT AREA, </w:t>
      </w:r>
      <w:r w:rsidRPr="002F24A1">
        <w:rPr>
          <w:rFonts w:ascii="Arial" w:hAnsi="Arial" w:cs="Arial"/>
          <w:b/>
          <w:bCs/>
          <w:sz w:val="20"/>
          <w:szCs w:val="20"/>
        </w:rPr>
        <w:t xml:space="preserve">PURSUANT TO THE LOCAL REDEVELOPMENT AND HOUSING LAW,  </w:t>
      </w:r>
      <w:r w:rsidRPr="002F24A1">
        <w:rPr>
          <w:rFonts w:ascii="Arial" w:hAnsi="Arial" w:cs="Arial"/>
          <w:b/>
          <w:i/>
          <w:sz w:val="20"/>
          <w:szCs w:val="20"/>
        </w:rPr>
        <w:t>N.J.S.A</w:t>
      </w:r>
      <w:r w:rsidRPr="002F24A1">
        <w:rPr>
          <w:rFonts w:ascii="Arial" w:hAnsi="Arial" w:cs="Arial"/>
          <w:b/>
          <w:sz w:val="20"/>
          <w:szCs w:val="20"/>
        </w:rPr>
        <w:t xml:space="preserve">. 40A:12A-1 </w:t>
      </w:r>
      <w:r w:rsidRPr="002F24A1">
        <w:rPr>
          <w:rFonts w:ascii="Arial" w:hAnsi="Arial" w:cs="Arial"/>
          <w:b/>
          <w:i/>
          <w:sz w:val="20"/>
          <w:szCs w:val="20"/>
        </w:rPr>
        <w:t>et seq.</w:t>
      </w:r>
    </w:p>
    <w:p w:rsidR="002F24A1" w:rsidRPr="002F24A1" w:rsidRDefault="002F24A1" w:rsidP="002F24A1">
      <w:pPr>
        <w:tabs>
          <w:tab w:val="left" w:pos="759"/>
        </w:tabs>
        <w:autoSpaceDE w:val="0"/>
        <w:autoSpaceDN w:val="0"/>
        <w:adjustRightInd w:val="0"/>
        <w:jc w:val="both"/>
        <w:rPr>
          <w:rFonts w:ascii="Arial" w:hAnsi="Arial" w:cs="Arial"/>
          <w:b/>
          <w:bCs/>
          <w:sz w:val="20"/>
          <w:szCs w:val="20"/>
        </w:rPr>
      </w:pPr>
    </w:p>
    <w:p w:rsidR="002F24A1" w:rsidRPr="002F24A1" w:rsidRDefault="002F24A1" w:rsidP="002F24A1">
      <w:pPr>
        <w:autoSpaceDE w:val="0"/>
        <w:autoSpaceDN w:val="0"/>
        <w:adjustRightInd w:val="0"/>
        <w:jc w:val="both"/>
        <w:rPr>
          <w:rFonts w:ascii="Arial" w:hAnsi="Arial" w:cs="Arial"/>
          <w:sz w:val="20"/>
          <w:szCs w:val="20"/>
        </w:rPr>
      </w:pPr>
      <w:r w:rsidRPr="002F24A1">
        <w:rPr>
          <w:rFonts w:ascii="Arial" w:hAnsi="Arial" w:cs="Arial"/>
          <w:b/>
          <w:bCs/>
          <w:sz w:val="20"/>
          <w:szCs w:val="20"/>
        </w:rPr>
        <w:tab/>
        <w:t xml:space="preserve">WHEREAS, </w:t>
      </w:r>
      <w:r w:rsidRPr="002F24A1">
        <w:rPr>
          <w:rFonts w:ascii="Arial" w:hAnsi="Arial" w:cs="Arial"/>
          <w:sz w:val="20"/>
          <w:szCs w:val="20"/>
        </w:rPr>
        <w:t xml:space="preserve">the Local Redevelopment and Housing Law, </w:t>
      </w:r>
      <w:r w:rsidRPr="002F24A1">
        <w:rPr>
          <w:rFonts w:ascii="Arial" w:hAnsi="Arial" w:cs="Arial"/>
          <w:i/>
          <w:iCs/>
          <w:sz w:val="20"/>
          <w:szCs w:val="20"/>
        </w:rPr>
        <w:t>N.J.S.A.</w:t>
      </w:r>
      <w:r w:rsidRPr="002F24A1">
        <w:rPr>
          <w:rFonts w:ascii="Arial" w:hAnsi="Arial" w:cs="Arial"/>
          <w:sz w:val="20"/>
          <w:szCs w:val="20"/>
        </w:rPr>
        <w:t xml:space="preserve"> 40A:12A-1 </w:t>
      </w:r>
      <w:r w:rsidRPr="002F24A1">
        <w:rPr>
          <w:rFonts w:ascii="Arial" w:hAnsi="Arial" w:cs="Arial"/>
          <w:i/>
          <w:iCs/>
          <w:sz w:val="20"/>
          <w:szCs w:val="20"/>
        </w:rPr>
        <w:t>et seq</w:t>
      </w:r>
      <w:r w:rsidRPr="002F24A1">
        <w:rPr>
          <w:rFonts w:ascii="Arial" w:hAnsi="Arial" w:cs="Arial"/>
          <w:sz w:val="20"/>
          <w:szCs w:val="20"/>
        </w:rPr>
        <w:t>. (the “Redevelopment Law”), authorizes a municipality to determine whether certain parcels of land in the municipality constitute “areas in need of rehabilitation” and/or “areas in need of redevelopment”; and</w:t>
      </w:r>
    </w:p>
    <w:p w:rsidR="002F24A1" w:rsidRPr="002F24A1" w:rsidRDefault="002F24A1" w:rsidP="002F24A1">
      <w:pPr>
        <w:tabs>
          <w:tab w:val="left" w:pos="1020"/>
        </w:tabs>
        <w:autoSpaceDE w:val="0"/>
        <w:autoSpaceDN w:val="0"/>
        <w:adjustRightInd w:val="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bCs/>
          <w:sz w:val="20"/>
          <w:szCs w:val="20"/>
        </w:rPr>
        <w:t>WHEREAS</w:t>
      </w:r>
      <w:r w:rsidRPr="002F24A1">
        <w:rPr>
          <w:rFonts w:ascii="Arial" w:hAnsi="Arial" w:cs="Arial"/>
          <w:sz w:val="20"/>
          <w:szCs w:val="20"/>
        </w:rPr>
        <w:t>, in accordance with the criteria set forth in the Redevelopment Law, by Resolution dated April 18, 2000, the City Council (“City Council”) of the City of Linden (the “City”) designated as “an area in need of redevelopment” the properties identified as on the City tax maps as Block 586, Lots 8 and 9 (the “DuPont Redevelopment Area”); and</w:t>
      </w:r>
    </w:p>
    <w:p w:rsidR="002F24A1" w:rsidRPr="002F24A1" w:rsidRDefault="002F24A1" w:rsidP="002F24A1">
      <w:pPr>
        <w:autoSpaceDE w:val="0"/>
        <w:autoSpaceDN w:val="0"/>
        <w:adjustRightInd w:val="0"/>
        <w:ind w:firstLine="720"/>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bCs/>
          <w:sz w:val="20"/>
          <w:szCs w:val="20"/>
        </w:rPr>
        <w:t>WHEREAS</w:t>
      </w:r>
      <w:r w:rsidRPr="002F24A1">
        <w:rPr>
          <w:rFonts w:ascii="Arial" w:hAnsi="Arial" w:cs="Arial"/>
          <w:sz w:val="20"/>
          <w:szCs w:val="20"/>
        </w:rPr>
        <w:t>, in accordance with the Redevelopment Law, the City Council on May 16, 2000, by Ordinance 42-01, adopted a redevelopment plan for the DuPont Redevelopment Area (the “DuPont Redevelopment Plan”); and</w:t>
      </w:r>
    </w:p>
    <w:p w:rsidR="002F24A1" w:rsidRPr="002F24A1" w:rsidRDefault="002F24A1" w:rsidP="002F24A1">
      <w:pPr>
        <w:autoSpaceDE w:val="0"/>
        <w:autoSpaceDN w:val="0"/>
        <w:adjustRightInd w:val="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sz w:val="20"/>
          <w:szCs w:val="20"/>
        </w:rPr>
        <w:t>WHEREAS</w:t>
      </w:r>
      <w:r w:rsidRPr="002F24A1">
        <w:rPr>
          <w:rFonts w:ascii="Arial" w:hAnsi="Arial" w:cs="Arial"/>
          <w:sz w:val="20"/>
          <w:szCs w:val="20"/>
        </w:rPr>
        <w:t>, by Resolution dated January 15, 2002, the City Council designated as “an area in need of redevelopment” the properties identified on the City tax maps as Block 587, Lots 1 and 2.01 (the “ISP Redevelopment Area”); and</w:t>
      </w:r>
    </w:p>
    <w:p w:rsidR="002F24A1" w:rsidRPr="002F24A1" w:rsidRDefault="002F24A1" w:rsidP="002F24A1">
      <w:pPr>
        <w:autoSpaceDE w:val="0"/>
        <w:autoSpaceDN w:val="0"/>
        <w:adjustRightInd w:val="0"/>
        <w:ind w:firstLine="72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sz w:val="20"/>
          <w:szCs w:val="20"/>
        </w:rPr>
        <w:t>WHEREAS</w:t>
      </w:r>
      <w:r w:rsidRPr="002F24A1">
        <w:rPr>
          <w:rFonts w:ascii="Arial" w:hAnsi="Arial" w:cs="Arial"/>
          <w:sz w:val="20"/>
          <w:szCs w:val="20"/>
        </w:rPr>
        <w:t>, on February 20, 2002, the City Council by Ordinance 45-4, adopted a redevelopment plan for the ISP Redevelopment Area (the “ISP Redevelopment Plan”); and</w:t>
      </w:r>
    </w:p>
    <w:p w:rsidR="002F24A1" w:rsidRPr="002F24A1" w:rsidRDefault="002F24A1" w:rsidP="002F24A1">
      <w:pPr>
        <w:autoSpaceDE w:val="0"/>
        <w:autoSpaceDN w:val="0"/>
        <w:adjustRightInd w:val="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sz w:val="20"/>
          <w:szCs w:val="20"/>
        </w:rPr>
        <w:t>WHEREAS</w:t>
      </w:r>
      <w:r w:rsidRPr="002F24A1">
        <w:rPr>
          <w:rFonts w:ascii="Arial" w:hAnsi="Arial" w:cs="Arial"/>
          <w:sz w:val="20"/>
          <w:szCs w:val="20"/>
        </w:rPr>
        <w:t>, the City Council amended the ISP Redevelopment Plan by Ordinance 47-58 on August 19, 2003; and</w:t>
      </w:r>
    </w:p>
    <w:p w:rsidR="002F24A1" w:rsidRPr="002F24A1" w:rsidRDefault="002F24A1" w:rsidP="002F24A1">
      <w:pPr>
        <w:autoSpaceDE w:val="0"/>
        <w:autoSpaceDN w:val="0"/>
        <w:adjustRightInd w:val="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sz w:val="20"/>
          <w:szCs w:val="20"/>
        </w:rPr>
        <w:t>WHEREAS</w:t>
      </w:r>
      <w:r w:rsidRPr="002F24A1">
        <w:rPr>
          <w:rFonts w:ascii="Arial" w:hAnsi="Arial" w:cs="Arial"/>
          <w:sz w:val="20"/>
          <w:szCs w:val="20"/>
        </w:rPr>
        <w:t xml:space="preserve">, on October 19, 2004, following the recommendation of the City Planning Board (“Planning Board”), the City Council, by Ordinance 48-98, adopted a single, combined redevelopment plan for the redevelopment of the DuPont Redevelopment Area and the ISP Redevelopment Area (the “Original Redevelopment Plan”), superseding all previous adopted redevelopment plans for the DuPont Redevelopment Area and the ISP Redevelopment Area; and </w:t>
      </w:r>
    </w:p>
    <w:p w:rsidR="002F24A1" w:rsidRPr="002F24A1" w:rsidRDefault="002F24A1" w:rsidP="002F24A1">
      <w:pPr>
        <w:autoSpaceDE w:val="0"/>
        <w:autoSpaceDN w:val="0"/>
        <w:adjustRightInd w:val="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sz w:val="20"/>
          <w:szCs w:val="20"/>
        </w:rPr>
        <w:t>WHEREAS</w:t>
      </w:r>
      <w:r w:rsidRPr="002F24A1">
        <w:rPr>
          <w:rFonts w:ascii="Arial" w:hAnsi="Arial" w:cs="Arial"/>
          <w:sz w:val="20"/>
          <w:szCs w:val="20"/>
        </w:rPr>
        <w:t>, on July 19, 2005, the City Council, by Ordinance 49-67, designated the Union County Improvement Authority to act as the redevelopment entity for the redevelopment of the DuPont Redevelopment Area and the ISP Redevelopment Area; and</w:t>
      </w:r>
    </w:p>
    <w:p w:rsidR="002F24A1" w:rsidRPr="002F24A1" w:rsidRDefault="002F24A1" w:rsidP="002F24A1">
      <w:pPr>
        <w:autoSpaceDE w:val="0"/>
        <w:autoSpaceDN w:val="0"/>
        <w:adjustRightInd w:val="0"/>
        <w:ind w:firstLine="72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sz w:val="20"/>
          <w:szCs w:val="20"/>
        </w:rPr>
        <w:t>WHEREAS</w:t>
      </w:r>
      <w:r w:rsidRPr="002F24A1">
        <w:rPr>
          <w:rFonts w:ascii="Arial" w:hAnsi="Arial" w:cs="Arial"/>
          <w:sz w:val="20"/>
          <w:szCs w:val="20"/>
        </w:rPr>
        <w:t>, as a result of litigation commenced in the New Jersey Superior Court, Ordinances 48-98 and 49-67 were invalidated; and</w:t>
      </w:r>
    </w:p>
    <w:p w:rsidR="002F24A1" w:rsidRPr="002F24A1" w:rsidRDefault="002F24A1" w:rsidP="002F24A1">
      <w:pPr>
        <w:autoSpaceDE w:val="0"/>
        <w:autoSpaceDN w:val="0"/>
        <w:adjustRightInd w:val="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sz w:val="20"/>
          <w:szCs w:val="20"/>
        </w:rPr>
        <w:t>WHEREAS</w:t>
      </w:r>
      <w:r w:rsidRPr="002F24A1">
        <w:rPr>
          <w:rFonts w:ascii="Arial" w:hAnsi="Arial" w:cs="Arial"/>
          <w:sz w:val="20"/>
          <w:szCs w:val="20"/>
        </w:rPr>
        <w:t xml:space="preserve">, the City Council, in furtherance of the redevelopment of the DuPont Redevelopment Area, studied whether Block 586, Lot 11 was also an area in need of redevelopment, and on April 21, 2010 adopted a resolution so designating that parcel and including it in the Original DuPont Redevelopment Area creating the “Expanded DuPont Redevelopment Area”; and </w:t>
      </w:r>
    </w:p>
    <w:p w:rsidR="002F24A1" w:rsidRPr="002F24A1" w:rsidRDefault="002F24A1" w:rsidP="002F24A1">
      <w:pPr>
        <w:autoSpaceDE w:val="0"/>
        <w:autoSpaceDN w:val="0"/>
        <w:adjustRightInd w:val="0"/>
        <w:jc w:val="both"/>
        <w:rPr>
          <w:rFonts w:ascii="Arial" w:hAnsi="Arial" w:cs="Arial"/>
          <w:sz w:val="20"/>
          <w:szCs w:val="20"/>
        </w:rPr>
      </w:pPr>
    </w:p>
    <w:p w:rsidR="002F24A1" w:rsidRPr="002F24A1" w:rsidRDefault="002F24A1" w:rsidP="002F24A1">
      <w:pPr>
        <w:autoSpaceDE w:val="0"/>
        <w:autoSpaceDN w:val="0"/>
        <w:adjustRightInd w:val="0"/>
        <w:ind w:firstLine="720"/>
        <w:jc w:val="both"/>
        <w:rPr>
          <w:rFonts w:ascii="Arial" w:hAnsi="Arial" w:cs="Arial"/>
          <w:sz w:val="20"/>
          <w:szCs w:val="20"/>
        </w:rPr>
      </w:pPr>
      <w:r w:rsidRPr="002F24A1">
        <w:rPr>
          <w:rFonts w:ascii="Arial" w:hAnsi="Arial" w:cs="Arial"/>
          <w:b/>
          <w:sz w:val="20"/>
          <w:szCs w:val="20"/>
        </w:rPr>
        <w:t>WHEREAS</w:t>
      </w:r>
      <w:r w:rsidRPr="002F24A1">
        <w:rPr>
          <w:rFonts w:ascii="Arial" w:hAnsi="Arial" w:cs="Arial"/>
          <w:sz w:val="20"/>
          <w:szCs w:val="20"/>
        </w:rPr>
        <w:t>, on September 21, 2010, the City Council by Ordinance 54-59, adopted certain amendments to the Original Redevelopment Plan addressing only the Expanded DuPont Redevelopment Area (the Original Redevelopment Plan, as amended, hereinafter the “DuPont Redevelopment Plan”); and</w:t>
      </w:r>
    </w:p>
    <w:p w:rsidR="002F24A1" w:rsidRPr="002F24A1" w:rsidRDefault="002F24A1" w:rsidP="002F24A1">
      <w:pPr>
        <w:tabs>
          <w:tab w:val="left" w:pos="759"/>
        </w:tabs>
        <w:autoSpaceDE w:val="0"/>
        <w:autoSpaceDN w:val="0"/>
        <w:adjustRightInd w:val="0"/>
        <w:jc w:val="both"/>
        <w:rPr>
          <w:rFonts w:ascii="Arial" w:hAnsi="Arial" w:cs="Arial"/>
          <w:sz w:val="20"/>
          <w:szCs w:val="20"/>
        </w:rPr>
      </w:pPr>
    </w:p>
    <w:p w:rsidR="002F24A1" w:rsidRPr="002F24A1" w:rsidRDefault="002F24A1" w:rsidP="002F24A1">
      <w:pPr>
        <w:tabs>
          <w:tab w:val="left" w:pos="759"/>
        </w:tabs>
        <w:autoSpaceDE w:val="0"/>
        <w:autoSpaceDN w:val="0"/>
        <w:adjustRightInd w:val="0"/>
        <w:jc w:val="both"/>
        <w:rPr>
          <w:rFonts w:ascii="Arial" w:hAnsi="Arial" w:cs="Arial"/>
          <w:sz w:val="20"/>
          <w:szCs w:val="20"/>
        </w:rPr>
      </w:pPr>
      <w:r w:rsidRPr="002F24A1">
        <w:rPr>
          <w:rFonts w:ascii="Arial" w:hAnsi="Arial" w:cs="Arial"/>
          <w:sz w:val="20"/>
          <w:szCs w:val="20"/>
        </w:rPr>
        <w:tab/>
      </w:r>
      <w:r w:rsidRPr="002F24A1">
        <w:rPr>
          <w:rFonts w:ascii="Arial" w:hAnsi="Arial" w:cs="Arial"/>
          <w:b/>
          <w:bCs/>
          <w:sz w:val="20"/>
          <w:szCs w:val="20"/>
        </w:rPr>
        <w:t>WHEREAS</w:t>
      </w:r>
      <w:r w:rsidRPr="002F24A1">
        <w:rPr>
          <w:rFonts w:ascii="Arial" w:hAnsi="Arial" w:cs="Arial"/>
          <w:sz w:val="20"/>
          <w:szCs w:val="20"/>
        </w:rPr>
        <w:t xml:space="preserve">, the City Council desires to refer to the Planning Board certain amendments to the DuPont Redevelopment Plan, as described on </w:t>
      </w:r>
      <w:r w:rsidRPr="002F24A1">
        <w:rPr>
          <w:rFonts w:ascii="Arial" w:hAnsi="Arial" w:cs="Arial"/>
          <w:i/>
          <w:sz w:val="20"/>
          <w:szCs w:val="20"/>
        </w:rPr>
        <w:t>Exhibit A</w:t>
      </w:r>
      <w:r w:rsidRPr="002F24A1">
        <w:rPr>
          <w:rFonts w:ascii="Arial" w:hAnsi="Arial" w:cs="Arial"/>
          <w:sz w:val="20"/>
          <w:szCs w:val="20"/>
        </w:rPr>
        <w:t xml:space="preserve"> attached hereto, for its review and comment, pursuant to </w:t>
      </w:r>
      <w:r w:rsidRPr="002F24A1">
        <w:rPr>
          <w:rFonts w:ascii="Arial" w:hAnsi="Arial" w:cs="Arial"/>
          <w:i/>
          <w:sz w:val="20"/>
          <w:szCs w:val="20"/>
        </w:rPr>
        <w:t>N.J.S.A.</w:t>
      </w:r>
      <w:r w:rsidRPr="002F24A1">
        <w:rPr>
          <w:rFonts w:ascii="Arial" w:hAnsi="Arial" w:cs="Arial"/>
          <w:sz w:val="20"/>
          <w:szCs w:val="20"/>
        </w:rPr>
        <w:t xml:space="preserve"> 40A:12A-7 of the Redevelopment Law.</w:t>
      </w:r>
    </w:p>
    <w:p w:rsidR="002F24A1" w:rsidRPr="002F24A1" w:rsidRDefault="002F24A1" w:rsidP="002F24A1">
      <w:pPr>
        <w:autoSpaceDE w:val="0"/>
        <w:autoSpaceDN w:val="0"/>
        <w:adjustRightInd w:val="0"/>
        <w:jc w:val="both"/>
        <w:rPr>
          <w:rFonts w:ascii="Arial" w:hAnsi="Arial" w:cs="Arial"/>
          <w:sz w:val="20"/>
          <w:szCs w:val="20"/>
        </w:rPr>
      </w:pPr>
    </w:p>
    <w:p w:rsidR="002F24A1" w:rsidRPr="002F24A1" w:rsidRDefault="002F24A1" w:rsidP="002F24A1">
      <w:pPr>
        <w:tabs>
          <w:tab w:val="left" w:pos="759"/>
        </w:tabs>
        <w:autoSpaceDE w:val="0"/>
        <w:autoSpaceDN w:val="0"/>
        <w:adjustRightInd w:val="0"/>
        <w:jc w:val="both"/>
        <w:rPr>
          <w:rFonts w:ascii="Arial" w:hAnsi="Arial" w:cs="Arial"/>
          <w:sz w:val="20"/>
          <w:szCs w:val="20"/>
        </w:rPr>
      </w:pPr>
      <w:r w:rsidRPr="002F24A1">
        <w:rPr>
          <w:rFonts w:ascii="Arial" w:hAnsi="Arial" w:cs="Arial"/>
          <w:sz w:val="20"/>
          <w:szCs w:val="20"/>
        </w:rPr>
        <w:tab/>
      </w:r>
      <w:r w:rsidRPr="002F24A1">
        <w:rPr>
          <w:rFonts w:ascii="Arial" w:hAnsi="Arial" w:cs="Arial"/>
          <w:b/>
          <w:bCs/>
          <w:sz w:val="20"/>
          <w:szCs w:val="20"/>
        </w:rPr>
        <w:t>NOW THEREFORE, BE IT RESOLVED</w:t>
      </w:r>
      <w:r w:rsidRPr="002F24A1">
        <w:rPr>
          <w:rFonts w:ascii="Arial" w:hAnsi="Arial" w:cs="Arial"/>
          <w:sz w:val="20"/>
          <w:szCs w:val="20"/>
        </w:rPr>
        <w:t xml:space="preserve"> by the City Council of the City of Linden, County of Union, New Jersey that:</w:t>
      </w:r>
    </w:p>
    <w:p w:rsidR="002F24A1" w:rsidRPr="002F24A1" w:rsidRDefault="002F24A1" w:rsidP="002F24A1">
      <w:pPr>
        <w:tabs>
          <w:tab w:val="left" w:pos="759"/>
        </w:tabs>
        <w:autoSpaceDE w:val="0"/>
        <w:autoSpaceDN w:val="0"/>
        <w:adjustRightInd w:val="0"/>
        <w:jc w:val="both"/>
        <w:rPr>
          <w:rFonts w:ascii="Arial" w:hAnsi="Arial" w:cs="Arial"/>
          <w:sz w:val="20"/>
          <w:szCs w:val="20"/>
        </w:rPr>
      </w:pPr>
    </w:p>
    <w:p w:rsidR="002F24A1" w:rsidRPr="002F24A1" w:rsidRDefault="002F24A1" w:rsidP="002F24A1">
      <w:pPr>
        <w:numPr>
          <w:ilvl w:val="0"/>
          <w:numId w:val="7"/>
        </w:numPr>
        <w:tabs>
          <w:tab w:val="left" w:pos="759"/>
        </w:tabs>
        <w:autoSpaceDE w:val="0"/>
        <w:autoSpaceDN w:val="0"/>
        <w:adjustRightInd w:val="0"/>
        <w:ind w:left="0" w:firstLine="720"/>
        <w:jc w:val="both"/>
        <w:rPr>
          <w:rFonts w:ascii="Arial" w:hAnsi="Arial" w:cs="Arial"/>
          <w:sz w:val="20"/>
          <w:szCs w:val="20"/>
        </w:rPr>
      </w:pPr>
      <w:r w:rsidRPr="002F24A1">
        <w:rPr>
          <w:rFonts w:ascii="Arial" w:hAnsi="Arial" w:cs="Arial"/>
          <w:sz w:val="20"/>
          <w:szCs w:val="20"/>
        </w:rPr>
        <w:t>The aforementioned recitals are incorporated herein as though fully set forth at length.</w:t>
      </w:r>
    </w:p>
    <w:p w:rsidR="002F24A1" w:rsidRPr="002F24A1" w:rsidRDefault="002F24A1" w:rsidP="002F24A1">
      <w:pPr>
        <w:tabs>
          <w:tab w:val="left" w:pos="759"/>
        </w:tabs>
        <w:autoSpaceDE w:val="0"/>
        <w:autoSpaceDN w:val="0"/>
        <w:adjustRightInd w:val="0"/>
        <w:ind w:left="720"/>
        <w:jc w:val="both"/>
        <w:rPr>
          <w:rFonts w:ascii="Arial" w:hAnsi="Arial" w:cs="Arial"/>
          <w:sz w:val="20"/>
          <w:szCs w:val="20"/>
        </w:rPr>
      </w:pPr>
    </w:p>
    <w:p w:rsidR="002F24A1" w:rsidRPr="002F24A1" w:rsidRDefault="002F24A1" w:rsidP="002F24A1">
      <w:pPr>
        <w:numPr>
          <w:ilvl w:val="0"/>
          <w:numId w:val="7"/>
        </w:numPr>
        <w:tabs>
          <w:tab w:val="left" w:pos="759"/>
        </w:tabs>
        <w:autoSpaceDE w:val="0"/>
        <w:autoSpaceDN w:val="0"/>
        <w:adjustRightInd w:val="0"/>
        <w:ind w:left="0" w:firstLine="720"/>
        <w:jc w:val="both"/>
        <w:rPr>
          <w:rFonts w:ascii="Arial" w:hAnsi="Arial" w:cs="Arial"/>
          <w:sz w:val="20"/>
          <w:szCs w:val="20"/>
        </w:rPr>
      </w:pPr>
      <w:r w:rsidRPr="002F24A1">
        <w:rPr>
          <w:rFonts w:ascii="Arial" w:hAnsi="Arial" w:cs="Arial"/>
          <w:color w:val="000000"/>
          <w:sz w:val="20"/>
          <w:szCs w:val="20"/>
        </w:rPr>
        <w:t xml:space="preserve">Pursuant to </w:t>
      </w:r>
      <w:r w:rsidRPr="002F24A1">
        <w:rPr>
          <w:rFonts w:ascii="Arial" w:hAnsi="Arial" w:cs="Arial"/>
          <w:i/>
          <w:color w:val="000000"/>
          <w:sz w:val="20"/>
          <w:szCs w:val="20"/>
        </w:rPr>
        <w:t>N.J.S.A</w:t>
      </w:r>
      <w:r w:rsidRPr="002F24A1">
        <w:rPr>
          <w:rFonts w:ascii="Arial" w:hAnsi="Arial" w:cs="Arial"/>
          <w:color w:val="000000"/>
          <w:sz w:val="20"/>
          <w:szCs w:val="20"/>
        </w:rPr>
        <w:t xml:space="preserve">. 40A:12A-7(e), the City Council hereby refers the amendments to the </w:t>
      </w:r>
      <w:proofErr w:type="spellStart"/>
      <w:r w:rsidRPr="002F24A1">
        <w:rPr>
          <w:rFonts w:ascii="Arial" w:hAnsi="Arial" w:cs="Arial"/>
          <w:color w:val="000000"/>
          <w:sz w:val="20"/>
          <w:szCs w:val="20"/>
        </w:rPr>
        <w:t>Dupont</w:t>
      </w:r>
      <w:proofErr w:type="spellEnd"/>
      <w:r w:rsidRPr="002F24A1">
        <w:rPr>
          <w:rFonts w:ascii="Arial" w:hAnsi="Arial" w:cs="Arial"/>
          <w:color w:val="000000"/>
          <w:sz w:val="20"/>
          <w:szCs w:val="20"/>
        </w:rPr>
        <w:t xml:space="preserve"> Redevelopment Plan, as described on </w:t>
      </w:r>
      <w:r w:rsidRPr="002F24A1">
        <w:rPr>
          <w:rFonts w:ascii="Arial" w:hAnsi="Arial" w:cs="Arial"/>
          <w:i/>
          <w:color w:val="000000"/>
          <w:sz w:val="20"/>
          <w:szCs w:val="20"/>
        </w:rPr>
        <w:t>Exhibit A</w:t>
      </w:r>
      <w:r w:rsidRPr="002F24A1">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DuPont Redevelopment Plan and submit same to the City Council within 45 days after referral, as required by the Redevelopment Law.</w:t>
      </w:r>
    </w:p>
    <w:p w:rsidR="002F24A1" w:rsidRPr="002F24A1" w:rsidRDefault="002F24A1" w:rsidP="002F24A1">
      <w:pPr>
        <w:ind w:firstLine="720"/>
        <w:jc w:val="both"/>
        <w:rPr>
          <w:rFonts w:ascii="Arial" w:hAnsi="Arial" w:cs="Arial"/>
          <w:color w:val="000000"/>
          <w:sz w:val="20"/>
          <w:szCs w:val="20"/>
        </w:rPr>
      </w:pPr>
    </w:p>
    <w:p w:rsidR="002F24A1" w:rsidRPr="002F24A1" w:rsidRDefault="002F24A1" w:rsidP="002F24A1">
      <w:pPr>
        <w:ind w:firstLine="720"/>
        <w:jc w:val="both"/>
        <w:rPr>
          <w:rFonts w:ascii="Arial" w:hAnsi="Arial" w:cs="Arial"/>
          <w:color w:val="000000"/>
          <w:sz w:val="20"/>
          <w:szCs w:val="20"/>
        </w:rPr>
      </w:pPr>
      <w:r w:rsidRPr="002F24A1">
        <w:rPr>
          <w:rFonts w:ascii="Arial" w:hAnsi="Arial" w:cs="Arial"/>
          <w:color w:val="000000"/>
          <w:sz w:val="20"/>
          <w:szCs w:val="20"/>
        </w:rPr>
        <w:t>3.</w:t>
      </w:r>
      <w:r w:rsidRPr="002F24A1">
        <w:rPr>
          <w:rFonts w:ascii="Arial" w:hAnsi="Arial" w:cs="Arial"/>
          <w:color w:val="000000"/>
          <w:sz w:val="20"/>
          <w:szCs w:val="20"/>
        </w:rPr>
        <w:tab/>
        <w:t xml:space="preserve">The City Clerk shall forward a copy of this Resolution, and the proposed amendments to the DuPont Redevelopment Plan attached hereto as </w:t>
      </w:r>
      <w:r w:rsidRPr="002F24A1">
        <w:rPr>
          <w:rFonts w:ascii="Arial" w:hAnsi="Arial" w:cs="Arial"/>
          <w:i/>
          <w:color w:val="000000"/>
          <w:sz w:val="20"/>
          <w:szCs w:val="20"/>
        </w:rPr>
        <w:t>Exhibit A</w:t>
      </w:r>
      <w:r w:rsidRPr="002F24A1">
        <w:rPr>
          <w:rFonts w:ascii="Arial" w:hAnsi="Arial" w:cs="Arial"/>
          <w:color w:val="000000"/>
          <w:sz w:val="20"/>
          <w:szCs w:val="20"/>
        </w:rPr>
        <w:t>, to the Planning Board for review.</w:t>
      </w:r>
    </w:p>
    <w:p w:rsidR="002F24A1" w:rsidRPr="002F24A1" w:rsidRDefault="002F24A1" w:rsidP="002F24A1">
      <w:pPr>
        <w:jc w:val="both"/>
        <w:rPr>
          <w:rFonts w:ascii="Arial" w:hAnsi="Arial" w:cs="Arial"/>
          <w:color w:val="000000"/>
          <w:sz w:val="20"/>
          <w:szCs w:val="20"/>
        </w:rPr>
      </w:pPr>
    </w:p>
    <w:p w:rsidR="002F24A1" w:rsidRPr="002F24A1" w:rsidRDefault="002F24A1" w:rsidP="002F24A1">
      <w:pPr>
        <w:pStyle w:val="ListParagraph"/>
        <w:ind w:left="2160"/>
        <w:contextualSpacing w:val="0"/>
        <w:jc w:val="both"/>
        <w:rPr>
          <w:rFonts w:ascii="Arial" w:hAnsi="Arial" w:cs="Arial"/>
          <w:sz w:val="20"/>
          <w:szCs w:val="20"/>
        </w:rPr>
      </w:pPr>
      <w:r w:rsidRPr="002F24A1">
        <w:rPr>
          <w:rFonts w:ascii="Arial" w:hAnsi="Arial" w:cs="Arial"/>
          <w:color w:val="000000"/>
          <w:sz w:val="20"/>
          <w:szCs w:val="20"/>
        </w:rPr>
        <w:t>This Resolution shall take effect immediately.</w:t>
      </w:r>
      <w:r w:rsidRPr="002F24A1">
        <w:rPr>
          <w:rFonts w:ascii="Arial" w:hAnsi="Arial" w:cs="Arial"/>
          <w:sz w:val="20"/>
          <w:szCs w:val="20"/>
        </w:rPr>
        <w:t xml:space="preserve"> </w:t>
      </w:r>
    </w:p>
    <w:p w:rsidR="002F24A1" w:rsidRDefault="002F24A1" w:rsidP="002F24A1">
      <w:pPr>
        <w:jc w:val="both"/>
      </w:pPr>
    </w:p>
    <w:p w:rsidR="00CA62F0" w:rsidRPr="00CA62F0" w:rsidRDefault="00CA62F0" w:rsidP="00CA62F0">
      <w:pPr>
        <w:rPr>
          <w:rFonts w:ascii="Arial" w:hAnsi="Arial" w:cs="Arial"/>
          <w:b/>
          <w:sz w:val="20"/>
          <w:szCs w:val="20"/>
          <w:u w:val="single"/>
        </w:rPr>
      </w:pPr>
      <w:r w:rsidRPr="00CA62F0">
        <w:rPr>
          <w:rFonts w:ascii="Arial" w:hAnsi="Arial" w:cs="Arial"/>
          <w:b/>
          <w:sz w:val="20"/>
          <w:szCs w:val="20"/>
        </w:rPr>
        <w:t xml:space="preserve">RESOLUTION: </w:t>
      </w:r>
      <w:r w:rsidRPr="00CA62F0">
        <w:rPr>
          <w:rFonts w:ascii="Arial" w:hAnsi="Arial" w:cs="Arial"/>
          <w:b/>
          <w:sz w:val="20"/>
          <w:szCs w:val="20"/>
          <w:u w:val="single"/>
        </w:rPr>
        <w:t>2015-319</w:t>
      </w:r>
    </w:p>
    <w:p w:rsidR="00CA62F0" w:rsidRPr="00CA62F0" w:rsidRDefault="00CA62F0" w:rsidP="00CA62F0">
      <w:pPr>
        <w:jc w:val="center"/>
        <w:rPr>
          <w:rFonts w:ascii="Arial" w:hAnsi="Arial" w:cs="Arial"/>
          <w:b/>
          <w:sz w:val="20"/>
          <w:szCs w:val="20"/>
        </w:rPr>
      </w:pPr>
    </w:p>
    <w:p w:rsidR="00CA62F0" w:rsidRPr="00CA62F0" w:rsidRDefault="00CA62F0" w:rsidP="00CA62F0">
      <w:pPr>
        <w:jc w:val="center"/>
        <w:rPr>
          <w:rFonts w:ascii="Arial" w:hAnsi="Arial" w:cs="Arial"/>
          <w:b/>
          <w:sz w:val="20"/>
          <w:szCs w:val="20"/>
        </w:rPr>
      </w:pPr>
      <w:r w:rsidRPr="00CA62F0">
        <w:rPr>
          <w:rFonts w:ascii="Arial" w:hAnsi="Arial" w:cs="Arial"/>
          <w:b/>
          <w:sz w:val="20"/>
          <w:szCs w:val="20"/>
        </w:rPr>
        <w:t xml:space="preserve">RESOLUTION IN SUPPORT OF NATIONAL FRIENDS OF </w:t>
      </w:r>
    </w:p>
    <w:p w:rsidR="00CA62F0" w:rsidRPr="00CA62F0" w:rsidRDefault="00CA62F0" w:rsidP="00CA62F0">
      <w:pPr>
        <w:jc w:val="center"/>
        <w:rPr>
          <w:rFonts w:ascii="Arial" w:hAnsi="Arial" w:cs="Arial"/>
          <w:b/>
          <w:sz w:val="20"/>
          <w:szCs w:val="20"/>
        </w:rPr>
      </w:pPr>
      <w:r w:rsidRPr="00CA62F0">
        <w:rPr>
          <w:rFonts w:ascii="Arial" w:hAnsi="Arial" w:cs="Arial"/>
          <w:b/>
          <w:sz w:val="20"/>
          <w:szCs w:val="20"/>
        </w:rPr>
        <w:t xml:space="preserve">LIBRARIES WEEK AND DECLARING OCTOBER 18-24, 2015 AS </w:t>
      </w:r>
    </w:p>
    <w:p w:rsidR="00CA62F0" w:rsidRPr="00CA62F0" w:rsidRDefault="00CA62F0" w:rsidP="00CA62F0">
      <w:pPr>
        <w:jc w:val="center"/>
        <w:rPr>
          <w:rFonts w:ascii="Arial" w:hAnsi="Arial" w:cs="Arial"/>
          <w:b/>
          <w:sz w:val="20"/>
          <w:szCs w:val="20"/>
        </w:rPr>
      </w:pPr>
      <w:r w:rsidRPr="00CA62F0">
        <w:rPr>
          <w:rFonts w:ascii="Arial" w:hAnsi="Arial" w:cs="Arial"/>
          <w:b/>
          <w:sz w:val="20"/>
          <w:szCs w:val="20"/>
        </w:rPr>
        <w:t xml:space="preserve">FRIENDS OF LIBRARIES WEEK IN LINDEN </w:t>
      </w:r>
    </w:p>
    <w:p w:rsidR="00CA62F0" w:rsidRPr="00CA62F0" w:rsidRDefault="00CA62F0" w:rsidP="00CA62F0">
      <w:pPr>
        <w:rPr>
          <w:rFonts w:ascii="Arial" w:hAnsi="Arial" w:cs="Arial"/>
          <w:b/>
          <w:sz w:val="20"/>
          <w:szCs w:val="20"/>
        </w:rPr>
      </w:pPr>
    </w:p>
    <w:p w:rsidR="00CA62F0" w:rsidRPr="00CA62F0" w:rsidRDefault="00CA62F0" w:rsidP="00CA62F0">
      <w:pPr>
        <w:rPr>
          <w:rFonts w:ascii="Arial" w:hAnsi="Arial" w:cs="Arial"/>
          <w:sz w:val="20"/>
          <w:szCs w:val="20"/>
        </w:rPr>
      </w:pPr>
      <w:r w:rsidRPr="00CA62F0">
        <w:rPr>
          <w:rFonts w:ascii="Arial" w:hAnsi="Arial" w:cs="Arial"/>
          <w:b/>
          <w:sz w:val="20"/>
          <w:szCs w:val="20"/>
        </w:rPr>
        <w:t>Whereas,</w:t>
      </w:r>
      <w:r w:rsidRPr="00CA62F0">
        <w:rPr>
          <w:rFonts w:ascii="Arial" w:hAnsi="Arial" w:cs="Arial"/>
          <w:sz w:val="20"/>
          <w:szCs w:val="20"/>
        </w:rPr>
        <w:t xml:space="preserve"> Friends of Linden Library raise money that enables our library to move from good to great -- providing the resources for additional programming, much needed equipment, support for children’s summer reading, and special events throughout the year;</w:t>
      </w:r>
    </w:p>
    <w:p w:rsidR="00CA62F0" w:rsidRPr="00CA62F0" w:rsidRDefault="00CA62F0" w:rsidP="00CA62F0">
      <w:pPr>
        <w:rPr>
          <w:rFonts w:ascii="Arial" w:hAnsi="Arial" w:cs="Arial"/>
          <w:sz w:val="20"/>
          <w:szCs w:val="20"/>
        </w:rPr>
      </w:pPr>
    </w:p>
    <w:p w:rsidR="00CA62F0" w:rsidRPr="00CA62F0" w:rsidRDefault="00CA62F0" w:rsidP="00CA62F0">
      <w:pPr>
        <w:rPr>
          <w:rFonts w:ascii="Arial" w:hAnsi="Arial" w:cs="Arial"/>
          <w:sz w:val="20"/>
          <w:szCs w:val="20"/>
        </w:rPr>
      </w:pPr>
      <w:r w:rsidRPr="00CA62F0">
        <w:rPr>
          <w:rFonts w:ascii="Arial" w:hAnsi="Arial" w:cs="Arial"/>
          <w:b/>
          <w:sz w:val="20"/>
          <w:szCs w:val="20"/>
        </w:rPr>
        <w:t xml:space="preserve">Whereas, </w:t>
      </w:r>
      <w:r w:rsidRPr="00CA62F0">
        <w:rPr>
          <w:rFonts w:ascii="Arial" w:hAnsi="Arial" w:cs="Arial"/>
          <w:sz w:val="20"/>
          <w:szCs w:val="20"/>
        </w:rPr>
        <w:t>the work of the Friends highlights on an on-going basis the fact that our library is the cornerstone of the community providing opportunities for all to engage in the joy of life-long learning and connect with the thoughts and ideas of others from ages past to the present;</w:t>
      </w:r>
    </w:p>
    <w:p w:rsidR="00CA62F0" w:rsidRPr="00CA62F0" w:rsidRDefault="00CA62F0" w:rsidP="00CA62F0">
      <w:pPr>
        <w:rPr>
          <w:rFonts w:ascii="Arial" w:hAnsi="Arial" w:cs="Arial"/>
          <w:sz w:val="20"/>
          <w:szCs w:val="20"/>
        </w:rPr>
      </w:pPr>
    </w:p>
    <w:p w:rsidR="00CA62F0" w:rsidRPr="00CA62F0" w:rsidRDefault="00CA62F0" w:rsidP="00CA62F0">
      <w:pPr>
        <w:rPr>
          <w:rFonts w:ascii="Arial" w:hAnsi="Arial" w:cs="Arial"/>
          <w:sz w:val="20"/>
          <w:szCs w:val="20"/>
        </w:rPr>
      </w:pPr>
      <w:r w:rsidRPr="00CA62F0">
        <w:rPr>
          <w:rFonts w:ascii="Arial" w:hAnsi="Arial" w:cs="Arial"/>
          <w:b/>
          <w:sz w:val="20"/>
          <w:szCs w:val="20"/>
        </w:rPr>
        <w:t xml:space="preserve">Whereas, </w:t>
      </w:r>
      <w:r w:rsidRPr="00CA62F0">
        <w:rPr>
          <w:rFonts w:ascii="Arial" w:hAnsi="Arial" w:cs="Arial"/>
          <w:sz w:val="20"/>
          <w:szCs w:val="20"/>
        </w:rPr>
        <w:t xml:space="preserve">the Friends understand the critical importance of </w:t>
      </w:r>
      <w:proofErr w:type="spellStart"/>
      <w:r w:rsidRPr="00CA62F0">
        <w:rPr>
          <w:rFonts w:ascii="Arial" w:hAnsi="Arial" w:cs="Arial"/>
          <w:sz w:val="20"/>
          <w:szCs w:val="20"/>
        </w:rPr>
        <w:t>well funded</w:t>
      </w:r>
      <w:proofErr w:type="spellEnd"/>
      <w:r w:rsidRPr="00CA62F0">
        <w:rPr>
          <w:rFonts w:ascii="Arial" w:hAnsi="Arial" w:cs="Arial"/>
          <w:sz w:val="20"/>
          <w:szCs w:val="20"/>
        </w:rPr>
        <w:t xml:space="preserve"> libraries and advocate to ensure that our library gets the resources it needs to provide a wide variety of services to all ages including access to print and electronic materials, along with expert assistance in research, readers’ advisory, and children’s services;</w:t>
      </w:r>
    </w:p>
    <w:p w:rsidR="00CA62F0" w:rsidRPr="00CA62F0" w:rsidRDefault="00CA62F0" w:rsidP="00CA62F0">
      <w:pPr>
        <w:rPr>
          <w:rFonts w:ascii="Arial" w:hAnsi="Arial" w:cs="Arial"/>
          <w:sz w:val="20"/>
          <w:szCs w:val="20"/>
        </w:rPr>
      </w:pPr>
    </w:p>
    <w:p w:rsidR="00CA62F0" w:rsidRPr="00CA62F0" w:rsidRDefault="00CA62F0" w:rsidP="00CA62F0">
      <w:pPr>
        <w:rPr>
          <w:rFonts w:ascii="Arial" w:hAnsi="Arial" w:cs="Arial"/>
          <w:sz w:val="20"/>
          <w:szCs w:val="20"/>
        </w:rPr>
      </w:pPr>
      <w:r w:rsidRPr="00CA62F0">
        <w:rPr>
          <w:rFonts w:ascii="Arial" w:hAnsi="Arial" w:cs="Arial"/>
          <w:b/>
          <w:sz w:val="20"/>
          <w:szCs w:val="20"/>
        </w:rPr>
        <w:t>Whereas,</w:t>
      </w:r>
      <w:r w:rsidRPr="00CA62F0">
        <w:rPr>
          <w:rFonts w:ascii="Arial" w:hAnsi="Arial" w:cs="Arial"/>
          <w:sz w:val="20"/>
          <w:szCs w:val="20"/>
        </w:rPr>
        <w:t xml:space="preserve"> the Friends’ gift of their time and commitment to the library sets an example for all in how volunteerism leads to positive civic engagement and the betterment of our community;</w:t>
      </w:r>
    </w:p>
    <w:p w:rsidR="00CA62F0" w:rsidRPr="00CA62F0" w:rsidRDefault="00CA62F0" w:rsidP="00CA62F0">
      <w:pPr>
        <w:rPr>
          <w:rFonts w:ascii="Arial" w:hAnsi="Arial" w:cs="Arial"/>
          <w:sz w:val="20"/>
          <w:szCs w:val="20"/>
        </w:rPr>
      </w:pPr>
    </w:p>
    <w:p w:rsidR="00CA62F0" w:rsidRPr="00CA62F0" w:rsidRDefault="00CA62F0" w:rsidP="00CA62F0">
      <w:pPr>
        <w:rPr>
          <w:rFonts w:ascii="Arial" w:hAnsi="Arial" w:cs="Arial"/>
          <w:sz w:val="20"/>
          <w:szCs w:val="20"/>
        </w:rPr>
      </w:pPr>
      <w:r w:rsidRPr="00CA62F0">
        <w:rPr>
          <w:rFonts w:ascii="Arial" w:hAnsi="Arial" w:cs="Arial"/>
          <w:b/>
          <w:sz w:val="20"/>
          <w:szCs w:val="20"/>
        </w:rPr>
        <w:t>Now, therefore, be it resolved that</w:t>
      </w:r>
      <w:r w:rsidRPr="00CA62F0">
        <w:rPr>
          <w:rFonts w:ascii="Arial" w:hAnsi="Arial" w:cs="Arial"/>
          <w:sz w:val="20"/>
          <w:szCs w:val="20"/>
        </w:rPr>
        <w:t xml:space="preserve"> the Mayor and Council of the City of Linden hereby proclaims October 18-24, 2015, as Friends of Libraries week in Linden, Union County, New Jersey and urges everyone to join the Friends of the Library and thank them for all they do to make our library and community so much better. </w:t>
      </w:r>
    </w:p>
    <w:p w:rsidR="00CA62F0" w:rsidRDefault="00CA62F0" w:rsidP="00CA62F0">
      <w:pPr>
        <w:rPr>
          <w:rFonts w:ascii="Arial" w:hAnsi="Arial" w:cs="Arial"/>
          <w:sz w:val="20"/>
          <w:szCs w:val="20"/>
        </w:rPr>
      </w:pPr>
    </w:p>
    <w:p w:rsidR="00726223" w:rsidRPr="00726223" w:rsidRDefault="00726223" w:rsidP="00726223">
      <w:pPr>
        <w:widowControl w:val="0"/>
        <w:tabs>
          <w:tab w:val="left" w:pos="-2160"/>
          <w:tab w:val="left" w:pos="-1440"/>
          <w:tab w:val="left" w:pos="720"/>
        </w:tabs>
        <w:autoSpaceDE w:val="0"/>
        <w:autoSpaceDN w:val="0"/>
        <w:adjustRightInd w:val="0"/>
        <w:rPr>
          <w:rFonts w:ascii="Arial" w:eastAsiaTheme="minorEastAsia" w:hAnsi="Arial" w:cs="Arial"/>
          <w:b/>
          <w:bCs/>
          <w:sz w:val="20"/>
          <w:szCs w:val="20"/>
          <w:u w:val="single"/>
        </w:rPr>
      </w:pPr>
      <w:r w:rsidRPr="00726223">
        <w:rPr>
          <w:rFonts w:ascii="Arial" w:eastAsiaTheme="minorEastAsia" w:hAnsi="Arial" w:cs="Arial"/>
          <w:b/>
          <w:bCs/>
          <w:sz w:val="20"/>
          <w:szCs w:val="20"/>
        </w:rPr>
        <w:t xml:space="preserve">RESOLUTION: </w:t>
      </w:r>
      <w:r w:rsidRPr="00726223">
        <w:rPr>
          <w:rFonts w:ascii="Arial" w:eastAsiaTheme="minorEastAsia" w:hAnsi="Arial" w:cs="Arial"/>
          <w:b/>
          <w:bCs/>
          <w:sz w:val="20"/>
          <w:szCs w:val="20"/>
          <w:u w:val="single"/>
        </w:rPr>
        <w:t>2015-320</w:t>
      </w:r>
    </w:p>
    <w:p w:rsidR="00726223" w:rsidRPr="00726223" w:rsidRDefault="00726223" w:rsidP="00726223">
      <w:pPr>
        <w:widowControl w:val="0"/>
        <w:tabs>
          <w:tab w:val="left" w:pos="-2160"/>
          <w:tab w:val="left" w:pos="-1440"/>
          <w:tab w:val="left" w:pos="720"/>
        </w:tabs>
        <w:autoSpaceDE w:val="0"/>
        <w:autoSpaceDN w:val="0"/>
        <w:adjustRightInd w:val="0"/>
        <w:jc w:val="center"/>
        <w:rPr>
          <w:rFonts w:ascii="Arial" w:eastAsiaTheme="minorEastAsia" w:hAnsi="Arial" w:cs="Arial"/>
          <w:b/>
          <w:bCs/>
          <w:sz w:val="20"/>
          <w:szCs w:val="20"/>
        </w:rPr>
      </w:pPr>
    </w:p>
    <w:p w:rsidR="00726223" w:rsidRPr="00726223" w:rsidRDefault="00726223" w:rsidP="00726223">
      <w:pPr>
        <w:widowControl w:val="0"/>
        <w:tabs>
          <w:tab w:val="left" w:pos="-2160"/>
          <w:tab w:val="left" w:pos="-1440"/>
          <w:tab w:val="left" w:pos="720"/>
        </w:tabs>
        <w:autoSpaceDE w:val="0"/>
        <w:autoSpaceDN w:val="0"/>
        <w:adjustRightInd w:val="0"/>
        <w:jc w:val="center"/>
        <w:rPr>
          <w:rFonts w:ascii="Arial" w:eastAsiaTheme="minorEastAsia" w:hAnsi="Arial" w:cs="Arial"/>
          <w:b/>
          <w:bCs/>
          <w:sz w:val="20"/>
          <w:szCs w:val="20"/>
        </w:rPr>
      </w:pPr>
    </w:p>
    <w:p w:rsidR="00726223" w:rsidRPr="00726223" w:rsidRDefault="00726223" w:rsidP="00726223">
      <w:pPr>
        <w:widowControl w:val="0"/>
        <w:tabs>
          <w:tab w:val="left" w:pos="-2160"/>
          <w:tab w:val="left" w:pos="-1440"/>
          <w:tab w:val="left" w:pos="720"/>
        </w:tabs>
        <w:autoSpaceDE w:val="0"/>
        <w:autoSpaceDN w:val="0"/>
        <w:adjustRightInd w:val="0"/>
        <w:jc w:val="center"/>
        <w:rPr>
          <w:rFonts w:ascii="Arial" w:eastAsiaTheme="minorEastAsia" w:hAnsi="Arial" w:cs="Arial"/>
          <w:b/>
          <w:bCs/>
          <w:sz w:val="20"/>
          <w:szCs w:val="20"/>
        </w:rPr>
      </w:pPr>
      <w:r w:rsidRPr="00726223">
        <w:rPr>
          <w:rFonts w:ascii="Arial" w:eastAsiaTheme="minorEastAsia" w:hAnsi="Arial" w:cs="Arial"/>
          <w:b/>
          <w:bCs/>
          <w:sz w:val="20"/>
          <w:szCs w:val="20"/>
        </w:rPr>
        <w:t>CITY OF LINDEN RESOLUTION</w:t>
      </w:r>
    </w:p>
    <w:p w:rsidR="00726223" w:rsidRPr="00726223" w:rsidRDefault="00726223" w:rsidP="00726223">
      <w:pPr>
        <w:widowControl w:val="0"/>
        <w:tabs>
          <w:tab w:val="left" w:pos="-2160"/>
          <w:tab w:val="left" w:pos="-1440"/>
          <w:tab w:val="left" w:pos="720"/>
        </w:tabs>
        <w:autoSpaceDE w:val="0"/>
        <w:autoSpaceDN w:val="0"/>
        <w:adjustRightInd w:val="0"/>
        <w:jc w:val="center"/>
        <w:rPr>
          <w:rFonts w:ascii="Arial" w:eastAsiaTheme="minorEastAsia" w:hAnsi="Arial" w:cs="Arial"/>
          <w:sz w:val="20"/>
          <w:szCs w:val="20"/>
        </w:rPr>
      </w:pPr>
    </w:p>
    <w:p w:rsidR="00726223" w:rsidRPr="00726223" w:rsidRDefault="00726223" w:rsidP="00726223">
      <w:pPr>
        <w:widowControl w:val="0"/>
        <w:tabs>
          <w:tab w:val="left" w:pos="-2160"/>
          <w:tab w:val="left" w:pos="-1440"/>
          <w:tab w:val="left" w:pos="720"/>
        </w:tabs>
        <w:autoSpaceDE w:val="0"/>
        <w:autoSpaceDN w:val="0"/>
        <w:adjustRightInd w:val="0"/>
        <w:spacing w:line="480" w:lineRule="auto"/>
        <w:ind w:left="720"/>
        <w:rPr>
          <w:rFonts w:ascii="Arial" w:eastAsiaTheme="minorEastAsia" w:hAnsi="Arial" w:cs="Arial"/>
          <w:sz w:val="20"/>
          <w:szCs w:val="20"/>
        </w:rPr>
      </w:pPr>
      <w:r w:rsidRPr="00726223">
        <w:rPr>
          <w:rFonts w:ascii="Arial" w:eastAsiaTheme="minorEastAsia" w:hAnsi="Arial" w:cs="Arial"/>
          <w:b/>
          <w:bCs/>
          <w:sz w:val="20"/>
          <w:szCs w:val="20"/>
        </w:rPr>
        <w:t>WHEREAS,</w:t>
      </w:r>
      <w:r w:rsidRPr="00726223">
        <w:rPr>
          <w:rFonts w:ascii="Arial" w:eastAsiaTheme="minorEastAsia" w:hAnsi="Arial" w:cs="Arial"/>
          <w:sz w:val="20"/>
          <w:szCs w:val="20"/>
        </w:rPr>
        <w:t xml:space="preserve"> there were certain payments made by the Municipal Treasurer during the month of August 2015 which do not appear on the Claims list,</w:t>
      </w:r>
    </w:p>
    <w:p w:rsidR="00726223" w:rsidRPr="00726223" w:rsidRDefault="00726223" w:rsidP="00726223">
      <w:pPr>
        <w:widowControl w:val="0"/>
        <w:tabs>
          <w:tab w:val="left" w:pos="-2160"/>
          <w:tab w:val="left" w:pos="-1440"/>
          <w:tab w:val="left" w:pos="720"/>
        </w:tabs>
        <w:autoSpaceDE w:val="0"/>
        <w:autoSpaceDN w:val="0"/>
        <w:adjustRightInd w:val="0"/>
        <w:spacing w:line="480" w:lineRule="auto"/>
        <w:ind w:firstLine="720"/>
        <w:rPr>
          <w:rFonts w:ascii="Arial" w:eastAsiaTheme="minorEastAsia" w:hAnsi="Arial" w:cs="Arial"/>
          <w:sz w:val="20"/>
          <w:szCs w:val="20"/>
        </w:rPr>
      </w:pPr>
      <w:r w:rsidRPr="00726223">
        <w:rPr>
          <w:rFonts w:ascii="Arial" w:eastAsiaTheme="minorEastAsia" w:hAnsi="Arial" w:cs="Arial"/>
          <w:b/>
          <w:bCs/>
          <w:sz w:val="20"/>
          <w:szCs w:val="20"/>
        </w:rPr>
        <w:t xml:space="preserve">WHEREAS, </w:t>
      </w:r>
      <w:r w:rsidRPr="00726223">
        <w:rPr>
          <w:rFonts w:ascii="Arial" w:eastAsiaTheme="minorEastAsia" w:hAnsi="Arial" w:cs="Arial"/>
          <w:sz w:val="20"/>
          <w:szCs w:val="20"/>
        </w:rPr>
        <w:t>said payment must be ratified by the Governing Body of the City of Linden,</w:t>
      </w:r>
    </w:p>
    <w:p w:rsidR="00726223" w:rsidRPr="00726223" w:rsidRDefault="00726223" w:rsidP="00726223">
      <w:pPr>
        <w:widowControl w:val="0"/>
        <w:tabs>
          <w:tab w:val="left" w:pos="-2160"/>
          <w:tab w:val="left" w:pos="-1440"/>
          <w:tab w:val="left" w:pos="720"/>
        </w:tabs>
        <w:autoSpaceDE w:val="0"/>
        <w:autoSpaceDN w:val="0"/>
        <w:adjustRightInd w:val="0"/>
        <w:ind w:firstLine="720"/>
        <w:rPr>
          <w:rFonts w:ascii="Arial" w:eastAsiaTheme="minorEastAsia" w:hAnsi="Arial" w:cs="Arial"/>
          <w:sz w:val="20"/>
          <w:szCs w:val="20"/>
        </w:rPr>
      </w:pPr>
      <w:r w:rsidRPr="00726223">
        <w:rPr>
          <w:rFonts w:ascii="Arial" w:eastAsiaTheme="minorEastAsia" w:hAnsi="Arial" w:cs="Arial"/>
          <w:b/>
          <w:bCs/>
          <w:sz w:val="20"/>
          <w:szCs w:val="20"/>
        </w:rPr>
        <w:t>NOW, THEREFORE, BE IT RESOLVED</w:t>
      </w:r>
      <w:r w:rsidRPr="00726223">
        <w:rPr>
          <w:rFonts w:ascii="Arial" w:eastAsiaTheme="minorEastAsia" w:hAnsi="Arial" w:cs="Arial"/>
          <w:sz w:val="20"/>
          <w:szCs w:val="20"/>
        </w:rPr>
        <w:t xml:space="preserve"> that the following payments be and hereby are approved:</w:t>
      </w:r>
    </w:p>
    <w:p w:rsidR="00726223" w:rsidRPr="00726223" w:rsidRDefault="00726223" w:rsidP="00726223">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Arial" w:eastAsiaTheme="minorEastAsia" w:hAnsi="Arial" w:cs="Arial"/>
          <w:b/>
          <w:bCs/>
          <w:sz w:val="20"/>
          <w:szCs w:val="20"/>
        </w:rPr>
      </w:pPr>
      <w:r w:rsidRPr="00726223">
        <w:rPr>
          <w:rFonts w:ascii="Arial" w:eastAsiaTheme="minorEastAsia" w:hAnsi="Arial" w:cs="Arial"/>
          <w:b/>
          <w:bCs/>
          <w:sz w:val="20"/>
          <w:szCs w:val="20"/>
        </w:rPr>
        <w:t>CURRENT</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
          <w:bCs/>
          <w:sz w:val="20"/>
          <w:szCs w:val="20"/>
          <w:u w:val="single"/>
        </w:rPr>
        <w:t>CK#</w:t>
      </w:r>
      <w:r w:rsidRPr="00726223">
        <w:rPr>
          <w:rFonts w:ascii="Arial" w:eastAsiaTheme="minorEastAsia" w:hAnsi="Arial" w:cs="Arial"/>
          <w:b/>
          <w:bCs/>
          <w:sz w:val="20"/>
          <w:szCs w:val="20"/>
        </w:rPr>
        <w:tab/>
      </w:r>
      <w:r w:rsidRPr="00726223">
        <w:rPr>
          <w:rFonts w:ascii="Arial" w:eastAsiaTheme="minorEastAsia" w:hAnsi="Arial" w:cs="Arial"/>
          <w:b/>
          <w:bCs/>
          <w:sz w:val="20"/>
          <w:szCs w:val="20"/>
          <w:u w:val="single"/>
        </w:rPr>
        <w:t>DATE</w:t>
      </w:r>
      <w:r w:rsidRPr="00726223">
        <w:rPr>
          <w:rFonts w:ascii="Arial" w:eastAsiaTheme="minorEastAsia" w:hAnsi="Arial" w:cs="Arial"/>
          <w:b/>
          <w:bCs/>
          <w:sz w:val="20"/>
          <w:szCs w:val="20"/>
        </w:rPr>
        <w:tab/>
      </w:r>
      <w:r w:rsidRPr="00726223">
        <w:rPr>
          <w:rFonts w:ascii="Arial" w:eastAsiaTheme="minorEastAsia" w:hAnsi="Arial" w:cs="Arial"/>
          <w:b/>
          <w:bCs/>
          <w:sz w:val="20"/>
          <w:szCs w:val="20"/>
        </w:rPr>
        <w:tab/>
      </w:r>
      <w:r w:rsidRPr="00726223">
        <w:rPr>
          <w:rFonts w:ascii="Arial" w:eastAsiaTheme="minorEastAsia" w:hAnsi="Arial" w:cs="Arial"/>
          <w:b/>
          <w:bCs/>
          <w:sz w:val="20"/>
          <w:szCs w:val="20"/>
          <w:u w:val="single"/>
        </w:rPr>
        <w:t>PAYABLE TO:</w:t>
      </w:r>
      <w:r w:rsidRPr="00726223">
        <w:rPr>
          <w:rFonts w:ascii="Arial" w:eastAsiaTheme="minorEastAsia" w:hAnsi="Arial" w:cs="Arial"/>
          <w:b/>
          <w:bCs/>
          <w:sz w:val="20"/>
          <w:szCs w:val="20"/>
        </w:rPr>
        <w:tab/>
      </w:r>
      <w:r w:rsidRPr="00726223">
        <w:rPr>
          <w:rFonts w:ascii="Arial" w:eastAsiaTheme="minorEastAsia" w:hAnsi="Arial" w:cs="Arial"/>
          <w:b/>
          <w:bCs/>
          <w:sz w:val="20"/>
          <w:szCs w:val="20"/>
          <w:u w:val="single"/>
        </w:rPr>
        <w:t>PURPOSE</w:t>
      </w:r>
      <w:r w:rsidRPr="00726223">
        <w:rPr>
          <w:rFonts w:ascii="Arial" w:eastAsiaTheme="minorEastAsia" w:hAnsi="Arial" w:cs="Arial"/>
          <w:b/>
          <w:bCs/>
          <w:sz w:val="20"/>
          <w:szCs w:val="20"/>
        </w:rPr>
        <w:tab/>
      </w:r>
      <w:r w:rsidRPr="00726223">
        <w:rPr>
          <w:rFonts w:ascii="Arial" w:eastAsiaTheme="minorEastAsia" w:hAnsi="Arial" w:cs="Arial"/>
          <w:b/>
          <w:bCs/>
          <w:sz w:val="20"/>
          <w:szCs w:val="20"/>
          <w:u w:val="single"/>
        </w:rPr>
        <w:t xml:space="preserve"> AMOUNT</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8/4/15</w:t>
      </w:r>
      <w:r w:rsidRPr="00726223">
        <w:rPr>
          <w:rFonts w:ascii="Arial" w:eastAsiaTheme="minorEastAsia" w:hAnsi="Arial" w:cs="Arial"/>
          <w:bCs/>
          <w:sz w:val="20"/>
          <w:szCs w:val="20"/>
        </w:rPr>
        <w:tab/>
        <w:t>Vision Service Plan</w:t>
      </w:r>
      <w:r w:rsidRPr="00726223">
        <w:rPr>
          <w:rFonts w:ascii="Arial" w:eastAsiaTheme="minorEastAsia" w:hAnsi="Arial" w:cs="Arial"/>
          <w:bCs/>
          <w:sz w:val="20"/>
          <w:szCs w:val="20"/>
        </w:rPr>
        <w:tab/>
        <w:t>claims</w:t>
      </w:r>
      <w:r w:rsidRPr="00726223">
        <w:rPr>
          <w:rFonts w:ascii="Arial" w:eastAsiaTheme="minorEastAsia" w:hAnsi="Arial" w:cs="Arial"/>
          <w:bCs/>
          <w:sz w:val="20"/>
          <w:szCs w:val="20"/>
        </w:rPr>
        <w:tab/>
        <w:t>4,191.50</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8/5/15</w:t>
      </w:r>
      <w:r w:rsidRPr="00726223">
        <w:rPr>
          <w:rFonts w:ascii="Arial" w:eastAsiaTheme="minorEastAsia" w:hAnsi="Arial" w:cs="Arial"/>
          <w:bCs/>
          <w:sz w:val="20"/>
          <w:szCs w:val="20"/>
        </w:rPr>
        <w:tab/>
        <w:t>Worker’s Comp.</w:t>
      </w:r>
      <w:r w:rsidRPr="00726223">
        <w:rPr>
          <w:rFonts w:ascii="Arial" w:eastAsiaTheme="minorEastAsia" w:hAnsi="Arial" w:cs="Arial"/>
          <w:bCs/>
          <w:sz w:val="20"/>
          <w:szCs w:val="20"/>
        </w:rPr>
        <w:tab/>
        <w:t>claims</w:t>
      </w:r>
      <w:r w:rsidRPr="00726223">
        <w:rPr>
          <w:rFonts w:ascii="Arial" w:eastAsiaTheme="minorEastAsia" w:hAnsi="Arial" w:cs="Arial"/>
          <w:bCs/>
          <w:sz w:val="20"/>
          <w:szCs w:val="20"/>
        </w:rPr>
        <w:tab/>
        <w:t>88,932.76</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8/5/15</w:t>
      </w:r>
      <w:r w:rsidRPr="00726223">
        <w:rPr>
          <w:rFonts w:ascii="Arial" w:eastAsiaTheme="minorEastAsia" w:hAnsi="Arial" w:cs="Arial"/>
          <w:bCs/>
          <w:sz w:val="20"/>
          <w:szCs w:val="20"/>
        </w:rPr>
        <w:tab/>
        <w:t>Medco</w:t>
      </w:r>
      <w:r w:rsidRPr="00726223">
        <w:rPr>
          <w:rFonts w:ascii="Arial" w:eastAsiaTheme="minorEastAsia" w:hAnsi="Arial" w:cs="Arial"/>
          <w:bCs/>
          <w:sz w:val="20"/>
          <w:szCs w:val="20"/>
        </w:rPr>
        <w:tab/>
        <w:t>claims</w:t>
      </w:r>
      <w:r w:rsidRPr="00726223">
        <w:rPr>
          <w:rFonts w:ascii="Arial" w:eastAsiaTheme="minorEastAsia" w:hAnsi="Arial" w:cs="Arial"/>
          <w:bCs/>
          <w:sz w:val="20"/>
          <w:szCs w:val="20"/>
        </w:rPr>
        <w:tab/>
        <w:t>82,199.43</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8/6/15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FICA</w:t>
      </w:r>
      <w:r w:rsidRPr="00726223">
        <w:rPr>
          <w:rFonts w:ascii="Arial" w:eastAsiaTheme="minorEastAsia" w:hAnsi="Arial" w:cs="Arial"/>
          <w:bCs/>
          <w:sz w:val="20"/>
          <w:szCs w:val="20"/>
        </w:rPr>
        <w:tab/>
        <w:t>6,601.18</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8/6/15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82,048.67</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8/13/15</w:t>
      </w:r>
      <w:r w:rsidRPr="00726223">
        <w:rPr>
          <w:rFonts w:ascii="Arial" w:eastAsiaTheme="minorEastAsia" w:hAnsi="Arial" w:cs="Arial"/>
          <w:bCs/>
          <w:sz w:val="20"/>
          <w:szCs w:val="20"/>
        </w:rPr>
        <w:tab/>
        <w:t>Worker’s Comp.</w:t>
      </w:r>
      <w:r w:rsidRPr="00726223">
        <w:rPr>
          <w:rFonts w:ascii="Arial" w:eastAsiaTheme="minorEastAsia" w:hAnsi="Arial" w:cs="Arial"/>
          <w:bCs/>
          <w:sz w:val="20"/>
          <w:szCs w:val="20"/>
        </w:rPr>
        <w:tab/>
        <w:t>claims</w:t>
      </w:r>
      <w:r w:rsidRPr="00726223">
        <w:rPr>
          <w:rFonts w:ascii="Arial" w:eastAsiaTheme="minorEastAsia" w:hAnsi="Arial" w:cs="Arial"/>
          <w:bCs/>
          <w:sz w:val="20"/>
          <w:szCs w:val="20"/>
        </w:rPr>
        <w:tab/>
        <w:t>3,066.54</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8/13/15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FICA</w:t>
      </w:r>
      <w:r w:rsidRPr="00726223">
        <w:rPr>
          <w:rFonts w:ascii="Arial" w:eastAsiaTheme="minorEastAsia" w:hAnsi="Arial" w:cs="Arial"/>
          <w:bCs/>
          <w:sz w:val="20"/>
          <w:szCs w:val="20"/>
        </w:rPr>
        <w:tab/>
        <w:t>57,043.64</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8/13/15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1,503,089.13</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8/14/15</w:t>
      </w:r>
      <w:r w:rsidRPr="00726223">
        <w:rPr>
          <w:rFonts w:ascii="Arial" w:eastAsiaTheme="minorEastAsia" w:hAnsi="Arial" w:cs="Arial"/>
          <w:bCs/>
          <w:sz w:val="20"/>
          <w:szCs w:val="20"/>
        </w:rPr>
        <w:tab/>
        <w:t>County of Union</w:t>
      </w:r>
      <w:r w:rsidRPr="00726223">
        <w:rPr>
          <w:rFonts w:ascii="Arial" w:eastAsiaTheme="minorEastAsia" w:hAnsi="Arial" w:cs="Arial"/>
          <w:bCs/>
          <w:sz w:val="20"/>
          <w:szCs w:val="20"/>
        </w:rPr>
        <w:tab/>
        <w:t>County taxes</w:t>
      </w:r>
      <w:r w:rsidRPr="00726223">
        <w:rPr>
          <w:rFonts w:ascii="Arial" w:eastAsiaTheme="minorEastAsia" w:hAnsi="Arial" w:cs="Arial"/>
          <w:bCs/>
          <w:sz w:val="20"/>
          <w:szCs w:val="20"/>
        </w:rPr>
        <w:tab/>
        <w:t>6,023,493.08</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8/14/15</w:t>
      </w:r>
      <w:r w:rsidRPr="00726223">
        <w:rPr>
          <w:rFonts w:ascii="Arial" w:eastAsiaTheme="minorEastAsia" w:hAnsi="Arial" w:cs="Arial"/>
          <w:bCs/>
          <w:sz w:val="20"/>
          <w:szCs w:val="20"/>
        </w:rPr>
        <w:tab/>
        <w:t>County of Union</w:t>
      </w:r>
      <w:r w:rsidRPr="00726223">
        <w:rPr>
          <w:rFonts w:ascii="Arial" w:eastAsiaTheme="minorEastAsia" w:hAnsi="Arial" w:cs="Arial"/>
          <w:bCs/>
          <w:sz w:val="20"/>
          <w:szCs w:val="20"/>
        </w:rPr>
        <w:tab/>
        <w:t>Open space</w:t>
      </w:r>
      <w:r w:rsidRPr="00726223">
        <w:rPr>
          <w:rFonts w:ascii="Arial" w:eastAsiaTheme="minorEastAsia" w:hAnsi="Arial" w:cs="Arial"/>
          <w:bCs/>
          <w:sz w:val="20"/>
          <w:szCs w:val="20"/>
        </w:rPr>
        <w:tab/>
        <w:t>169,198.41</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8/20/15</w:t>
      </w:r>
      <w:r w:rsidRPr="00726223">
        <w:rPr>
          <w:rFonts w:ascii="Arial" w:eastAsiaTheme="minorEastAsia" w:hAnsi="Arial" w:cs="Arial"/>
          <w:bCs/>
          <w:sz w:val="20"/>
          <w:szCs w:val="20"/>
        </w:rPr>
        <w:tab/>
        <w:t>Horizon BCBS</w:t>
      </w:r>
      <w:r w:rsidRPr="00726223">
        <w:rPr>
          <w:rFonts w:ascii="Arial" w:eastAsiaTheme="minorEastAsia" w:hAnsi="Arial" w:cs="Arial"/>
          <w:bCs/>
          <w:sz w:val="20"/>
          <w:szCs w:val="20"/>
        </w:rPr>
        <w:tab/>
        <w:t xml:space="preserve">refund – R. </w:t>
      </w:r>
      <w:proofErr w:type="spellStart"/>
      <w:r w:rsidRPr="00726223">
        <w:rPr>
          <w:rFonts w:ascii="Arial" w:eastAsiaTheme="minorEastAsia" w:hAnsi="Arial" w:cs="Arial"/>
          <w:bCs/>
          <w:sz w:val="20"/>
          <w:szCs w:val="20"/>
        </w:rPr>
        <w:t>Czusrou</w:t>
      </w:r>
      <w:proofErr w:type="spellEnd"/>
      <w:r w:rsidRPr="00726223">
        <w:rPr>
          <w:rFonts w:ascii="Arial" w:eastAsiaTheme="minorEastAsia" w:hAnsi="Arial" w:cs="Arial"/>
          <w:bCs/>
          <w:sz w:val="20"/>
          <w:szCs w:val="20"/>
        </w:rPr>
        <w:tab/>
        <w:t>173.85</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8/20/15</w:t>
      </w:r>
      <w:r w:rsidRPr="00726223">
        <w:rPr>
          <w:rFonts w:ascii="Arial" w:eastAsiaTheme="minorEastAsia" w:hAnsi="Arial" w:cs="Arial"/>
          <w:bCs/>
          <w:sz w:val="20"/>
          <w:szCs w:val="20"/>
        </w:rPr>
        <w:tab/>
        <w:t>BCBS of Michigan</w:t>
      </w:r>
      <w:r w:rsidRPr="00726223">
        <w:rPr>
          <w:rFonts w:ascii="Arial" w:eastAsiaTheme="minorEastAsia" w:hAnsi="Arial" w:cs="Arial"/>
          <w:bCs/>
          <w:sz w:val="20"/>
          <w:szCs w:val="20"/>
        </w:rPr>
        <w:tab/>
        <w:t xml:space="preserve">refund – J. </w:t>
      </w:r>
      <w:proofErr w:type="spellStart"/>
      <w:r w:rsidRPr="00726223">
        <w:rPr>
          <w:rFonts w:ascii="Arial" w:eastAsiaTheme="minorEastAsia" w:hAnsi="Arial" w:cs="Arial"/>
          <w:bCs/>
          <w:sz w:val="20"/>
          <w:szCs w:val="20"/>
        </w:rPr>
        <w:t>Warenhoffer</w:t>
      </w:r>
      <w:proofErr w:type="spellEnd"/>
      <w:r w:rsidRPr="00726223">
        <w:rPr>
          <w:rFonts w:ascii="Arial" w:eastAsiaTheme="minorEastAsia" w:hAnsi="Arial" w:cs="Arial"/>
          <w:bCs/>
          <w:sz w:val="20"/>
          <w:szCs w:val="20"/>
        </w:rPr>
        <w:tab/>
        <w:t>76.28</w:t>
      </w:r>
      <w:r w:rsidRPr="00726223">
        <w:rPr>
          <w:rFonts w:ascii="Arial" w:eastAsiaTheme="minorEastAsia" w:hAnsi="Arial" w:cs="Arial"/>
          <w:bCs/>
          <w:sz w:val="20"/>
          <w:szCs w:val="20"/>
        </w:rPr>
        <w:tab/>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8/20/15</w:t>
      </w:r>
      <w:r w:rsidRPr="00726223">
        <w:rPr>
          <w:rFonts w:ascii="Arial" w:eastAsiaTheme="minorEastAsia" w:hAnsi="Arial" w:cs="Arial"/>
          <w:bCs/>
          <w:sz w:val="20"/>
          <w:szCs w:val="20"/>
        </w:rPr>
        <w:tab/>
        <w:t>United Health</w:t>
      </w:r>
      <w:r w:rsidRPr="00726223">
        <w:rPr>
          <w:rFonts w:ascii="Arial" w:eastAsiaTheme="minorEastAsia" w:hAnsi="Arial" w:cs="Arial"/>
          <w:bCs/>
          <w:sz w:val="20"/>
          <w:szCs w:val="20"/>
        </w:rPr>
        <w:tab/>
        <w:t>refund – K. Leary</w:t>
      </w:r>
      <w:r w:rsidRPr="00726223">
        <w:rPr>
          <w:rFonts w:ascii="Arial" w:eastAsiaTheme="minorEastAsia" w:hAnsi="Arial" w:cs="Arial"/>
          <w:bCs/>
          <w:sz w:val="20"/>
          <w:szCs w:val="20"/>
        </w:rPr>
        <w:tab/>
        <w:t>434.06</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8/20/15</w:t>
      </w:r>
      <w:r w:rsidRPr="00726223">
        <w:rPr>
          <w:rFonts w:ascii="Arial" w:eastAsiaTheme="minorEastAsia" w:hAnsi="Arial" w:cs="Arial"/>
          <w:bCs/>
          <w:sz w:val="20"/>
          <w:szCs w:val="20"/>
        </w:rPr>
        <w:tab/>
        <w:t xml:space="preserve">Alex </w:t>
      </w:r>
      <w:proofErr w:type="spellStart"/>
      <w:r w:rsidRPr="00726223">
        <w:rPr>
          <w:rFonts w:ascii="Arial" w:eastAsiaTheme="minorEastAsia" w:hAnsi="Arial" w:cs="Arial"/>
          <w:bCs/>
          <w:sz w:val="20"/>
          <w:szCs w:val="20"/>
        </w:rPr>
        <w:t>Davorson</w:t>
      </w:r>
      <w:proofErr w:type="spellEnd"/>
      <w:r w:rsidRPr="00726223">
        <w:rPr>
          <w:rFonts w:ascii="Arial" w:eastAsiaTheme="minorEastAsia" w:hAnsi="Arial" w:cs="Arial"/>
          <w:bCs/>
          <w:sz w:val="20"/>
          <w:szCs w:val="20"/>
        </w:rPr>
        <w:tab/>
        <w:t xml:space="preserve">refund </w:t>
      </w:r>
      <w:r w:rsidRPr="00726223">
        <w:rPr>
          <w:rFonts w:ascii="Arial" w:eastAsiaTheme="minorEastAsia" w:hAnsi="Arial" w:cs="Arial"/>
          <w:bCs/>
          <w:sz w:val="20"/>
          <w:szCs w:val="20"/>
        </w:rPr>
        <w:tab/>
        <w:t>35.00</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8/20/15</w:t>
      </w:r>
      <w:r w:rsidRPr="00726223">
        <w:rPr>
          <w:rFonts w:ascii="Arial" w:eastAsiaTheme="minorEastAsia" w:hAnsi="Arial" w:cs="Arial"/>
          <w:bCs/>
          <w:sz w:val="20"/>
          <w:szCs w:val="20"/>
        </w:rPr>
        <w:tab/>
        <w:t>Jennifer Altman</w:t>
      </w:r>
      <w:r w:rsidRPr="00726223">
        <w:rPr>
          <w:rFonts w:ascii="Arial" w:eastAsiaTheme="minorEastAsia" w:hAnsi="Arial" w:cs="Arial"/>
          <w:bCs/>
          <w:sz w:val="20"/>
          <w:szCs w:val="20"/>
        </w:rPr>
        <w:tab/>
        <w:t>refund</w:t>
      </w:r>
      <w:r w:rsidRPr="00726223">
        <w:rPr>
          <w:rFonts w:ascii="Arial" w:eastAsiaTheme="minorEastAsia" w:hAnsi="Arial" w:cs="Arial"/>
          <w:bCs/>
          <w:sz w:val="20"/>
          <w:szCs w:val="20"/>
        </w:rPr>
        <w:tab/>
        <w:t>150.00</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8/20/15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FICA</w:t>
      </w:r>
      <w:r w:rsidRPr="00726223">
        <w:rPr>
          <w:rFonts w:ascii="Arial" w:eastAsiaTheme="minorEastAsia" w:hAnsi="Arial" w:cs="Arial"/>
          <w:bCs/>
          <w:sz w:val="20"/>
          <w:szCs w:val="20"/>
        </w:rPr>
        <w:tab/>
        <w:t>7,792.14</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8/20/15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82,863.28</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8/27/15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FICA</w:t>
      </w:r>
      <w:r w:rsidRPr="00726223">
        <w:rPr>
          <w:rFonts w:ascii="Arial" w:eastAsiaTheme="minorEastAsia" w:hAnsi="Arial" w:cs="Arial"/>
          <w:bCs/>
          <w:sz w:val="20"/>
          <w:szCs w:val="20"/>
        </w:rPr>
        <w:tab/>
        <w:t>59,557.99</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8/27/15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1,530,749.78</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rPr>
      </w:pPr>
      <w:r w:rsidRPr="00726223">
        <w:rPr>
          <w:rFonts w:ascii="Arial" w:eastAsiaTheme="minorEastAsia" w:hAnsi="Arial" w:cs="Arial"/>
          <w:bCs/>
          <w:sz w:val="20"/>
          <w:szCs w:val="20"/>
        </w:rPr>
        <w:tab/>
      </w:r>
      <w:r w:rsidRPr="00726223">
        <w:rPr>
          <w:rFonts w:ascii="Arial" w:eastAsiaTheme="minorEastAsia" w:hAnsi="Arial" w:cs="Arial"/>
          <w:bCs/>
          <w:sz w:val="20"/>
          <w:szCs w:val="20"/>
        </w:rPr>
        <w:tab/>
      </w:r>
      <w:r w:rsidRPr="00726223">
        <w:rPr>
          <w:rFonts w:ascii="Arial" w:eastAsiaTheme="minorEastAsia" w:hAnsi="Arial" w:cs="Arial"/>
          <w:bCs/>
          <w:sz w:val="20"/>
          <w:szCs w:val="20"/>
        </w:rPr>
        <w:tab/>
      </w:r>
      <w:r w:rsidRPr="00726223">
        <w:rPr>
          <w:rFonts w:ascii="Arial" w:eastAsiaTheme="minorEastAsia" w:hAnsi="Arial" w:cs="Arial"/>
          <w:bCs/>
          <w:sz w:val="20"/>
          <w:szCs w:val="20"/>
        </w:rPr>
        <w:tab/>
      </w:r>
      <w:r w:rsidRPr="00726223">
        <w:rPr>
          <w:rFonts w:ascii="Arial" w:eastAsiaTheme="minorEastAsia" w:hAnsi="Arial" w:cs="Arial"/>
          <w:b/>
          <w:bCs/>
          <w:sz w:val="20"/>
          <w:szCs w:val="20"/>
        </w:rPr>
        <w:tab/>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726223">
        <w:rPr>
          <w:rFonts w:ascii="Arial" w:eastAsiaTheme="minorEastAsia" w:hAnsi="Arial" w:cs="Arial"/>
          <w:b/>
          <w:bCs/>
          <w:sz w:val="20"/>
          <w:szCs w:val="20"/>
        </w:rPr>
        <w:tab/>
      </w:r>
      <w:r w:rsidRPr="00726223">
        <w:rPr>
          <w:rFonts w:ascii="Arial" w:eastAsiaTheme="minorEastAsia" w:hAnsi="Arial" w:cs="Arial"/>
          <w:b/>
          <w:bCs/>
          <w:sz w:val="20"/>
          <w:szCs w:val="20"/>
        </w:rPr>
        <w:tab/>
      </w:r>
      <w:r w:rsidRPr="00726223">
        <w:rPr>
          <w:rFonts w:ascii="Arial" w:eastAsiaTheme="minorEastAsia" w:hAnsi="Arial" w:cs="Arial"/>
          <w:b/>
          <w:bCs/>
          <w:sz w:val="20"/>
          <w:szCs w:val="20"/>
        </w:rPr>
        <w:tab/>
      </w:r>
      <w:r w:rsidRPr="00726223">
        <w:rPr>
          <w:rFonts w:ascii="Arial" w:eastAsiaTheme="minorEastAsia" w:hAnsi="Arial" w:cs="Arial"/>
          <w:b/>
          <w:bCs/>
          <w:sz w:val="20"/>
          <w:szCs w:val="20"/>
        </w:rPr>
        <w:tab/>
      </w:r>
      <w:r w:rsidRPr="00726223">
        <w:rPr>
          <w:rFonts w:ascii="Arial" w:eastAsiaTheme="minorEastAsia" w:hAnsi="Arial" w:cs="Arial"/>
          <w:b/>
          <w:bCs/>
          <w:sz w:val="20"/>
          <w:szCs w:val="20"/>
        </w:rPr>
        <w:tab/>
      </w:r>
      <w:r w:rsidRPr="00726223">
        <w:rPr>
          <w:rFonts w:ascii="Arial" w:eastAsiaTheme="minorEastAsia" w:hAnsi="Arial" w:cs="Arial"/>
          <w:b/>
          <w:bCs/>
          <w:sz w:val="20"/>
          <w:szCs w:val="20"/>
          <w:u w:val="single"/>
        </w:rPr>
        <w:t>TRUST</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8/6/15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29,052.13</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8/13/15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4,923.90</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8/20/15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113,404.25</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8/27/15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5,659.29</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b/>
          <w:bCs/>
          <w:sz w:val="20"/>
          <w:szCs w:val="20"/>
          <w:u w:val="single"/>
        </w:rPr>
        <w:t>GRANT</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8/6/15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239.56</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8/13/15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29,953.50</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726223">
        <w:rPr>
          <w:rFonts w:ascii="Arial" w:eastAsiaTheme="minorEastAsia" w:hAnsi="Arial" w:cs="Arial"/>
          <w:bCs/>
          <w:sz w:val="20"/>
          <w:szCs w:val="20"/>
        </w:rPr>
        <w:tab/>
        <w:t>8/27/15</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payroll</w:t>
      </w:r>
      <w:r w:rsidRPr="00726223">
        <w:rPr>
          <w:rFonts w:ascii="Arial" w:eastAsiaTheme="minorEastAsia" w:hAnsi="Arial" w:cs="Arial"/>
          <w:bCs/>
          <w:sz w:val="20"/>
          <w:szCs w:val="20"/>
        </w:rPr>
        <w:tab/>
        <w:t>30,160.26</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Arial" w:eastAsiaTheme="minorEastAsia" w:hAnsi="Arial" w:cs="Arial"/>
          <w:bCs/>
          <w:sz w:val="20"/>
          <w:szCs w:val="20"/>
        </w:rPr>
      </w:pP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Arial" w:eastAsiaTheme="minorEastAsia" w:hAnsi="Arial" w:cs="Arial"/>
          <w:bCs/>
          <w:sz w:val="20"/>
          <w:szCs w:val="20"/>
        </w:rPr>
      </w:pPr>
    </w:p>
    <w:p w:rsidR="00726223" w:rsidRPr="00726223" w:rsidRDefault="00726223" w:rsidP="003748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290"/>
        <w:rPr>
          <w:rFonts w:ascii="Arial" w:eastAsiaTheme="minorEastAsia" w:hAnsi="Arial" w:cs="Arial"/>
          <w:b/>
          <w:bCs/>
          <w:sz w:val="20"/>
          <w:szCs w:val="20"/>
          <w:u w:val="single"/>
        </w:rPr>
      </w:pPr>
      <w:r w:rsidRPr="00726223">
        <w:rPr>
          <w:rFonts w:ascii="Arial" w:eastAsiaTheme="minorEastAsia" w:hAnsi="Arial" w:cs="Arial"/>
          <w:b/>
          <w:bCs/>
          <w:sz w:val="20"/>
          <w:szCs w:val="20"/>
        </w:rPr>
        <w:tab/>
      </w:r>
      <w:r w:rsidRPr="00726223">
        <w:rPr>
          <w:rFonts w:ascii="Arial" w:eastAsiaTheme="minorEastAsia" w:hAnsi="Arial" w:cs="Arial"/>
          <w:b/>
          <w:bCs/>
          <w:sz w:val="20"/>
          <w:szCs w:val="20"/>
          <w:u w:val="single"/>
        </w:rPr>
        <w:t>SANITARY LANDFILL</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8/6/15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1,199.20</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8/13/15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4,277.28</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8/20/15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1,199.20</w:t>
      </w:r>
      <w:r w:rsidRPr="00726223">
        <w:rPr>
          <w:rFonts w:ascii="Arial" w:eastAsiaTheme="minorEastAsia" w:hAnsi="Arial" w:cs="Arial"/>
          <w:sz w:val="20"/>
          <w:szCs w:val="20"/>
        </w:rPr>
        <w:tab/>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8/27/15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4,277.28</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sz w:val="20"/>
          <w:szCs w:val="20"/>
          <w:u w:val="single"/>
        </w:rPr>
      </w:pP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sz w:val="20"/>
          <w:szCs w:val="20"/>
        </w:rPr>
        <w:tab/>
      </w:r>
      <w:r w:rsidRPr="00726223">
        <w:rPr>
          <w:rFonts w:ascii="Arial" w:eastAsiaTheme="minorEastAsia" w:hAnsi="Arial" w:cs="Arial"/>
          <w:b/>
          <w:sz w:val="20"/>
          <w:szCs w:val="20"/>
          <w:u w:val="single"/>
        </w:rPr>
        <w:t>CAPITAL</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8/6/15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89.94</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8/13/15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1,384.32</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8/20/15</w:t>
      </w:r>
      <w:r w:rsidRPr="00726223">
        <w:rPr>
          <w:rFonts w:ascii="Arial" w:eastAsiaTheme="minorEastAsia" w:hAnsi="Arial" w:cs="Arial"/>
          <w:sz w:val="20"/>
          <w:szCs w:val="20"/>
        </w:rPr>
        <w:tab/>
        <w:t xml:space="preserve">Muller </w:t>
      </w:r>
      <w:proofErr w:type="spellStart"/>
      <w:r w:rsidRPr="00726223">
        <w:rPr>
          <w:rFonts w:ascii="Arial" w:eastAsiaTheme="minorEastAsia" w:hAnsi="Arial" w:cs="Arial"/>
          <w:sz w:val="20"/>
          <w:szCs w:val="20"/>
        </w:rPr>
        <w:t>Bohlin</w:t>
      </w:r>
      <w:proofErr w:type="spellEnd"/>
      <w:r w:rsidRPr="00726223">
        <w:rPr>
          <w:rFonts w:ascii="Arial" w:eastAsiaTheme="minorEastAsia" w:hAnsi="Arial" w:cs="Arial"/>
          <w:sz w:val="20"/>
          <w:szCs w:val="20"/>
        </w:rPr>
        <w:tab/>
        <w:t>Granter writer</w:t>
      </w:r>
      <w:r w:rsidRPr="00726223">
        <w:rPr>
          <w:rFonts w:ascii="Arial" w:eastAsiaTheme="minorEastAsia" w:hAnsi="Arial" w:cs="Arial"/>
          <w:sz w:val="20"/>
          <w:szCs w:val="20"/>
        </w:rPr>
        <w:tab/>
        <w:t>8,950.00</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8/20/15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22.49</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t>8/27/15</w:t>
      </w:r>
      <w:r w:rsidRPr="00726223">
        <w:rPr>
          <w:rFonts w:ascii="Arial" w:eastAsiaTheme="minorEastAsia" w:hAnsi="Arial" w:cs="Arial"/>
          <w:sz w:val="20"/>
          <w:szCs w:val="20"/>
        </w:rPr>
        <w:tab/>
        <w:t>Payroll</w:t>
      </w:r>
      <w:r w:rsidRPr="00726223">
        <w:rPr>
          <w:rFonts w:ascii="Arial" w:eastAsiaTheme="minorEastAsia" w:hAnsi="Arial" w:cs="Arial"/>
          <w:sz w:val="20"/>
          <w:szCs w:val="20"/>
        </w:rPr>
        <w:tab/>
        <w:t>payroll</w:t>
      </w:r>
      <w:r w:rsidRPr="00726223">
        <w:rPr>
          <w:rFonts w:ascii="Arial" w:eastAsiaTheme="minorEastAsia" w:hAnsi="Arial" w:cs="Arial"/>
          <w:sz w:val="20"/>
          <w:szCs w:val="20"/>
        </w:rPr>
        <w:tab/>
        <w:t>1,166.02</w:t>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726223">
        <w:rPr>
          <w:rFonts w:ascii="Arial" w:eastAsiaTheme="minorEastAsia" w:hAnsi="Arial" w:cs="Arial"/>
          <w:sz w:val="20"/>
          <w:szCs w:val="20"/>
        </w:rPr>
        <w:tab/>
      </w:r>
    </w:p>
    <w:p w:rsidR="00726223" w:rsidRPr="00726223" w:rsidRDefault="00726223" w:rsidP="0072622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p>
    <w:p w:rsidR="00CA62F0" w:rsidRPr="00726223" w:rsidRDefault="00CA62F0" w:rsidP="00CA62F0">
      <w:pPr>
        <w:rPr>
          <w:rFonts w:ascii="Arial" w:hAnsi="Arial" w:cs="Arial"/>
          <w:sz w:val="20"/>
          <w:szCs w:val="20"/>
        </w:rPr>
      </w:pPr>
    </w:p>
    <w:p w:rsidR="00740D07" w:rsidRPr="00740D07" w:rsidRDefault="00740D07" w:rsidP="00740D07">
      <w:pPr>
        <w:spacing w:after="160"/>
        <w:rPr>
          <w:rFonts w:ascii="Arial" w:eastAsiaTheme="minorHAnsi" w:hAnsi="Arial" w:cs="Arial"/>
          <w:b/>
          <w:sz w:val="20"/>
          <w:szCs w:val="20"/>
          <w:u w:val="single"/>
        </w:rPr>
      </w:pPr>
      <w:r w:rsidRPr="00740D07">
        <w:rPr>
          <w:rFonts w:ascii="Arial" w:eastAsiaTheme="minorHAnsi" w:hAnsi="Arial" w:cs="Arial"/>
          <w:b/>
          <w:sz w:val="20"/>
          <w:szCs w:val="20"/>
        </w:rPr>
        <w:t xml:space="preserve">RESOLUTION: </w:t>
      </w:r>
      <w:r w:rsidRPr="00740D07">
        <w:rPr>
          <w:rFonts w:ascii="Arial" w:eastAsiaTheme="minorHAnsi" w:hAnsi="Arial" w:cs="Arial"/>
          <w:b/>
          <w:sz w:val="20"/>
          <w:szCs w:val="20"/>
          <w:u w:val="single"/>
        </w:rPr>
        <w:t>2015-321</w:t>
      </w:r>
    </w:p>
    <w:p w:rsidR="00740D07" w:rsidRPr="00740D07" w:rsidRDefault="00740D07" w:rsidP="00740D07">
      <w:pPr>
        <w:spacing w:after="160"/>
        <w:jc w:val="center"/>
        <w:rPr>
          <w:rFonts w:ascii="Arial" w:eastAsiaTheme="minorHAnsi" w:hAnsi="Arial" w:cs="Arial"/>
          <w:b/>
          <w:sz w:val="20"/>
          <w:szCs w:val="20"/>
        </w:rPr>
      </w:pPr>
      <w:r w:rsidRPr="00740D07">
        <w:rPr>
          <w:rFonts w:ascii="Arial" w:eastAsiaTheme="minorHAnsi" w:hAnsi="Arial" w:cs="Arial"/>
          <w:b/>
          <w:sz w:val="20"/>
          <w:szCs w:val="20"/>
        </w:rPr>
        <w:t xml:space="preserve">RESOLUTION APPROVING THE AWARD OF A CONTRACT TO MARK PAVING CO., INC.  FOR RESURFACING OF E. BLANCKE STREET,      E. PRICE STREET AND TREMLEY POINT ROAD IN THE CITY OF LINDEN    </w:t>
      </w:r>
    </w:p>
    <w:p w:rsidR="00740D07" w:rsidRPr="00740D07" w:rsidRDefault="00740D07" w:rsidP="00740D07">
      <w:pPr>
        <w:rPr>
          <w:rFonts w:ascii="Arial" w:eastAsiaTheme="minorHAnsi" w:hAnsi="Arial" w:cs="Arial"/>
          <w:sz w:val="20"/>
          <w:szCs w:val="20"/>
        </w:rPr>
      </w:pPr>
      <w:r w:rsidRPr="00740D07">
        <w:rPr>
          <w:rFonts w:ascii="Arial" w:eastAsiaTheme="minorHAnsi" w:hAnsi="Arial" w:cs="Arial"/>
          <w:b/>
          <w:sz w:val="20"/>
          <w:szCs w:val="20"/>
        </w:rPr>
        <w:tab/>
        <w:t xml:space="preserve">WHEREAS, </w:t>
      </w:r>
      <w:r w:rsidRPr="00740D07">
        <w:rPr>
          <w:rFonts w:ascii="Arial" w:eastAsiaTheme="minorHAnsi" w:hAnsi="Arial" w:cs="Arial"/>
          <w:sz w:val="20"/>
          <w:szCs w:val="20"/>
        </w:rPr>
        <w:t xml:space="preserve">sealed bids were received by the Purchasing Agent on September 3, 2015 for the resurfacing of E. </w:t>
      </w:r>
      <w:proofErr w:type="spellStart"/>
      <w:r w:rsidRPr="00740D07">
        <w:rPr>
          <w:rFonts w:ascii="Arial" w:eastAsiaTheme="minorHAnsi" w:hAnsi="Arial" w:cs="Arial"/>
          <w:sz w:val="20"/>
          <w:szCs w:val="20"/>
        </w:rPr>
        <w:t>Blancke</w:t>
      </w:r>
      <w:proofErr w:type="spellEnd"/>
      <w:r w:rsidRPr="00740D07">
        <w:rPr>
          <w:rFonts w:ascii="Arial" w:eastAsiaTheme="minorHAnsi" w:hAnsi="Arial" w:cs="Arial"/>
          <w:sz w:val="20"/>
          <w:szCs w:val="20"/>
        </w:rPr>
        <w:t xml:space="preserve"> Street, E. Price Street and </w:t>
      </w:r>
      <w:proofErr w:type="spellStart"/>
      <w:r w:rsidRPr="00740D07">
        <w:rPr>
          <w:rFonts w:ascii="Arial" w:eastAsiaTheme="minorHAnsi" w:hAnsi="Arial" w:cs="Arial"/>
          <w:sz w:val="20"/>
          <w:szCs w:val="20"/>
        </w:rPr>
        <w:t>Tremley</w:t>
      </w:r>
      <w:proofErr w:type="spellEnd"/>
      <w:r w:rsidRPr="00740D07">
        <w:rPr>
          <w:rFonts w:ascii="Arial" w:eastAsiaTheme="minorHAnsi" w:hAnsi="Arial" w:cs="Arial"/>
          <w:sz w:val="20"/>
          <w:szCs w:val="20"/>
        </w:rPr>
        <w:t xml:space="preserve"> Point Road in the City of Linden; and</w:t>
      </w:r>
    </w:p>
    <w:p w:rsidR="00740D07" w:rsidRPr="00740D07" w:rsidRDefault="00740D07" w:rsidP="00740D07">
      <w:pPr>
        <w:rPr>
          <w:rFonts w:ascii="Arial" w:eastAsiaTheme="minorHAnsi" w:hAnsi="Arial" w:cs="Arial"/>
          <w:sz w:val="20"/>
          <w:szCs w:val="20"/>
        </w:rPr>
      </w:pPr>
      <w:r w:rsidRPr="00740D07">
        <w:rPr>
          <w:rFonts w:ascii="Arial" w:eastAsiaTheme="minorHAnsi" w:hAnsi="Arial" w:cs="Arial"/>
          <w:sz w:val="20"/>
          <w:szCs w:val="20"/>
        </w:rPr>
        <w:tab/>
      </w:r>
      <w:r w:rsidRPr="00740D07">
        <w:rPr>
          <w:rFonts w:ascii="Arial" w:eastAsiaTheme="minorHAnsi" w:hAnsi="Arial" w:cs="Arial"/>
          <w:b/>
          <w:sz w:val="20"/>
          <w:szCs w:val="20"/>
        </w:rPr>
        <w:t>WHEREAS</w:t>
      </w:r>
      <w:r w:rsidRPr="00740D07">
        <w:rPr>
          <w:rFonts w:ascii="Arial" w:eastAsiaTheme="minorHAnsi" w:hAnsi="Arial" w:cs="Arial"/>
          <w:sz w:val="20"/>
          <w:szCs w:val="20"/>
        </w:rPr>
        <w:t>, a notice to bidders for said purpose was properly and legally advertised in the official publication(s); and</w:t>
      </w:r>
    </w:p>
    <w:p w:rsidR="00740D07" w:rsidRPr="00740D07" w:rsidRDefault="00740D07" w:rsidP="00740D07">
      <w:pPr>
        <w:rPr>
          <w:rFonts w:ascii="Arial" w:eastAsiaTheme="minorHAnsi" w:hAnsi="Arial" w:cs="Arial"/>
          <w:sz w:val="20"/>
          <w:szCs w:val="20"/>
        </w:rPr>
      </w:pPr>
      <w:r w:rsidRPr="00740D07">
        <w:rPr>
          <w:rFonts w:ascii="Arial" w:eastAsiaTheme="minorHAnsi" w:hAnsi="Arial" w:cs="Arial"/>
          <w:sz w:val="20"/>
          <w:szCs w:val="20"/>
        </w:rPr>
        <w:tab/>
      </w:r>
      <w:r w:rsidRPr="00740D07">
        <w:rPr>
          <w:rFonts w:ascii="Arial" w:eastAsiaTheme="minorHAnsi" w:hAnsi="Arial" w:cs="Arial"/>
          <w:b/>
          <w:sz w:val="20"/>
          <w:szCs w:val="20"/>
        </w:rPr>
        <w:t>WHEREAS</w:t>
      </w:r>
      <w:r w:rsidRPr="00740D07">
        <w:rPr>
          <w:rFonts w:ascii="Arial" w:eastAsiaTheme="minorHAnsi" w:hAnsi="Arial" w:cs="Arial"/>
          <w:sz w:val="20"/>
          <w:szCs w:val="20"/>
        </w:rPr>
        <w:t>, the Chief Financial Officer or her designee has certified as to the availability of funds for this purpose, as attached hereto, which will be charged to account/line item C-04-55-901-613-919; and</w:t>
      </w:r>
    </w:p>
    <w:p w:rsidR="00740D07" w:rsidRPr="00740D07" w:rsidRDefault="00740D07" w:rsidP="00740D07">
      <w:pPr>
        <w:rPr>
          <w:rFonts w:ascii="Arial" w:eastAsiaTheme="minorHAnsi" w:hAnsi="Arial" w:cs="Arial"/>
          <w:sz w:val="20"/>
          <w:szCs w:val="20"/>
        </w:rPr>
      </w:pPr>
      <w:r w:rsidRPr="00740D07">
        <w:rPr>
          <w:rFonts w:ascii="Arial" w:eastAsiaTheme="minorHAnsi" w:hAnsi="Arial" w:cs="Arial"/>
          <w:sz w:val="20"/>
          <w:szCs w:val="20"/>
        </w:rPr>
        <w:tab/>
      </w:r>
      <w:r w:rsidRPr="00740D07">
        <w:rPr>
          <w:rFonts w:ascii="Arial" w:eastAsiaTheme="minorHAnsi" w:hAnsi="Arial" w:cs="Arial"/>
          <w:b/>
          <w:sz w:val="20"/>
          <w:szCs w:val="20"/>
        </w:rPr>
        <w:t>WHEREAS</w:t>
      </w:r>
      <w:r w:rsidRPr="00740D07">
        <w:rPr>
          <w:rFonts w:ascii="Arial" w:eastAsiaTheme="minorHAnsi" w:hAnsi="Arial" w:cs="Arial"/>
          <w:sz w:val="20"/>
          <w:szCs w:val="20"/>
        </w:rPr>
        <w:t>, Mark Paving Co., Inc. was the lowest bidder at their bid of $409,020.50; and</w:t>
      </w:r>
    </w:p>
    <w:p w:rsidR="00740D07" w:rsidRPr="00740D07" w:rsidRDefault="00740D07" w:rsidP="00740D07">
      <w:pPr>
        <w:rPr>
          <w:rFonts w:ascii="Arial" w:eastAsiaTheme="minorHAnsi" w:hAnsi="Arial" w:cs="Arial"/>
          <w:sz w:val="20"/>
          <w:szCs w:val="20"/>
        </w:rPr>
      </w:pPr>
      <w:r w:rsidRPr="00740D07">
        <w:rPr>
          <w:rFonts w:ascii="Arial" w:eastAsiaTheme="minorHAnsi" w:hAnsi="Arial" w:cs="Arial"/>
          <w:sz w:val="20"/>
          <w:szCs w:val="20"/>
        </w:rPr>
        <w:tab/>
      </w:r>
      <w:r w:rsidRPr="00740D07">
        <w:rPr>
          <w:rFonts w:ascii="Arial" w:eastAsiaTheme="minorHAnsi" w:hAnsi="Arial" w:cs="Arial"/>
          <w:b/>
          <w:sz w:val="20"/>
          <w:szCs w:val="20"/>
        </w:rPr>
        <w:t>WHEREAS</w:t>
      </w:r>
      <w:r w:rsidRPr="00740D07">
        <w:rPr>
          <w:rFonts w:ascii="Arial" w:eastAsiaTheme="minorHAnsi" w:hAnsi="Arial" w:cs="Arial"/>
          <w:sz w:val="20"/>
          <w:szCs w:val="20"/>
        </w:rPr>
        <w:t>, the Local Public Contract Law (</w:t>
      </w:r>
      <w:r w:rsidRPr="00740D07">
        <w:rPr>
          <w:rFonts w:ascii="Arial" w:eastAsiaTheme="minorHAnsi" w:hAnsi="Arial" w:cs="Arial"/>
          <w:sz w:val="20"/>
          <w:szCs w:val="20"/>
          <w:u w:val="single"/>
        </w:rPr>
        <w:t>N.J.S.A.</w:t>
      </w:r>
      <w:r w:rsidRPr="00740D07">
        <w:rPr>
          <w:rFonts w:ascii="Arial" w:eastAsiaTheme="minorHAnsi" w:hAnsi="Arial" w:cs="Arial"/>
          <w:sz w:val="20"/>
          <w:szCs w:val="20"/>
        </w:rPr>
        <w:t xml:space="preserve"> 40A:11-1 </w:t>
      </w:r>
      <w:r w:rsidRPr="00740D07">
        <w:rPr>
          <w:rFonts w:ascii="Arial" w:eastAsiaTheme="minorHAnsi" w:hAnsi="Arial" w:cs="Arial"/>
          <w:sz w:val="20"/>
          <w:szCs w:val="20"/>
          <w:u w:val="single"/>
        </w:rPr>
        <w:t>et seq.)</w:t>
      </w:r>
      <w:r w:rsidRPr="00740D07">
        <w:rPr>
          <w:rFonts w:ascii="Arial" w:eastAsiaTheme="minorHAnsi" w:hAnsi="Arial" w:cs="Arial"/>
          <w:sz w:val="20"/>
          <w:szCs w:val="20"/>
        </w:rPr>
        <w:t xml:space="preserve"> requires that Council pass a Resolution authorizing the award of contracts.</w:t>
      </w:r>
    </w:p>
    <w:p w:rsidR="00740D07" w:rsidRPr="00740D07" w:rsidRDefault="00740D07" w:rsidP="00740D07">
      <w:pPr>
        <w:rPr>
          <w:rFonts w:ascii="Arial" w:eastAsiaTheme="minorHAnsi" w:hAnsi="Arial" w:cs="Arial"/>
          <w:sz w:val="20"/>
          <w:szCs w:val="20"/>
        </w:rPr>
      </w:pPr>
      <w:r w:rsidRPr="00740D07">
        <w:rPr>
          <w:rFonts w:ascii="Arial" w:eastAsiaTheme="minorHAnsi" w:hAnsi="Arial" w:cs="Arial"/>
          <w:sz w:val="20"/>
          <w:szCs w:val="20"/>
        </w:rPr>
        <w:tab/>
      </w:r>
      <w:r w:rsidRPr="00740D07">
        <w:rPr>
          <w:rFonts w:ascii="Arial" w:eastAsiaTheme="minorHAnsi" w:hAnsi="Arial" w:cs="Arial"/>
          <w:b/>
          <w:sz w:val="20"/>
          <w:szCs w:val="20"/>
        </w:rPr>
        <w:t>NOW, THEREFORE, BE IT RESOLED BY THE COUNCIL OF THE CITY OF LINDEN</w:t>
      </w:r>
      <w:r w:rsidRPr="00740D07">
        <w:rPr>
          <w:rFonts w:ascii="Arial" w:eastAsiaTheme="minorHAnsi" w:hAnsi="Arial" w:cs="Arial"/>
          <w:sz w:val="20"/>
          <w:szCs w:val="20"/>
        </w:rPr>
        <w:t xml:space="preserve"> as follows:</w:t>
      </w:r>
    </w:p>
    <w:p w:rsidR="00740D07" w:rsidRPr="00740D07" w:rsidRDefault="00740D07" w:rsidP="00740D07">
      <w:pPr>
        <w:numPr>
          <w:ilvl w:val="0"/>
          <w:numId w:val="8"/>
        </w:numPr>
        <w:spacing w:after="160"/>
        <w:contextualSpacing/>
        <w:rPr>
          <w:rFonts w:ascii="Arial" w:eastAsiaTheme="minorHAnsi" w:hAnsi="Arial" w:cs="Arial"/>
          <w:sz w:val="20"/>
          <w:szCs w:val="20"/>
        </w:rPr>
      </w:pPr>
      <w:r w:rsidRPr="00740D07">
        <w:rPr>
          <w:rFonts w:ascii="Arial" w:eastAsiaTheme="minorHAnsi" w:hAnsi="Arial" w:cs="Arial"/>
          <w:sz w:val="20"/>
          <w:szCs w:val="20"/>
        </w:rPr>
        <w:t>A contract is awarded to Mark Paving Co., Inc. at their bid of $409,020.50.</w:t>
      </w:r>
    </w:p>
    <w:p w:rsidR="00740D07" w:rsidRPr="00740D07" w:rsidRDefault="00740D07" w:rsidP="00740D07">
      <w:pPr>
        <w:numPr>
          <w:ilvl w:val="0"/>
          <w:numId w:val="8"/>
        </w:numPr>
        <w:spacing w:after="160"/>
        <w:contextualSpacing/>
        <w:rPr>
          <w:rFonts w:ascii="Arial" w:eastAsiaTheme="minorHAnsi" w:hAnsi="Arial" w:cs="Arial"/>
          <w:sz w:val="20"/>
          <w:szCs w:val="20"/>
        </w:rPr>
      </w:pPr>
      <w:r w:rsidRPr="00740D07">
        <w:rPr>
          <w:rFonts w:ascii="Arial" w:eastAsiaTheme="minorHAnsi" w:hAnsi="Arial" w:cs="Arial"/>
          <w:sz w:val="20"/>
          <w:szCs w:val="20"/>
        </w:rPr>
        <w:t>This Resolution is expressly contingent upon the negotiation and execution of the necessary contract documents between Mark Paving Co., Inc. and the City of Linden.</w:t>
      </w:r>
    </w:p>
    <w:p w:rsidR="00740D07" w:rsidRPr="00740D07" w:rsidRDefault="00740D07" w:rsidP="00740D07">
      <w:pPr>
        <w:numPr>
          <w:ilvl w:val="0"/>
          <w:numId w:val="8"/>
        </w:numPr>
        <w:spacing w:after="160"/>
        <w:contextualSpacing/>
        <w:rPr>
          <w:rFonts w:ascii="Arial" w:eastAsiaTheme="minorHAnsi" w:hAnsi="Arial" w:cs="Arial"/>
          <w:sz w:val="20"/>
          <w:szCs w:val="20"/>
        </w:rPr>
      </w:pPr>
      <w:r w:rsidRPr="00740D07">
        <w:rPr>
          <w:rFonts w:ascii="Arial" w:eastAsiaTheme="minorHAnsi" w:hAnsi="Arial" w:cs="Arial"/>
          <w:sz w:val="20"/>
          <w:szCs w:val="20"/>
        </w:rPr>
        <w:t>The Mayor and City Clerk are hereby authorized to execute all documents to effectuate the purposes herein above expressed.</w:t>
      </w:r>
    </w:p>
    <w:p w:rsidR="00740D07" w:rsidRPr="00740D07" w:rsidRDefault="00740D07" w:rsidP="00740D07">
      <w:pPr>
        <w:spacing w:after="160" w:line="259" w:lineRule="auto"/>
        <w:ind w:left="1080"/>
        <w:contextualSpacing/>
        <w:rPr>
          <w:rFonts w:eastAsiaTheme="minorHAnsi"/>
          <w:szCs w:val="22"/>
        </w:rPr>
      </w:pPr>
    </w:p>
    <w:p w:rsidR="008D1DC9" w:rsidRPr="008D1DC9" w:rsidRDefault="008D1DC9" w:rsidP="008D1DC9">
      <w:pPr>
        <w:rPr>
          <w:rFonts w:ascii="Arial" w:hAnsi="Arial" w:cs="Arial"/>
          <w:sz w:val="20"/>
          <w:szCs w:val="20"/>
          <w:u w:val="single"/>
        </w:rPr>
      </w:pPr>
      <w:r w:rsidRPr="008D1DC9">
        <w:rPr>
          <w:rFonts w:ascii="Arial" w:hAnsi="Arial" w:cs="Arial"/>
          <w:b/>
          <w:bCs/>
          <w:sz w:val="20"/>
          <w:szCs w:val="20"/>
        </w:rPr>
        <w:t xml:space="preserve">RESOLUTION: </w:t>
      </w:r>
      <w:r w:rsidRPr="008D1DC9">
        <w:rPr>
          <w:rFonts w:ascii="Arial" w:hAnsi="Arial" w:cs="Arial"/>
          <w:b/>
          <w:bCs/>
          <w:sz w:val="20"/>
          <w:szCs w:val="20"/>
          <w:u w:val="single"/>
        </w:rPr>
        <w:t>2015-322</w:t>
      </w:r>
    </w:p>
    <w:p w:rsidR="008D1DC9" w:rsidRDefault="008D1DC9" w:rsidP="008D1DC9">
      <w:pPr>
        <w:jc w:val="center"/>
        <w:rPr>
          <w:rFonts w:ascii="Arial" w:hAnsi="Arial" w:cs="Arial"/>
          <w:b/>
          <w:bCs/>
          <w:sz w:val="20"/>
          <w:szCs w:val="20"/>
        </w:rPr>
      </w:pPr>
    </w:p>
    <w:p w:rsidR="008D1DC9" w:rsidRPr="008D1DC9" w:rsidRDefault="008D1DC9" w:rsidP="008D1DC9">
      <w:pPr>
        <w:jc w:val="center"/>
        <w:rPr>
          <w:rFonts w:ascii="Arial" w:hAnsi="Arial" w:cs="Arial"/>
          <w:b/>
          <w:bCs/>
          <w:sz w:val="20"/>
          <w:szCs w:val="20"/>
        </w:rPr>
      </w:pPr>
      <w:r w:rsidRPr="008D1DC9">
        <w:rPr>
          <w:rFonts w:ascii="Arial" w:hAnsi="Arial" w:cs="Arial"/>
          <w:b/>
          <w:bCs/>
          <w:sz w:val="20"/>
          <w:szCs w:val="20"/>
        </w:rPr>
        <w:t>RESOLUTION AMENDING THE CONTRACT WITH</w:t>
      </w:r>
    </w:p>
    <w:p w:rsidR="008D1DC9" w:rsidRPr="008D1DC9" w:rsidRDefault="008D1DC9" w:rsidP="008D1DC9">
      <w:pPr>
        <w:jc w:val="center"/>
        <w:rPr>
          <w:rFonts w:ascii="Arial" w:hAnsi="Arial" w:cs="Arial"/>
          <w:sz w:val="20"/>
          <w:szCs w:val="20"/>
        </w:rPr>
      </w:pPr>
      <w:r w:rsidRPr="008D1DC9">
        <w:rPr>
          <w:rFonts w:ascii="Arial" w:hAnsi="Arial" w:cs="Arial"/>
          <w:b/>
          <w:bCs/>
          <w:sz w:val="20"/>
          <w:szCs w:val="20"/>
        </w:rPr>
        <w:t xml:space="preserve">GUIDO G. KARCHER, P.E. AS EXPERT WITNESS FOR DEFENSE OF THE GULF OIL AND CITGO TAX APPEALS FOR 2015 </w:t>
      </w:r>
    </w:p>
    <w:p w:rsidR="008D1DC9" w:rsidRPr="008D1DC9" w:rsidRDefault="008D1DC9" w:rsidP="008D1DC9">
      <w:pPr>
        <w:jc w:val="center"/>
        <w:rPr>
          <w:rFonts w:ascii="Arial" w:hAnsi="Arial" w:cs="Arial"/>
          <w:sz w:val="20"/>
          <w:szCs w:val="20"/>
        </w:rPr>
      </w:pP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WHEREAS</w:t>
      </w:r>
      <w:r w:rsidRPr="008D1DC9">
        <w:rPr>
          <w:rFonts w:ascii="Arial" w:hAnsi="Arial" w:cs="Arial"/>
          <w:sz w:val="20"/>
          <w:szCs w:val="20"/>
        </w:rPr>
        <w:t>, the City of Linden passed a Resolution, No. 2015-37 dated January 21, 2015 retaining the services of an expert witness to provide testimony and assist in the State Tax Court Appeals for Citgo and Buckeye; and</w:t>
      </w:r>
    </w:p>
    <w:p w:rsidR="008D1DC9" w:rsidRPr="008D1DC9" w:rsidRDefault="008D1DC9" w:rsidP="008D1DC9">
      <w:pPr>
        <w:ind w:firstLine="720"/>
        <w:rPr>
          <w:rFonts w:ascii="Arial" w:hAnsi="Arial" w:cs="Arial"/>
          <w:b/>
          <w:bCs/>
          <w:sz w:val="20"/>
          <w:szCs w:val="20"/>
        </w:rPr>
      </w:pPr>
      <w:r w:rsidRPr="008D1DC9">
        <w:rPr>
          <w:rFonts w:ascii="Arial" w:hAnsi="Arial" w:cs="Arial"/>
          <w:b/>
          <w:bCs/>
          <w:sz w:val="20"/>
          <w:szCs w:val="20"/>
        </w:rPr>
        <w:t xml:space="preserve">WHEREAS, </w:t>
      </w:r>
      <w:r w:rsidRPr="008D1DC9">
        <w:rPr>
          <w:rFonts w:ascii="Arial" w:hAnsi="Arial" w:cs="Arial"/>
          <w:sz w:val="20"/>
          <w:szCs w:val="20"/>
        </w:rPr>
        <w:t xml:space="preserve">in accordance with the provisions of </w:t>
      </w:r>
      <w:r w:rsidRPr="008D1DC9">
        <w:rPr>
          <w:rFonts w:ascii="Arial" w:hAnsi="Arial" w:cs="Arial"/>
          <w:sz w:val="20"/>
          <w:szCs w:val="20"/>
          <w:u w:val="single"/>
        </w:rPr>
        <w:t>N.J.S.A.</w:t>
      </w:r>
      <w:r w:rsidRPr="008D1DC9">
        <w:rPr>
          <w:rFonts w:ascii="Arial" w:hAnsi="Arial" w:cs="Arial"/>
          <w:sz w:val="20"/>
          <w:szCs w:val="20"/>
        </w:rPr>
        <w:t xml:space="preserve"> 19:44A-20.4, qualifications have been received through a fair and open process; and </w:t>
      </w: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WHEREAS</w:t>
      </w:r>
      <w:r w:rsidRPr="008D1DC9">
        <w:rPr>
          <w:rFonts w:ascii="Arial" w:hAnsi="Arial" w:cs="Arial"/>
          <w:sz w:val="20"/>
          <w:szCs w:val="20"/>
        </w:rPr>
        <w:t xml:space="preserve">, Guido G. </w:t>
      </w:r>
      <w:proofErr w:type="spellStart"/>
      <w:r w:rsidRPr="008D1DC9">
        <w:rPr>
          <w:rFonts w:ascii="Arial" w:hAnsi="Arial" w:cs="Arial"/>
          <w:sz w:val="20"/>
          <w:szCs w:val="20"/>
        </w:rPr>
        <w:t>Karcher</w:t>
      </w:r>
      <w:proofErr w:type="spellEnd"/>
      <w:r w:rsidRPr="008D1DC9">
        <w:rPr>
          <w:rFonts w:ascii="Arial" w:hAnsi="Arial" w:cs="Arial"/>
          <w:sz w:val="20"/>
          <w:szCs w:val="20"/>
        </w:rPr>
        <w:t xml:space="preserve">, P.E. submitted a qualification to the City and has qualified for the aforesaid services for 2015; and  </w:t>
      </w:r>
      <w:r w:rsidRPr="008D1DC9">
        <w:rPr>
          <w:rFonts w:ascii="Arial" w:hAnsi="Arial" w:cs="Arial"/>
          <w:b/>
          <w:bCs/>
          <w:sz w:val="20"/>
          <w:szCs w:val="20"/>
        </w:rPr>
        <w:t xml:space="preserve"> </w:t>
      </w: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WHEREAS</w:t>
      </w:r>
      <w:r w:rsidRPr="008D1DC9">
        <w:rPr>
          <w:rFonts w:ascii="Arial" w:hAnsi="Arial" w:cs="Arial"/>
          <w:sz w:val="20"/>
          <w:szCs w:val="20"/>
        </w:rPr>
        <w:t xml:space="preserve">, due to the ongoing nature of said tax appeals, it is necessary to provide for additional funds for said purpose in an amount not to exceed $10,000.00; and </w:t>
      </w: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 xml:space="preserve">WHEREAS, </w:t>
      </w:r>
      <w:r w:rsidRPr="008D1DC9">
        <w:rPr>
          <w:rFonts w:ascii="Arial" w:hAnsi="Arial" w:cs="Arial"/>
          <w:sz w:val="20"/>
          <w:szCs w:val="20"/>
        </w:rPr>
        <w:t xml:space="preserve">inclusive of these additional funds the total expenditures paid to date to Guido G. </w:t>
      </w:r>
      <w:proofErr w:type="spellStart"/>
      <w:r w:rsidRPr="008D1DC9">
        <w:rPr>
          <w:rFonts w:ascii="Arial" w:hAnsi="Arial" w:cs="Arial"/>
          <w:sz w:val="20"/>
          <w:szCs w:val="20"/>
        </w:rPr>
        <w:t>Karcher</w:t>
      </w:r>
      <w:proofErr w:type="spellEnd"/>
      <w:r w:rsidRPr="008D1DC9">
        <w:rPr>
          <w:rFonts w:ascii="Arial" w:hAnsi="Arial" w:cs="Arial"/>
          <w:sz w:val="20"/>
          <w:szCs w:val="20"/>
        </w:rPr>
        <w:t>, P.E. for services rendered under the said contract is $20,00.00; and</w:t>
      </w: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WHEREAS</w:t>
      </w:r>
      <w:r w:rsidRPr="008D1DC9">
        <w:rPr>
          <w:rFonts w:ascii="Arial" w:hAnsi="Arial" w:cs="Arial"/>
          <w:sz w:val="20"/>
          <w:szCs w:val="20"/>
        </w:rPr>
        <w:t>, the Chief Financial Officer or his designee has certified to the availability of funds for this purpose, to be charged to Account No. 5-01-20-156-117-273;</w:t>
      </w: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 xml:space="preserve">NOW, THEREFORE, BE IT RESOLVED BY THE COUNCIL OF THE CITY OF LINDEN </w:t>
      </w:r>
      <w:r w:rsidRPr="008D1DC9">
        <w:rPr>
          <w:rFonts w:ascii="Arial" w:hAnsi="Arial" w:cs="Arial"/>
          <w:sz w:val="20"/>
          <w:szCs w:val="20"/>
        </w:rPr>
        <w:t xml:space="preserve">that the agreement for Professional Services awarded to Guido G. </w:t>
      </w:r>
      <w:proofErr w:type="spellStart"/>
      <w:r w:rsidRPr="008D1DC9">
        <w:rPr>
          <w:rFonts w:ascii="Arial" w:hAnsi="Arial" w:cs="Arial"/>
          <w:sz w:val="20"/>
          <w:szCs w:val="20"/>
        </w:rPr>
        <w:t>Karcher</w:t>
      </w:r>
      <w:proofErr w:type="spellEnd"/>
      <w:r w:rsidRPr="008D1DC9">
        <w:rPr>
          <w:rFonts w:ascii="Arial" w:hAnsi="Arial" w:cs="Arial"/>
          <w:sz w:val="20"/>
          <w:szCs w:val="20"/>
        </w:rPr>
        <w:t xml:space="preserve">, P.E., 38 North Boom Way, Little Egg Harbor, New Jersey 08087 is hereby amended  to increase the contract by the additional sum of $10,000.00; and   </w:t>
      </w: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BE IT FURTHER RESOLVED</w:t>
      </w:r>
      <w:r w:rsidRPr="008D1DC9">
        <w:rPr>
          <w:rFonts w:ascii="Arial" w:hAnsi="Arial" w:cs="Arial"/>
          <w:sz w:val="20"/>
          <w:szCs w:val="20"/>
        </w:rPr>
        <w:t xml:space="preserve"> that this Resolution is expressly contingent upon the negotiation and execution of the necessary amendatory contract documents between Guido G. </w:t>
      </w:r>
      <w:proofErr w:type="spellStart"/>
      <w:r w:rsidRPr="008D1DC9">
        <w:rPr>
          <w:rFonts w:ascii="Arial" w:hAnsi="Arial" w:cs="Arial"/>
          <w:sz w:val="20"/>
          <w:szCs w:val="20"/>
        </w:rPr>
        <w:t>Karcher</w:t>
      </w:r>
      <w:proofErr w:type="spellEnd"/>
      <w:r w:rsidRPr="008D1DC9">
        <w:rPr>
          <w:rFonts w:ascii="Arial" w:hAnsi="Arial" w:cs="Arial"/>
          <w:sz w:val="20"/>
          <w:szCs w:val="20"/>
        </w:rPr>
        <w:t>, P.E. and the City of Linden; and</w:t>
      </w: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 xml:space="preserve">BE IT FURTHER RESOLVED </w:t>
      </w:r>
      <w:r w:rsidRPr="008D1DC9">
        <w:rPr>
          <w:rFonts w:ascii="Arial" w:hAnsi="Arial" w:cs="Arial"/>
          <w:sz w:val="20"/>
          <w:szCs w:val="20"/>
        </w:rPr>
        <w:t xml:space="preserve">that the Mayor and City Clerk be and hereby are empowered and directed to execute said amendatory agreement with Guido G. </w:t>
      </w:r>
      <w:proofErr w:type="spellStart"/>
      <w:r w:rsidRPr="008D1DC9">
        <w:rPr>
          <w:rFonts w:ascii="Arial" w:hAnsi="Arial" w:cs="Arial"/>
          <w:sz w:val="20"/>
          <w:szCs w:val="20"/>
        </w:rPr>
        <w:t>Karcher</w:t>
      </w:r>
      <w:proofErr w:type="spellEnd"/>
      <w:r w:rsidRPr="008D1DC9">
        <w:rPr>
          <w:rFonts w:ascii="Arial" w:hAnsi="Arial" w:cs="Arial"/>
          <w:sz w:val="20"/>
          <w:szCs w:val="20"/>
        </w:rPr>
        <w:t xml:space="preserve"> to effectuate the foregoing; and  </w:t>
      </w:r>
    </w:p>
    <w:p w:rsidR="008D1DC9" w:rsidRPr="008D1DC9" w:rsidRDefault="008D1DC9" w:rsidP="008D1DC9">
      <w:pPr>
        <w:ind w:firstLine="720"/>
        <w:rPr>
          <w:rFonts w:ascii="Arial" w:hAnsi="Arial" w:cs="Arial"/>
          <w:sz w:val="20"/>
          <w:szCs w:val="20"/>
        </w:rPr>
      </w:pPr>
      <w:r w:rsidRPr="008D1DC9">
        <w:rPr>
          <w:rFonts w:ascii="Arial" w:hAnsi="Arial" w:cs="Arial"/>
          <w:b/>
          <w:bCs/>
          <w:sz w:val="20"/>
          <w:szCs w:val="20"/>
        </w:rPr>
        <w:t>BE IT FURTHER RESOLVED</w:t>
      </w:r>
      <w:r w:rsidRPr="008D1DC9">
        <w:rPr>
          <w:rFonts w:ascii="Arial" w:hAnsi="Arial" w:cs="Arial"/>
          <w:sz w:val="20"/>
          <w:szCs w:val="20"/>
        </w:rPr>
        <w:t xml:space="preserve"> that a notice of this action shall be published in accordance with applicable law.</w:t>
      </w:r>
    </w:p>
    <w:p w:rsidR="002F24A1" w:rsidRDefault="002F24A1" w:rsidP="002F24A1">
      <w:pPr>
        <w:jc w:val="both"/>
      </w:pPr>
    </w:p>
    <w:p w:rsidR="0045233B" w:rsidRPr="0045233B" w:rsidRDefault="0045233B" w:rsidP="0045233B">
      <w:pPr>
        <w:rPr>
          <w:rFonts w:ascii="Arial" w:hAnsi="Arial" w:cs="Arial"/>
          <w:b/>
          <w:bCs/>
          <w:sz w:val="20"/>
          <w:szCs w:val="20"/>
          <w:u w:val="single"/>
        </w:rPr>
      </w:pPr>
      <w:r w:rsidRPr="0045233B">
        <w:rPr>
          <w:rFonts w:ascii="Arial" w:hAnsi="Arial" w:cs="Arial"/>
          <w:b/>
          <w:bCs/>
          <w:sz w:val="20"/>
          <w:szCs w:val="20"/>
        </w:rPr>
        <w:t xml:space="preserve">RESOLUTION: </w:t>
      </w:r>
      <w:r w:rsidRPr="0045233B">
        <w:rPr>
          <w:rFonts w:ascii="Arial" w:hAnsi="Arial" w:cs="Arial"/>
          <w:b/>
          <w:bCs/>
          <w:sz w:val="20"/>
          <w:szCs w:val="20"/>
          <w:u w:val="single"/>
        </w:rPr>
        <w:t>2015-323</w:t>
      </w:r>
    </w:p>
    <w:p w:rsidR="0045233B" w:rsidRPr="0045233B" w:rsidRDefault="0045233B" w:rsidP="0045233B">
      <w:pPr>
        <w:jc w:val="both"/>
        <w:rPr>
          <w:rFonts w:ascii="Arial" w:hAnsi="Arial" w:cs="Arial"/>
          <w:sz w:val="20"/>
          <w:szCs w:val="20"/>
        </w:rPr>
      </w:pPr>
    </w:p>
    <w:p w:rsidR="0045233B" w:rsidRPr="0045233B" w:rsidRDefault="0045233B" w:rsidP="0045233B">
      <w:pPr>
        <w:jc w:val="center"/>
        <w:rPr>
          <w:rFonts w:ascii="Arial" w:hAnsi="Arial" w:cs="Arial"/>
          <w:b/>
          <w:bCs/>
          <w:sz w:val="20"/>
          <w:szCs w:val="20"/>
        </w:rPr>
      </w:pPr>
      <w:r w:rsidRPr="0045233B">
        <w:rPr>
          <w:rFonts w:ascii="Arial" w:hAnsi="Arial" w:cs="Arial"/>
          <w:b/>
          <w:bCs/>
          <w:sz w:val="20"/>
          <w:szCs w:val="20"/>
        </w:rPr>
        <w:t>RESOLUTION</w:t>
      </w:r>
      <w:r w:rsidRPr="0045233B">
        <w:rPr>
          <w:rFonts w:ascii="Arial" w:hAnsi="Arial" w:cs="Arial"/>
          <w:sz w:val="20"/>
          <w:szCs w:val="20"/>
        </w:rPr>
        <w:t xml:space="preserve"> </w:t>
      </w:r>
      <w:r w:rsidRPr="0045233B">
        <w:rPr>
          <w:rFonts w:ascii="Arial" w:hAnsi="Arial" w:cs="Arial"/>
          <w:b/>
          <w:bCs/>
          <w:sz w:val="20"/>
          <w:szCs w:val="20"/>
        </w:rPr>
        <w:t xml:space="preserve">AMENDING A CONTRACT WITH ROBERT RENAUD, ESQ. OF THE FIRM PALUMBO &amp; RENAUD, AS SPECIAL TAX COUNSEL TO INCLUDE OTHER VARIOUS TAX APPEALS FOR 2015 </w:t>
      </w:r>
    </w:p>
    <w:p w:rsidR="0045233B" w:rsidRPr="0045233B" w:rsidRDefault="0045233B" w:rsidP="0045233B">
      <w:pPr>
        <w:rPr>
          <w:rFonts w:ascii="Arial" w:hAnsi="Arial" w:cs="Arial"/>
          <w:sz w:val="20"/>
          <w:szCs w:val="20"/>
        </w:rPr>
      </w:pPr>
    </w:p>
    <w:p w:rsidR="0045233B" w:rsidRPr="0045233B" w:rsidRDefault="0045233B" w:rsidP="0045233B">
      <w:pPr>
        <w:ind w:firstLine="720"/>
        <w:rPr>
          <w:rFonts w:ascii="Arial" w:hAnsi="Arial" w:cs="Arial"/>
          <w:sz w:val="20"/>
          <w:szCs w:val="20"/>
        </w:rPr>
      </w:pPr>
      <w:r w:rsidRPr="0045233B">
        <w:rPr>
          <w:rFonts w:ascii="Arial" w:hAnsi="Arial" w:cs="Arial"/>
          <w:b/>
          <w:bCs/>
          <w:sz w:val="20"/>
          <w:szCs w:val="20"/>
        </w:rPr>
        <w:t>WHEREAS</w:t>
      </w:r>
      <w:r w:rsidRPr="0045233B">
        <w:rPr>
          <w:rFonts w:ascii="Arial" w:hAnsi="Arial" w:cs="Arial"/>
          <w:sz w:val="20"/>
          <w:szCs w:val="20"/>
        </w:rPr>
        <w:t xml:space="preserve">, the City Council of the City of Linden passed a Resolution, No. 2015-32, on January 21, 2015 retaining the services of Special Tax Counsel for tax appeals where </w:t>
      </w:r>
      <w:proofErr w:type="spellStart"/>
      <w:r w:rsidRPr="0045233B">
        <w:rPr>
          <w:rFonts w:ascii="Arial" w:hAnsi="Arial" w:cs="Arial"/>
          <w:sz w:val="20"/>
          <w:szCs w:val="20"/>
        </w:rPr>
        <w:t>Skoloff</w:t>
      </w:r>
      <w:proofErr w:type="spellEnd"/>
      <w:r w:rsidRPr="0045233B">
        <w:rPr>
          <w:rFonts w:ascii="Arial" w:hAnsi="Arial" w:cs="Arial"/>
          <w:sz w:val="20"/>
          <w:szCs w:val="20"/>
        </w:rPr>
        <w:t xml:space="preserve"> &amp; Wolfe, P.C. have a conflict for 2015; and   </w:t>
      </w:r>
    </w:p>
    <w:p w:rsidR="0045233B" w:rsidRPr="0045233B" w:rsidRDefault="0045233B" w:rsidP="0045233B">
      <w:pPr>
        <w:ind w:firstLine="720"/>
        <w:rPr>
          <w:rFonts w:ascii="Arial" w:hAnsi="Arial" w:cs="Arial"/>
          <w:b/>
          <w:bCs/>
          <w:sz w:val="20"/>
          <w:szCs w:val="20"/>
        </w:rPr>
      </w:pPr>
      <w:r w:rsidRPr="0045233B">
        <w:rPr>
          <w:rFonts w:ascii="Arial" w:hAnsi="Arial" w:cs="Arial"/>
          <w:b/>
          <w:bCs/>
          <w:sz w:val="20"/>
          <w:szCs w:val="20"/>
        </w:rPr>
        <w:t xml:space="preserve">WHEREAS, </w:t>
      </w:r>
      <w:r w:rsidRPr="0045233B">
        <w:rPr>
          <w:rFonts w:ascii="Arial" w:hAnsi="Arial" w:cs="Arial"/>
          <w:sz w:val="20"/>
          <w:szCs w:val="20"/>
        </w:rPr>
        <w:t xml:space="preserve">in accordance with the provisions of </w:t>
      </w:r>
      <w:r w:rsidRPr="0045233B">
        <w:rPr>
          <w:rFonts w:ascii="Arial" w:hAnsi="Arial" w:cs="Arial"/>
          <w:sz w:val="20"/>
          <w:szCs w:val="20"/>
          <w:u w:val="single"/>
        </w:rPr>
        <w:t>N.J.S.A.</w:t>
      </w:r>
      <w:r w:rsidRPr="0045233B">
        <w:rPr>
          <w:rFonts w:ascii="Arial" w:hAnsi="Arial" w:cs="Arial"/>
          <w:sz w:val="20"/>
          <w:szCs w:val="20"/>
        </w:rPr>
        <w:t xml:space="preserve"> 19:44A-20.4, qualifications have been received through a fair and open process; and </w:t>
      </w:r>
    </w:p>
    <w:p w:rsidR="0045233B" w:rsidRPr="0045233B" w:rsidRDefault="0045233B" w:rsidP="0045233B">
      <w:pPr>
        <w:ind w:firstLine="720"/>
        <w:rPr>
          <w:rFonts w:ascii="Arial" w:hAnsi="Arial" w:cs="Arial"/>
          <w:sz w:val="20"/>
          <w:szCs w:val="20"/>
        </w:rPr>
      </w:pPr>
      <w:r w:rsidRPr="0045233B">
        <w:rPr>
          <w:rFonts w:ascii="Arial" w:hAnsi="Arial" w:cs="Arial"/>
          <w:b/>
          <w:bCs/>
          <w:sz w:val="20"/>
          <w:szCs w:val="20"/>
        </w:rPr>
        <w:t>WHEREAS</w:t>
      </w:r>
      <w:r w:rsidRPr="0045233B">
        <w:rPr>
          <w:rFonts w:ascii="Arial" w:hAnsi="Arial" w:cs="Arial"/>
          <w:sz w:val="20"/>
          <w:szCs w:val="20"/>
        </w:rPr>
        <w:t xml:space="preserve">, Robert Renaud, Esq., Palumbo &amp; Renaud, 190 North Avenue East, Cranford, New Jersey submitted a qualification to the City and has qualified for the aforesaid services for 2012; and  </w:t>
      </w:r>
      <w:r w:rsidRPr="0045233B">
        <w:rPr>
          <w:rFonts w:ascii="Arial" w:hAnsi="Arial" w:cs="Arial"/>
          <w:b/>
          <w:bCs/>
          <w:sz w:val="20"/>
          <w:szCs w:val="20"/>
        </w:rPr>
        <w:t xml:space="preserve"> </w:t>
      </w:r>
    </w:p>
    <w:p w:rsidR="0045233B" w:rsidRPr="0045233B" w:rsidRDefault="0045233B" w:rsidP="0045233B">
      <w:pPr>
        <w:ind w:firstLine="720"/>
        <w:rPr>
          <w:rFonts w:ascii="Arial" w:hAnsi="Arial" w:cs="Arial"/>
          <w:sz w:val="20"/>
          <w:szCs w:val="20"/>
        </w:rPr>
      </w:pPr>
      <w:r w:rsidRPr="0045233B">
        <w:rPr>
          <w:rFonts w:ascii="Arial" w:hAnsi="Arial" w:cs="Arial"/>
          <w:b/>
          <w:bCs/>
          <w:sz w:val="20"/>
          <w:szCs w:val="20"/>
        </w:rPr>
        <w:t>WHEREAS,</w:t>
      </w:r>
      <w:r w:rsidRPr="0045233B">
        <w:rPr>
          <w:rFonts w:ascii="Arial" w:hAnsi="Arial" w:cs="Arial"/>
          <w:sz w:val="20"/>
          <w:szCs w:val="20"/>
        </w:rPr>
        <w:t xml:space="preserve"> it is necessary to provide for additional funds for said purpose in an amount not to exceed $10,000.00; and  </w:t>
      </w:r>
    </w:p>
    <w:p w:rsidR="0045233B" w:rsidRPr="0045233B" w:rsidRDefault="0045233B" w:rsidP="0045233B">
      <w:pPr>
        <w:ind w:firstLine="720"/>
        <w:rPr>
          <w:rFonts w:ascii="Arial" w:hAnsi="Arial" w:cs="Arial"/>
          <w:sz w:val="20"/>
          <w:szCs w:val="20"/>
        </w:rPr>
      </w:pPr>
      <w:r w:rsidRPr="0045233B">
        <w:rPr>
          <w:rFonts w:ascii="Arial" w:hAnsi="Arial" w:cs="Arial"/>
          <w:b/>
          <w:bCs/>
          <w:sz w:val="20"/>
          <w:szCs w:val="20"/>
        </w:rPr>
        <w:t>WHEREAS,</w:t>
      </w:r>
      <w:r w:rsidRPr="0045233B">
        <w:rPr>
          <w:rFonts w:ascii="Arial" w:hAnsi="Arial" w:cs="Arial"/>
          <w:sz w:val="20"/>
          <w:szCs w:val="20"/>
        </w:rPr>
        <w:t xml:space="preserve"> inclusive of these additional funds the total expenditures paid to date to Robert Renaud, Esq. for services rendered under the original or substantially related contract is $20,000.00; and </w:t>
      </w:r>
    </w:p>
    <w:p w:rsidR="0045233B" w:rsidRPr="0045233B" w:rsidRDefault="0045233B" w:rsidP="0045233B">
      <w:pPr>
        <w:ind w:firstLine="720"/>
        <w:rPr>
          <w:rFonts w:ascii="Arial" w:hAnsi="Arial" w:cs="Arial"/>
          <w:sz w:val="20"/>
          <w:szCs w:val="20"/>
        </w:rPr>
      </w:pPr>
      <w:r w:rsidRPr="0045233B">
        <w:rPr>
          <w:rFonts w:ascii="Arial" w:hAnsi="Arial" w:cs="Arial"/>
          <w:b/>
          <w:bCs/>
          <w:sz w:val="20"/>
          <w:szCs w:val="20"/>
        </w:rPr>
        <w:t>WHEREAS</w:t>
      </w:r>
      <w:r w:rsidRPr="0045233B">
        <w:rPr>
          <w:rFonts w:ascii="Arial" w:hAnsi="Arial" w:cs="Arial"/>
          <w:sz w:val="20"/>
          <w:szCs w:val="20"/>
        </w:rPr>
        <w:t xml:space="preserve">, the Chief Financial Officer or his designee has certified to the availability of funds for this purpose, to be charged to Account No. 5-01-20-156-117-271;   </w:t>
      </w:r>
      <w:r w:rsidRPr="0045233B">
        <w:rPr>
          <w:rFonts w:ascii="Arial" w:hAnsi="Arial" w:cs="Arial"/>
          <w:b/>
          <w:bCs/>
          <w:sz w:val="20"/>
          <w:szCs w:val="20"/>
        </w:rPr>
        <w:t xml:space="preserve">NOW, THEREFORE, BE IT RESOLVED BY THE COUNCIL OF THE CITY OF LINDEN </w:t>
      </w:r>
      <w:r w:rsidRPr="0045233B">
        <w:rPr>
          <w:rFonts w:ascii="Arial" w:hAnsi="Arial" w:cs="Arial"/>
          <w:sz w:val="20"/>
          <w:szCs w:val="20"/>
        </w:rPr>
        <w:t>that the agreement for Professional Services awarded to Robert Renaud, Esq., Palumbo &amp; Renaud, 190 North Avenue East, Cranford, New Jersey, is hereby amended to increase the contract by the additional sum of $10,000.00, for a total contract of $20,000.000; and</w:t>
      </w:r>
    </w:p>
    <w:p w:rsidR="0045233B" w:rsidRPr="0045233B" w:rsidRDefault="0045233B" w:rsidP="0045233B">
      <w:pPr>
        <w:rPr>
          <w:rFonts w:ascii="Arial" w:hAnsi="Arial" w:cs="Arial"/>
          <w:sz w:val="20"/>
          <w:szCs w:val="20"/>
        </w:rPr>
      </w:pPr>
      <w:r w:rsidRPr="0045233B">
        <w:rPr>
          <w:rFonts w:ascii="Arial" w:hAnsi="Arial" w:cs="Arial"/>
          <w:sz w:val="20"/>
          <w:szCs w:val="20"/>
        </w:rPr>
        <w:t xml:space="preserve">    </w:t>
      </w:r>
      <w:r w:rsidRPr="0045233B">
        <w:rPr>
          <w:rFonts w:ascii="Arial" w:hAnsi="Arial" w:cs="Arial"/>
          <w:sz w:val="20"/>
          <w:szCs w:val="20"/>
        </w:rPr>
        <w:tab/>
      </w:r>
      <w:r w:rsidRPr="0045233B">
        <w:rPr>
          <w:rFonts w:ascii="Arial" w:hAnsi="Arial" w:cs="Arial"/>
          <w:b/>
          <w:bCs/>
          <w:sz w:val="20"/>
          <w:szCs w:val="20"/>
        </w:rPr>
        <w:t>BE IT FURTHER RESOLVED</w:t>
      </w:r>
      <w:r w:rsidRPr="0045233B">
        <w:rPr>
          <w:rFonts w:ascii="Arial" w:hAnsi="Arial" w:cs="Arial"/>
          <w:sz w:val="20"/>
          <w:szCs w:val="20"/>
        </w:rPr>
        <w:t xml:space="preserve"> that this Resolution is expressly contingent upon the negotiation and execution of the necessary amended contract documents between Robert Renaud, Esq. and the City of Linden; and   </w:t>
      </w:r>
    </w:p>
    <w:p w:rsidR="0045233B" w:rsidRPr="0045233B" w:rsidRDefault="0045233B" w:rsidP="0045233B">
      <w:pPr>
        <w:ind w:firstLine="720"/>
        <w:rPr>
          <w:rFonts w:ascii="Arial" w:hAnsi="Arial" w:cs="Arial"/>
          <w:sz w:val="20"/>
          <w:szCs w:val="20"/>
        </w:rPr>
      </w:pPr>
      <w:r w:rsidRPr="0045233B">
        <w:rPr>
          <w:rFonts w:ascii="Arial" w:hAnsi="Arial" w:cs="Arial"/>
          <w:b/>
          <w:bCs/>
          <w:sz w:val="20"/>
          <w:szCs w:val="20"/>
        </w:rPr>
        <w:t>BE IT FURTHER RESOLVED</w:t>
      </w:r>
      <w:r w:rsidRPr="0045233B">
        <w:rPr>
          <w:rFonts w:ascii="Arial" w:hAnsi="Arial" w:cs="Arial"/>
          <w:sz w:val="20"/>
          <w:szCs w:val="20"/>
        </w:rPr>
        <w:t xml:space="preserve"> that the Mayor and City Clerk be and hereby are empowered and directed to execute said amendatory agreement consistent with Robert Renaud, Esq. to effectuate the foregoing; and</w:t>
      </w:r>
    </w:p>
    <w:p w:rsidR="0045233B" w:rsidRPr="0045233B" w:rsidRDefault="0045233B" w:rsidP="0045233B">
      <w:pPr>
        <w:ind w:firstLine="720"/>
        <w:rPr>
          <w:rFonts w:ascii="Arial" w:hAnsi="Arial" w:cs="Arial"/>
          <w:sz w:val="20"/>
          <w:szCs w:val="20"/>
        </w:rPr>
      </w:pPr>
      <w:r w:rsidRPr="0045233B">
        <w:rPr>
          <w:rFonts w:ascii="Arial" w:hAnsi="Arial" w:cs="Arial"/>
          <w:b/>
          <w:bCs/>
          <w:sz w:val="20"/>
          <w:szCs w:val="20"/>
        </w:rPr>
        <w:t>BE IT FURTHER RESOLVED</w:t>
      </w:r>
      <w:r w:rsidRPr="0045233B">
        <w:rPr>
          <w:rFonts w:ascii="Arial" w:hAnsi="Arial" w:cs="Arial"/>
          <w:sz w:val="20"/>
          <w:szCs w:val="20"/>
        </w:rPr>
        <w:t xml:space="preserve"> that a notice of this action shall be published in accordance with applicable law. </w:t>
      </w:r>
    </w:p>
    <w:p w:rsidR="004579EF" w:rsidRDefault="004579EF" w:rsidP="002F24A1">
      <w:pPr>
        <w:jc w:val="both"/>
      </w:pPr>
    </w:p>
    <w:p w:rsidR="005D1EB0" w:rsidRPr="005D1EB0" w:rsidRDefault="005D1EB0" w:rsidP="005D1EB0">
      <w:pPr>
        <w:rPr>
          <w:rFonts w:ascii="Arial" w:hAnsi="Arial" w:cs="Arial"/>
          <w:b/>
          <w:bCs/>
          <w:sz w:val="20"/>
          <w:szCs w:val="20"/>
          <w:u w:val="single"/>
        </w:rPr>
      </w:pPr>
      <w:r w:rsidRPr="005D1EB0">
        <w:rPr>
          <w:rFonts w:ascii="Arial" w:hAnsi="Arial" w:cs="Arial"/>
          <w:b/>
          <w:bCs/>
          <w:sz w:val="20"/>
          <w:szCs w:val="20"/>
        </w:rPr>
        <w:t xml:space="preserve">RESOLUTION: </w:t>
      </w:r>
      <w:r w:rsidRPr="005D1EB0">
        <w:rPr>
          <w:rFonts w:ascii="Arial" w:hAnsi="Arial" w:cs="Arial"/>
          <w:b/>
          <w:bCs/>
          <w:sz w:val="20"/>
          <w:szCs w:val="20"/>
          <w:u w:val="single"/>
        </w:rPr>
        <w:t>2015-324</w:t>
      </w:r>
    </w:p>
    <w:p w:rsidR="005D1EB0" w:rsidRPr="005D1EB0" w:rsidRDefault="005D1EB0" w:rsidP="005D1EB0">
      <w:pPr>
        <w:ind w:firstLine="5760"/>
        <w:jc w:val="both"/>
        <w:rPr>
          <w:rFonts w:ascii="Arial" w:hAnsi="Arial" w:cs="Arial"/>
          <w:b/>
          <w:bCs/>
          <w:sz w:val="20"/>
          <w:szCs w:val="20"/>
          <w:u w:val="single"/>
        </w:rPr>
      </w:pPr>
    </w:p>
    <w:p w:rsidR="005D1EB0" w:rsidRPr="005D1EB0" w:rsidRDefault="005D1EB0" w:rsidP="005D1EB0">
      <w:pPr>
        <w:jc w:val="center"/>
        <w:rPr>
          <w:rFonts w:ascii="Arial" w:hAnsi="Arial" w:cs="Arial"/>
          <w:sz w:val="20"/>
          <w:szCs w:val="20"/>
        </w:rPr>
      </w:pPr>
      <w:r w:rsidRPr="005D1EB0">
        <w:rPr>
          <w:rFonts w:ascii="Arial" w:hAnsi="Arial" w:cs="Arial"/>
          <w:b/>
          <w:bCs/>
          <w:sz w:val="20"/>
          <w:szCs w:val="20"/>
        </w:rPr>
        <w:t xml:space="preserve">RESOLUTION APPROVING A CONTRACT WITH REMINGTON &amp; VERNICK ENGINEERS FOR MAINTAINING TAX MAPS FOR THE YEAR 2015 </w:t>
      </w:r>
    </w:p>
    <w:p w:rsidR="005D1EB0" w:rsidRPr="005D1EB0" w:rsidRDefault="005D1EB0" w:rsidP="005D1EB0">
      <w:pPr>
        <w:rPr>
          <w:rFonts w:ascii="Arial" w:hAnsi="Arial" w:cs="Arial"/>
          <w:sz w:val="20"/>
          <w:szCs w:val="20"/>
        </w:rPr>
      </w:pPr>
    </w:p>
    <w:p w:rsidR="005D1EB0" w:rsidRPr="005D1EB0" w:rsidRDefault="005D1EB0" w:rsidP="005D1EB0">
      <w:pPr>
        <w:rPr>
          <w:rFonts w:ascii="Arial" w:hAnsi="Arial" w:cs="Arial"/>
          <w:sz w:val="20"/>
          <w:szCs w:val="20"/>
        </w:rPr>
      </w:pPr>
    </w:p>
    <w:p w:rsidR="005D1EB0" w:rsidRPr="005D1EB0" w:rsidRDefault="005D1EB0" w:rsidP="005D1EB0">
      <w:pPr>
        <w:ind w:firstLine="720"/>
        <w:rPr>
          <w:rFonts w:ascii="Arial" w:hAnsi="Arial" w:cs="Arial"/>
          <w:sz w:val="20"/>
          <w:szCs w:val="20"/>
        </w:rPr>
      </w:pPr>
      <w:r w:rsidRPr="005D1EB0">
        <w:rPr>
          <w:rFonts w:ascii="Arial" w:hAnsi="Arial" w:cs="Arial"/>
          <w:b/>
          <w:bCs/>
          <w:sz w:val="20"/>
          <w:szCs w:val="20"/>
        </w:rPr>
        <w:t>WHEREAS</w:t>
      </w:r>
      <w:r w:rsidRPr="005D1EB0">
        <w:rPr>
          <w:rFonts w:ascii="Arial" w:hAnsi="Arial" w:cs="Arial"/>
          <w:sz w:val="20"/>
          <w:szCs w:val="20"/>
        </w:rPr>
        <w:t xml:space="preserve">, the City Council of the City of Linden has determined that it would be in the best interests of the City of Linden to retain the services of a licensed land surveyor to maintain and update the Tax Maps for 2015 in accordance with </w:t>
      </w:r>
      <w:r w:rsidRPr="005D1EB0">
        <w:rPr>
          <w:rFonts w:ascii="Arial" w:hAnsi="Arial" w:cs="Arial"/>
          <w:sz w:val="20"/>
          <w:szCs w:val="20"/>
          <w:u w:val="single"/>
        </w:rPr>
        <w:t xml:space="preserve">N.J.A.C. </w:t>
      </w:r>
      <w:r w:rsidRPr="005D1EB0">
        <w:rPr>
          <w:rFonts w:ascii="Arial" w:hAnsi="Arial" w:cs="Arial"/>
          <w:sz w:val="20"/>
          <w:szCs w:val="20"/>
        </w:rPr>
        <w:t xml:space="preserve">18:23A-1.27; and </w:t>
      </w:r>
    </w:p>
    <w:p w:rsidR="005D1EB0" w:rsidRPr="005D1EB0" w:rsidRDefault="005D1EB0" w:rsidP="005D1EB0">
      <w:pPr>
        <w:ind w:firstLine="720"/>
        <w:rPr>
          <w:rFonts w:ascii="Arial" w:hAnsi="Arial" w:cs="Arial"/>
          <w:b/>
          <w:bCs/>
          <w:sz w:val="20"/>
          <w:szCs w:val="20"/>
        </w:rPr>
      </w:pPr>
      <w:r w:rsidRPr="005D1EB0">
        <w:rPr>
          <w:rFonts w:ascii="Arial" w:hAnsi="Arial" w:cs="Arial"/>
          <w:b/>
          <w:bCs/>
          <w:sz w:val="20"/>
          <w:szCs w:val="20"/>
        </w:rPr>
        <w:t xml:space="preserve">WHEREAS, </w:t>
      </w:r>
      <w:r w:rsidRPr="005D1EB0">
        <w:rPr>
          <w:rFonts w:ascii="Arial" w:hAnsi="Arial" w:cs="Arial"/>
          <w:sz w:val="20"/>
          <w:szCs w:val="20"/>
        </w:rPr>
        <w:t xml:space="preserve">in accordance with the provisions of </w:t>
      </w:r>
      <w:r w:rsidRPr="005D1EB0">
        <w:rPr>
          <w:rFonts w:ascii="Arial" w:hAnsi="Arial" w:cs="Arial"/>
          <w:sz w:val="20"/>
          <w:szCs w:val="20"/>
          <w:u w:val="single"/>
        </w:rPr>
        <w:t>N.J.S.A</w:t>
      </w:r>
      <w:r w:rsidRPr="005D1EB0">
        <w:rPr>
          <w:rFonts w:ascii="Arial" w:hAnsi="Arial" w:cs="Arial"/>
          <w:sz w:val="20"/>
          <w:szCs w:val="20"/>
        </w:rPr>
        <w:t xml:space="preserve">. 19:44A-20.4, qualifications have been received through a fair and open process; and </w:t>
      </w:r>
    </w:p>
    <w:p w:rsidR="005D1EB0" w:rsidRPr="005D1EB0" w:rsidRDefault="005D1EB0" w:rsidP="005D1EB0">
      <w:pPr>
        <w:ind w:firstLine="720"/>
        <w:rPr>
          <w:rFonts w:ascii="Arial" w:hAnsi="Arial" w:cs="Arial"/>
          <w:sz w:val="20"/>
          <w:szCs w:val="20"/>
        </w:rPr>
      </w:pPr>
      <w:r w:rsidRPr="005D1EB0">
        <w:rPr>
          <w:rFonts w:ascii="Arial" w:hAnsi="Arial" w:cs="Arial"/>
          <w:b/>
          <w:bCs/>
          <w:sz w:val="20"/>
          <w:szCs w:val="20"/>
        </w:rPr>
        <w:t>WHEREAS</w:t>
      </w:r>
      <w:r w:rsidRPr="005D1EB0">
        <w:rPr>
          <w:rFonts w:ascii="Arial" w:hAnsi="Arial" w:cs="Arial"/>
          <w:sz w:val="20"/>
          <w:szCs w:val="20"/>
        </w:rPr>
        <w:t xml:space="preserve">, Remington &amp; </w:t>
      </w:r>
      <w:proofErr w:type="spellStart"/>
      <w:r w:rsidRPr="005D1EB0">
        <w:rPr>
          <w:rFonts w:ascii="Arial" w:hAnsi="Arial" w:cs="Arial"/>
          <w:sz w:val="20"/>
          <w:szCs w:val="20"/>
        </w:rPr>
        <w:t>Vernick</w:t>
      </w:r>
      <w:proofErr w:type="spellEnd"/>
      <w:r w:rsidRPr="005D1EB0">
        <w:rPr>
          <w:rFonts w:ascii="Arial" w:hAnsi="Arial" w:cs="Arial"/>
          <w:sz w:val="20"/>
          <w:szCs w:val="20"/>
        </w:rPr>
        <w:t xml:space="preserve"> Engineers submitted a qualification to the City and has qualified for the aforesaid services for 2015; and  </w:t>
      </w:r>
      <w:r w:rsidRPr="005D1EB0">
        <w:rPr>
          <w:rFonts w:ascii="Arial" w:hAnsi="Arial" w:cs="Arial"/>
          <w:b/>
          <w:bCs/>
          <w:sz w:val="20"/>
          <w:szCs w:val="20"/>
        </w:rPr>
        <w:t xml:space="preserve"> </w:t>
      </w:r>
    </w:p>
    <w:p w:rsidR="005D1EB0" w:rsidRPr="005D1EB0" w:rsidRDefault="005D1EB0" w:rsidP="005D1EB0">
      <w:pPr>
        <w:ind w:firstLine="720"/>
        <w:rPr>
          <w:rFonts w:ascii="Arial" w:hAnsi="Arial" w:cs="Arial"/>
          <w:sz w:val="20"/>
          <w:szCs w:val="20"/>
        </w:rPr>
      </w:pPr>
      <w:r w:rsidRPr="005D1EB0">
        <w:rPr>
          <w:rFonts w:ascii="Arial" w:hAnsi="Arial" w:cs="Arial"/>
          <w:b/>
          <w:bCs/>
          <w:sz w:val="20"/>
          <w:szCs w:val="20"/>
        </w:rPr>
        <w:t>WHEREAS</w:t>
      </w:r>
      <w:r w:rsidRPr="005D1EB0">
        <w:rPr>
          <w:rFonts w:ascii="Arial" w:hAnsi="Arial" w:cs="Arial"/>
          <w:sz w:val="20"/>
          <w:szCs w:val="20"/>
        </w:rPr>
        <w:t>, pursuant to the Local Public Contracts Law (</w:t>
      </w:r>
      <w:r w:rsidRPr="005D1EB0">
        <w:rPr>
          <w:rFonts w:ascii="Arial" w:hAnsi="Arial" w:cs="Arial"/>
          <w:sz w:val="20"/>
          <w:szCs w:val="20"/>
          <w:u w:val="single"/>
        </w:rPr>
        <w:t>N.J.S.A.</w:t>
      </w:r>
      <w:r w:rsidRPr="005D1EB0">
        <w:rPr>
          <w:rFonts w:ascii="Arial" w:hAnsi="Arial" w:cs="Arial"/>
          <w:sz w:val="20"/>
          <w:szCs w:val="20"/>
        </w:rPr>
        <w:t xml:space="preserve"> 40A:11-1 </w:t>
      </w:r>
      <w:r w:rsidRPr="005D1EB0">
        <w:rPr>
          <w:rFonts w:ascii="Arial" w:hAnsi="Arial" w:cs="Arial"/>
          <w:sz w:val="20"/>
          <w:szCs w:val="20"/>
          <w:u w:val="single"/>
        </w:rPr>
        <w:t>et</w:t>
      </w:r>
      <w:r w:rsidRPr="005D1EB0">
        <w:rPr>
          <w:rFonts w:ascii="Arial" w:hAnsi="Arial" w:cs="Arial"/>
          <w:sz w:val="20"/>
          <w:szCs w:val="20"/>
        </w:rPr>
        <w:t xml:space="preserve"> </w:t>
      </w:r>
      <w:r w:rsidRPr="005D1EB0">
        <w:rPr>
          <w:rFonts w:ascii="Arial" w:hAnsi="Arial" w:cs="Arial"/>
          <w:sz w:val="20"/>
          <w:szCs w:val="20"/>
          <w:u w:val="single"/>
        </w:rPr>
        <w:t>seq</w:t>
      </w:r>
      <w:r w:rsidRPr="005D1EB0">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5D1EB0" w:rsidRPr="005D1EB0" w:rsidRDefault="005D1EB0" w:rsidP="005D1EB0">
      <w:pPr>
        <w:ind w:firstLine="720"/>
        <w:rPr>
          <w:rFonts w:ascii="Arial" w:hAnsi="Arial" w:cs="Arial"/>
          <w:sz w:val="20"/>
          <w:szCs w:val="20"/>
        </w:rPr>
      </w:pPr>
      <w:r w:rsidRPr="005D1EB0">
        <w:rPr>
          <w:rFonts w:ascii="Arial" w:hAnsi="Arial" w:cs="Arial"/>
          <w:b/>
          <w:bCs/>
          <w:sz w:val="20"/>
          <w:szCs w:val="20"/>
        </w:rPr>
        <w:t>WHEREAS</w:t>
      </w:r>
      <w:r w:rsidRPr="005D1EB0">
        <w:rPr>
          <w:rFonts w:ascii="Arial" w:hAnsi="Arial" w:cs="Arial"/>
          <w:sz w:val="20"/>
          <w:szCs w:val="20"/>
        </w:rPr>
        <w:t xml:space="preserve">, the Chief Financial Officer or his designee has certified to the availability of funds for this purpose, to be charged to Account No. 5-01-20-165-124-255; </w:t>
      </w:r>
    </w:p>
    <w:p w:rsidR="005D1EB0" w:rsidRPr="005D1EB0" w:rsidRDefault="005D1EB0" w:rsidP="005D1EB0">
      <w:pPr>
        <w:ind w:firstLine="720"/>
        <w:rPr>
          <w:rFonts w:ascii="Arial" w:hAnsi="Arial" w:cs="Arial"/>
          <w:sz w:val="20"/>
          <w:szCs w:val="20"/>
        </w:rPr>
      </w:pPr>
      <w:r w:rsidRPr="005D1EB0">
        <w:rPr>
          <w:rFonts w:ascii="Arial" w:hAnsi="Arial" w:cs="Arial"/>
          <w:b/>
          <w:bCs/>
          <w:sz w:val="20"/>
          <w:szCs w:val="20"/>
        </w:rPr>
        <w:t xml:space="preserve">NOW, THEREFORE, BE IT RESOLVED BY THE COUNCIL OF THE CITY OF LINDEN </w:t>
      </w:r>
      <w:r w:rsidRPr="005D1EB0">
        <w:rPr>
          <w:rFonts w:ascii="Arial" w:hAnsi="Arial" w:cs="Arial"/>
          <w:sz w:val="20"/>
          <w:szCs w:val="20"/>
        </w:rPr>
        <w:t xml:space="preserve">that a contract for Professional Services be and hereby is awarded to Remington &amp; </w:t>
      </w:r>
      <w:proofErr w:type="spellStart"/>
      <w:r w:rsidRPr="005D1EB0">
        <w:rPr>
          <w:rFonts w:ascii="Arial" w:hAnsi="Arial" w:cs="Arial"/>
          <w:sz w:val="20"/>
          <w:szCs w:val="20"/>
        </w:rPr>
        <w:t>Vernick</w:t>
      </w:r>
      <w:proofErr w:type="spellEnd"/>
      <w:r w:rsidRPr="005D1EB0">
        <w:rPr>
          <w:rFonts w:ascii="Arial" w:hAnsi="Arial" w:cs="Arial"/>
          <w:sz w:val="20"/>
          <w:szCs w:val="20"/>
        </w:rPr>
        <w:t xml:space="preserve"> Engineers, 232 Kings Highway East, Haddonfield, New Jersey 08033, in an amount not to exceed $2,000.00; and </w:t>
      </w:r>
    </w:p>
    <w:p w:rsidR="005D1EB0" w:rsidRPr="005D1EB0" w:rsidRDefault="005D1EB0" w:rsidP="005D1EB0">
      <w:pPr>
        <w:ind w:firstLine="720"/>
        <w:rPr>
          <w:rFonts w:ascii="Arial" w:hAnsi="Arial" w:cs="Arial"/>
          <w:sz w:val="20"/>
          <w:szCs w:val="20"/>
        </w:rPr>
      </w:pPr>
      <w:r w:rsidRPr="005D1EB0">
        <w:rPr>
          <w:rFonts w:ascii="Arial" w:hAnsi="Arial" w:cs="Arial"/>
          <w:b/>
          <w:bCs/>
          <w:sz w:val="20"/>
          <w:szCs w:val="20"/>
        </w:rPr>
        <w:t>BE IT FURTHER RESOLVED</w:t>
      </w:r>
      <w:r w:rsidRPr="005D1EB0">
        <w:rPr>
          <w:rFonts w:ascii="Arial" w:hAnsi="Arial" w:cs="Arial"/>
          <w:sz w:val="20"/>
          <w:szCs w:val="20"/>
        </w:rPr>
        <w:t xml:space="preserve"> that this Resolution is expressly contingent upon the negotiation and execution of the necessary contract documents between Remington &amp; </w:t>
      </w:r>
      <w:proofErr w:type="spellStart"/>
      <w:r w:rsidRPr="005D1EB0">
        <w:rPr>
          <w:rFonts w:ascii="Arial" w:hAnsi="Arial" w:cs="Arial"/>
          <w:sz w:val="20"/>
          <w:szCs w:val="20"/>
        </w:rPr>
        <w:t>Vernick</w:t>
      </w:r>
      <w:proofErr w:type="spellEnd"/>
      <w:r w:rsidRPr="005D1EB0">
        <w:rPr>
          <w:rFonts w:ascii="Arial" w:hAnsi="Arial" w:cs="Arial"/>
          <w:sz w:val="20"/>
          <w:szCs w:val="20"/>
        </w:rPr>
        <w:t xml:space="preserve"> Engineers and the City of Linden; and</w:t>
      </w:r>
    </w:p>
    <w:p w:rsidR="005D1EB0" w:rsidRPr="005D1EB0" w:rsidRDefault="005D1EB0" w:rsidP="005D1EB0">
      <w:pPr>
        <w:ind w:firstLine="720"/>
        <w:rPr>
          <w:rFonts w:ascii="Arial" w:hAnsi="Arial" w:cs="Arial"/>
          <w:sz w:val="20"/>
          <w:szCs w:val="20"/>
        </w:rPr>
      </w:pPr>
      <w:r w:rsidRPr="005D1EB0">
        <w:rPr>
          <w:rFonts w:ascii="Arial" w:hAnsi="Arial" w:cs="Arial"/>
          <w:b/>
          <w:bCs/>
          <w:sz w:val="20"/>
          <w:szCs w:val="20"/>
        </w:rPr>
        <w:t xml:space="preserve">BE IT FURTHER RESOLVED </w:t>
      </w:r>
      <w:r w:rsidRPr="005D1EB0">
        <w:rPr>
          <w:rFonts w:ascii="Arial" w:hAnsi="Arial" w:cs="Arial"/>
          <w:sz w:val="20"/>
          <w:szCs w:val="20"/>
        </w:rPr>
        <w:t xml:space="preserve">that the Mayor and City Clerk be and hereby are empowered and directed to execute an agreement with Remington &amp; </w:t>
      </w:r>
      <w:proofErr w:type="spellStart"/>
      <w:r w:rsidRPr="005D1EB0">
        <w:rPr>
          <w:rFonts w:ascii="Arial" w:hAnsi="Arial" w:cs="Arial"/>
          <w:sz w:val="20"/>
          <w:szCs w:val="20"/>
        </w:rPr>
        <w:t>Vernick</w:t>
      </w:r>
      <w:proofErr w:type="spellEnd"/>
      <w:r w:rsidRPr="005D1EB0">
        <w:rPr>
          <w:rFonts w:ascii="Arial" w:hAnsi="Arial" w:cs="Arial"/>
          <w:sz w:val="20"/>
          <w:szCs w:val="20"/>
        </w:rPr>
        <w:t xml:space="preserve"> Engineers to effectuate the foregoing; and </w:t>
      </w:r>
    </w:p>
    <w:p w:rsidR="005D1EB0" w:rsidRPr="005D1EB0" w:rsidRDefault="005D1EB0" w:rsidP="005D1EB0">
      <w:pPr>
        <w:ind w:firstLine="720"/>
        <w:rPr>
          <w:rFonts w:ascii="Arial" w:hAnsi="Arial" w:cs="Arial"/>
          <w:sz w:val="20"/>
          <w:szCs w:val="20"/>
        </w:rPr>
      </w:pPr>
      <w:r w:rsidRPr="005D1EB0">
        <w:rPr>
          <w:rFonts w:ascii="Arial" w:hAnsi="Arial" w:cs="Arial"/>
          <w:b/>
          <w:bCs/>
          <w:sz w:val="20"/>
          <w:szCs w:val="20"/>
        </w:rPr>
        <w:t>BE IT FURTHER RESOLVED</w:t>
      </w:r>
      <w:r w:rsidRPr="005D1EB0">
        <w:rPr>
          <w:rFonts w:ascii="Arial" w:hAnsi="Arial" w:cs="Arial"/>
          <w:sz w:val="20"/>
          <w:szCs w:val="20"/>
        </w:rPr>
        <w:t xml:space="preserve"> that a copy of this Resolution be published according to law. </w:t>
      </w:r>
    </w:p>
    <w:p w:rsidR="008525A5" w:rsidRDefault="008525A5" w:rsidP="002F24A1">
      <w:pPr>
        <w:jc w:val="both"/>
      </w:pPr>
    </w:p>
    <w:p w:rsidR="0043296E" w:rsidRPr="0043296E" w:rsidRDefault="0043296E" w:rsidP="0043296E">
      <w:pPr>
        <w:rPr>
          <w:rFonts w:ascii="Arial" w:hAnsi="Arial" w:cs="Arial"/>
          <w:b/>
          <w:bCs/>
          <w:sz w:val="20"/>
          <w:szCs w:val="20"/>
          <w:u w:val="single"/>
        </w:rPr>
      </w:pPr>
      <w:r w:rsidRPr="0043296E">
        <w:rPr>
          <w:rFonts w:ascii="Arial" w:hAnsi="Arial" w:cs="Arial"/>
          <w:b/>
          <w:bCs/>
          <w:sz w:val="20"/>
          <w:szCs w:val="20"/>
        </w:rPr>
        <w:t xml:space="preserve">RESOLUTION: </w:t>
      </w:r>
      <w:r w:rsidRPr="0043296E">
        <w:rPr>
          <w:rFonts w:ascii="Arial" w:hAnsi="Arial" w:cs="Arial"/>
          <w:b/>
          <w:bCs/>
          <w:sz w:val="20"/>
          <w:szCs w:val="20"/>
          <w:u w:val="single"/>
        </w:rPr>
        <w:t>2015-325</w:t>
      </w:r>
    </w:p>
    <w:p w:rsidR="0043296E" w:rsidRPr="0043296E" w:rsidRDefault="0043296E" w:rsidP="0043296E">
      <w:pPr>
        <w:jc w:val="center"/>
        <w:rPr>
          <w:rFonts w:ascii="Arial" w:hAnsi="Arial" w:cs="Arial"/>
          <w:b/>
          <w:bCs/>
          <w:sz w:val="20"/>
          <w:szCs w:val="20"/>
        </w:rPr>
      </w:pPr>
    </w:p>
    <w:p w:rsidR="0043296E" w:rsidRPr="0043296E" w:rsidRDefault="0043296E" w:rsidP="0043296E">
      <w:pPr>
        <w:jc w:val="center"/>
        <w:rPr>
          <w:rFonts w:ascii="Arial" w:hAnsi="Arial" w:cs="Arial"/>
          <w:b/>
          <w:bCs/>
          <w:sz w:val="20"/>
          <w:szCs w:val="20"/>
        </w:rPr>
      </w:pPr>
      <w:r w:rsidRPr="0043296E">
        <w:rPr>
          <w:rFonts w:ascii="Arial" w:hAnsi="Arial" w:cs="Arial"/>
          <w:b/>
          <w:bCs/>
          <w:sz w:val="20"/>
          <w:szCs w:val="20"/>
        </w:rPr>
        <w:t>RESOLUTION AUTHORIZING THE STATE OF NEW JERSEY TO ENFORCE ELEVATOR SUBCODE</w:t>
      </w:r>
    </w:p>
    <w:p w:rsidR="0043296E" w:rsidRPr="0043296E" w:rsidRDefault="0043296E" w:rsidP="0043296E">
      <w:pPr>
        <w:jc w:val="both"/>
        <w:rPr>
          <w:rFonts w:ascii="Arial" w:hAnsi="Arial" w:cs="Arial"/>
          <w:sz w:val="20"/>
          <w:szCs w:val="20"/>
        </w:rPr>
      </w:pPr>
    </w:p>
    <w:p w:rsidR="0043296E" w:rsidRPr="0043296E" w:rsidRDefault="0043296E" w:rsidP="0043296E">
      <w:pPr>
        <w:jc w:val="both"/>
        <w:rPr>
          <w:rFonts w:ascii="Arial" w:hAnsi="Arial" w:cs="Arial"/>
          <w:b/>
          <w:bCs/>
          <w:sz w:val="20"/>
          <w:szCs w:val="20"/>
        </w:rPr>
      </w:pPr>
      <w:r w:rsidRPr="0043296E">
        <w:rPr>
          <w:rFonts w:ascii="Arial" w:hAnsi="Arial" w:cs="Arial"/>
          <w:sz w:val="20"/>
          <w:szCs w:val="20"/>
        </w:rPr>
        <w:tab/>
      </w:r>
      <w:r w:rsidRPr="0043296E">
        <w:rPr>
          <w:rFonts w:ascii="Arial" w:hAnsi="Arial" w:cs="Arial"/>
          <w:sz w:val="20"/>
          <w:szCs w:val="20"/>
        </w:rPr>
        <w:tab/>
      </w:r>
      <w:r w:rsidRPr="0043296E">
        <w:rPr>
          <w:rFonts w:ascii="Arial" w:hAnsi="Arial" w:cs="Arial"/>
          <w:b/>
          <w:bCs/>
          <w:sz w:val="20"/>
          <w:szCs w:val="20"/>
        </w:rPr>
        <w:t xml:space="preserve"> </w:t>
      </w:r>
      <w:r w:rsidRPr="0043296E">
        <w:rPr>
          <w:rFonts w:ascii="Arial" w:hAnsi="Arial" w:cs="Arial"/>
          <w:sz w:val="20"/>
          <w:szCs w:val="20"/>
        </w:rPr>
        <w:t xml:space="preserve">  </w:t>
      </w:r>
    </w:p>
    <w:p w:rsidR="0043296E" w:rsidRPr="0043296E" w:rsidRDefault="0043296E" w:rsidP="0043296E">
      <w:pPr>
        <w:rPr>
          <w:rFonts w:ascii="Arial" w:hAnsi="Arial" w:cs="Arial"/>
          <w:sz w:val="20"/>
          <w:szCs w:val="20"/>
        </w:rPr>
      </w:pPr>
      <w:r w:rsidRPr="0043296E">
        <w:rPr>
          <w:rFonts w:ascii="Arial" w:hAnsi="Arial" w:cs="Arial"/>
          <w:sz w:val="20"/>
          <w:szCs w:val="20"/>
        </w:rPr>
        <w:t xml:space="preserve"> </w:t>
      </w:r>
      <w:r w:rsidRPr="0043296E">
        <w:rPr>
          <w:rFonts w:ascii="Arial" w:hAnsi="Arial" w:cs="Arial"/>
          <w:sz w:val="20"/>
          <w:szCs w:val="20"/>
        </w:rPr>
        <w:tab/>
        <w:t xml:space="preserve"> </w:t>
      </w:r>
      <w:r w:rsidRPr="0043296E">
        <w:rPr>
          <w:rFonts w:ascii="Arial" w:hAnsi="Arial" w:cs="Arial"/>
          <w:b/>
          <w:sz w:val="20"/>
          <w:szCs w:val="20"/>
        </w:rPr>
        <w:t>WHEREAS</w:t>
      </w:r>
      <w:r w:rsidRPr="0043296E">
        <w:rPr>
          <w:rFonts w:ascii="Arial" w:hAnsi="Arial" w:cs="Arial"/>
          <w:sz w:val="20"/>
          <w:szCs w:val="20"/>
        </w:rPr>
        <w:t>, the CITY OF LINDEN no longer finds it feasible to enforce the Elevator Sub Code; and</w:t>
      </w:r>
    </w:p>
    <w:p w:rsidR="0043296E" w:rsidRPr="0043296E" w:rsidRDefault="0043296E" w:rsidP="0043296E">
      <w:pPr>
        <w:rPr>
          <w:rFonts w:ascii="Arial" w:hAnsi="Arial" w:cs="Arial"/>
          <w:sz w:val="20"/>
          <w:szCs w:val="20"/>
        </w:rPr>
      </w:pPr>
      <w:r w:rsidRPr="0043296E">
        <w:rPr>
          <w:rFonts w:ascii="Arial" w:hAnsi="Arial" w:cs="Arial"/>
          <w:sz w:val="20"/>
          <w:szCs w:val="20"/>
        </w:rPr>
        <w:t xml:space="preserve">  </w:t>
      </w:r>
      <w:r w:rsidRPr="0043296E">
        <w:rPr>
          <w:rFonts w:ascii="Arial" w:hAnsi="Arial" w:cs="Arial"/>
          <w:sz w:val="20"/>
          <w:szCs w:val="20"/>
        </w:rPr>
        <w:tab/>
      </w:r>
      <w:r w:rsidRPr="0043296E">
        <w:rPr>
          <w:rFonts w:ascii="Arial" w:hAnsi="Arial" w:cs="Arial"/>
          <w:b/>
          <w:sz w:val="20"/>
          <w:szCs w:val="20"/>
        </w:rPr>
        <w:t>WHEREAS</w:t>
      </w:r>
      <w:r w:rsidRPr="0043296E">
        <w:rPr>
          <w:rFonts w:ascii="Arial" w:hAnsi="Arial" w:cs="Arial"/>
          <w:sz w:val="20"/>
          <w:szCs w:val="20"/>
        </w:rPr>
        <w:t>, the CITY OF LINDEN shall and hereby gives the State of New Jersey Elevator Safety Unit jurisdiction up to 120 days from the date the position was eliminated by the CITY OF LINDEN to enforce the Elevator Sub Code; and</w:t>
      </w:r>
    </w:p>
    <w:p w:rsidR="0043296E" w:rsidRPr="0043296E" w:rsidRDefault="0043296E" w:rsidP="0043296E">
      <w:pPr>
        <w:rPr>
          <w:rFonts w:ascii="Arial" w:hAnsi="Arial" w:cs="Arial"/>
          <w:sz w:val="20"/>
          <w:szCs w:val="20"/>
        </w:rPr>
      </w:pPr>
      <w:r w:rsidRPr="0043296E">
        <w:rPr>
          <w:rFonts w:ascii="Arial" w:hAnsi="Arial" w:cs="Arial"/>
          <w:sz w:val="20"/>
          <w:szCs w:val="20"/>
        </w:rPr>
        <w:t xml:space="preserve">  </w:t>
      </w:r>
      <w:r w:rsidRPr="0043296E">
        <w:rPr>
          <w:rFonts w:ascii="Arial" w:hAnsi="Arial" w:cs="Arial"/>
          <w:sz w:val="20"/>
          <w:szCs w:val="20"/>
        </w:rPr>
        <w:tab/>
      </w:r>
      <w:r w:rsidRPr="0043296E">
        <w:rPr>
          <w:rFonts w:ascii="Arial" w:hAnsi="Arial" w:cs="Arial"/>
          <w:b/>
          <w:sz w:val="20"/>
          <w:szCs w:val="20"/>
        </w:rPr>
        <w:t>WHEREAS</w:t>
      </w:r>
      <w:r w:rsidRPr="0043296E">
        <w:rPr>
          <w:rFonts w:ascii="Arial" w:hAnsi="Arial" w:cs="Arial"/>
          <w:sz w:val="20"/>
          <w:szCs w:val="20"/>
        </w:rPr>
        <w:t>, the elevator inspection cycles are twice annually; and</w:t>
      </w:r>
    </w:p>
    <w:p w:rsidR="0043296E" w:rsidRPr="0043296E" w:rsidRDefault="0043296E" w:rsidP="0043296E">
      <w:pPr>
        <w:ind w:firstLine="720"/>
        <w:rPr>
          <w:rFonts w:ascii="Arial" w:hAnsi="Arial" w:cs="Arial"/>
          <w:sz w:val="20"/>
          <w:szCs w:val="20"/>
        </w:rPr>
      </w:pPr>
      <w:r w:rsidRPr="0043296E">
        <w:rPr>
          <w:rFonts w:ascii="Arial" w:hAnsi="Arial" w:cs="Arial"/>
          <w:b/>
          <w:bCs/>
          <w:sz w:val="20"/>
          <w:szCs w:val="20"/>
        </w:rPr>
        <w:t xml:space="preserve">NOW, THEREFORE, BE IT RESOLVED BY THE COUNCIL OF THE CITY OF LINDEN </w:t>
      </w:r>
      <w:r w:rsidRPr="0043296E">
        <w:rPr>
          <w:rFonts w:ascii="Arial" w:hAnsi="Arial" w:cs="Arial"/>
          <w:sz w:val="20"/>
          <w:szCs w:val="20"/>
        </w:rPr>
        <w:t xml:space="preserve">that up to 120 days from the date the ordinance was passed eliminating the position of Elevator Sub Code, the City of Linden will no longer enforce the Elevator Sub Code. </w:t>
      </w:r>
    </w:p>
    <w:p w:rsidR="0043296E" w:rsidRDefault="0043296E" w:rsidP="00A619B5">
      <w:pPr>
        <w:spacing w:line="360" w:lineRule="auto"/>
      </w:pPr>
    </w:p>
    <w:p w:rsidR="00A619B5" w:rsidRDefault="00086713" w:rsidP="00086713">
      <w:pPr>
        <w:rPr>
          <w:rFonts w:ascii="Arial" w:hAnsi="Arial" w:cs="Arial"/>
          <w:sz w:val="20"/>
          <w:szCs w:val="20"/>
        </w:rPr>
      </w:pPr>
      <w:r>
        <w:rPr>
          <w:rFonts w:ascii="Arial" w:hAnsi="Arial" w:cs="Arial"/>
          <w:sz w:val="20"/>
          <w:szCs w:val="20"/>
        </w:rPr>
        <w:t xml:space="preserve">Paul Ladzinski. Mr. Ladzinski  stated that he knows a little about this stuff, and that there is no one in Construction Code that does this, it is a third party. He asked what happened. Mr. Antonelli responded that we had an employee that did these inspections. Mr. Ladzinski responded that the City had collected a fee for this inspection. How that fee would be going to the State. He asked what other fee the City was going to raise to make up for the lost revenue. Mr. Antonelli stated that he was not aware of any new fees. Mr. Ladzinski added that he deals with the City all the time and every time you turn around there is another fee for something. </w:t>
      </w:r>
      <w:r w:rsidR="00155130">
        <w:rPr>
          <w:rFonts w:ascii="Arial" w:hAnsi="Arial" w:cs="Arial"/>
          <w:sz w:val="20"/>
          <w:szCs w:val="20"/>
        </w:rPr>
        <w:t xml:space="preserve">Mr. Ritacco came forward and explained the reasons for the resolution and how the fees were established.  </w:t>
      </w:r>
    </w:p>
    <w:p w:rsidR="00086713" w:rsidRPr="00A619B5" w:rsidRDefault="00086713" w:rsidP="00086713">
      <w:pPr>
        <w:rPr>
          <w:rFonts w:ascii="Arial" w:hAnsi="Arial" w:cs="Arial"/>
          <w:sz w:val="20"/>
          <w:szCs w:val="20"/>
        </w:rPr>
      </w:pPr>
    </w:p>
    <w:p w:rsidR="00A619B5" w:rsidRPr="00A619B5" w:rsidRDefault="00A619B5" w:rsidP="00A619B5">
      <w:pPr>
        <w:rPr>
          <w:rFonts w:ascii="Arial" w:hAnsi="Arial" w:cs="Arial"/>
          <w:sz w:val="20"/>
          <w:szCs w:val="20"/>
        </w:rPr>
      </w:pPr>
      <w:r w:rsidRPr="00A619B5">
        <w:rPr>
          <w:rFonts w:ascii="Arial" w:hAnsi="Arial" w:cs="Arial"/>
          <w:sz w:val="20"/>
          <w:szCs w:val="20"/>
        </w:rPr>
        <w:t xml:space="preserve">Mr. Kolibas moved for approval of Resolution #2015-325. The motion was seconded by Mr. Beyer and was unanimously ordered approved on a roll call vote. </w:t>
      </w:r>
    </w:p>
    <w:p w:rsidR="00A619B5" w:rsidRDefault="00A619B5" w:rsidP="00F10576">
      <w:pPr>
        <w:rPr>
          <w:rFonts w:ascii="Arial" w:hAnsi="Arial" w:cs="Arial"/>
          <w:b/>
          <w:bCs/>
          <w:sz w:val="20"/>
          <w:szCs w:val="20"/>
        </w:rPr>
      </w:pPr>
    </w:p>
    <w:p w:rsidR="00F10576" w:rsidRPr="00F10576" w:rsidRDefault="00F10576" w:rsidP="00F10576">
      <w:pPr>
        <w:rPr>
          <w:rFonts w:ascii="Arial" w:hAnsi="Arial" w:cs="Arial"/>
          <w:b/>
          <w:bCs/>
          <w:sz w:val="20"/>
          <w:szCs w:val="20"/>
          <w:u w:val="single"/>
        </w:rPr>
      </w:pPr>
      <w:r w:rsidRPr="00F10576">
        <w:rPr>
          <w:rFonts w:ascii="Arial" w:hAnsi="Arial" w:cs="Arial"/>
          <w:b/>
          <w:bCs/>
          <w:sz w:val="20"/>
          <w:szCs w:val="20"/>
        </w:rPr>
        <w:t xml:space="preserve">RESOLUTION: </w:t>
      </w:r>
      <w:r w:rsidRPr="00F10576">
        <w:rPr>
          <w:rFonts w:ascii="Arial" w:hAnsi="Arial" w:cs="Arial"/>
          <w:b/>
          <w:bCs/>
          <w:sz w:val="20"/>
          <w:szCs w:val="20"/>
          <w:u w:val="single"/>
        </w:rPr>
        <w:t>2015-326</w:t>
      </w:r>
    </w:p>
    <w:p w:rsidR="00F10576" w:rsidRPr="00F10576" w:rsidRDefault="00F10576" w:rsidP="00F10576">
      <w:pPr>
        <w:jc w:val="both"/>
        <w:rPr>
          <w:rFonts w:ascii="Arial" w:hAnsi="Arial" w:cs="Arial"/>
          <w:sz w:val="20"/>
          <w:szCs w:val="20"/>
        </w:rPr>
      </w:pPr>
    </w:p>
    <w:p w:rsidR="00F10576" w:rsidRPr="00F10576" w:rsidRDefault="00F10576" w:rsidP="00F10576">
      <w:pPr>
        <w:jc w:val="center"/>
        <w:rPr>
          <w:rFonts w:ascii="Arial" w:hAnsi="Arial" w:cs="Arial"/>
          <w:b/>
          <w:bCs/>
          <w:sz w:val="20"/>
          <w:szCs w:val="20"/>
        </w:rPr>
      </w:pPr>
      <w:r w:rsidRPr="00F10576">
        <w:rPr>
          <w:rFonts w:ascii="Arial" w:hAnsi="Arial" w:cs="Arial"/>
          <w:b/>
          <w:bCs/>
          <w:sz w:val="20"/>
          <w:szCs w:val="20"/>
        </w:rPr>
        <w:t>A RESOLUTION AUTHORIZING THAT A LIEN</w:t>
      </w:r>
      <w:r w:rsidRPr="00F10576">
        <w:rPr>
          <w:rFonts w:ascii="Arial" w:hAnsi="Arial" w:cs="Arial"/>
          <w:sz w:val="20"/>
          <w:szCs w:val="20"/>
        </w:rPr>
        <w:t xml:space="preserve"> </w:t>
      </w:r>
      <w:r w:rsidRPr="00F10576">
        <w:rPr>
          <w:rFonts w:ascii="Arial" w:hAnsi="Arial" w:cs="Arial"/>
          <w:b/>
          <w:bCs/>
          <w:sz w:val="20"/>
          <w:szCs w:val="20"/>
        </w:rPr>
        <w:t>BE PLACED</w:t>
      </w:r>
    </w:p>
    <w:p w:rsidR="00F10576" w:rsidRPr="00F10576" w:rsidRDefault="00F10576" w:rsidP="00F10576">
      <w:pPr>
        <w:jc w:val="center"/>
        <w:rPr>
          <w:rFonts w:ascii="Arial" w:hAnsi="Arial" w:cs="Arial"/>
          <w:b/>
          <w:bCs/>
          <w:sz w:val="20"/>
          <w:szCs w:val="20"/>
        </w:rPr>
      </w:pPr>
      <w:r w:rsidRPr="00F10576">
        <w:rPr>
          <w:rFonts w:ascii="Arial" w:hAnsi="Arial" w:cs="Arial"/>
          <w:b/>
          <w:bCs/>
          <w:sz w:val="20"/>
          <w:szCs w:val="20"/>
        </w:rPr>
        <w:t>ON VARIOUS PREMISES FOR WORK COMPLETED AT THE DIRECTION OF THE BOARD OF HEALTH</w:t>
      </w:r>
    </w:p>
    <w:p w:rsidR="00F10576" w:rsidRPr="00F10576" w:rsidRDefault="00F10576" w:rsidP="00F10576">
      <w:pPr>
        <w:rPr>
          <w:rFonts w:ascii="Arial" w:hAnsi="Arial" w:cs="Arial"/>
          <w:sz w:val="20"/>
          <w:szCs w:val="20"/>
        </w:rPr>
      </w:pPr>
      <w:r w:rsidRPr="00F10576">
        <w:rPr>
          <w:rFonts w:ascii="Arial" w:hAnsi="Arial" w:cs="Arial"/>
          <w:sz w:val="20"/>
          <w:szCs w:val="20"/>
        </w:rPr>
        <w:t xml:space="preserve">  </w:t>
      </w:r>
    </w:p>
    <w:p w:rsidR="00F10576" w:rsidRPr="00F10576" w:rsidRDefault="00F10576" w:rsidP="00F10576">
      <w:pPr>
        <w:tabs>
          <w:tab w:val="left" w:pos="-1440"/>
        </w:tabs>
        <w:ind w:left="720" w:hanging="720"/>
        <w:rPr>
          <w:rFonts w:ascii="Arial" w:hAnsi="Arial" w:cs="Arial"/>
          <w:sz w:val="20"/>
          <w:szCs w:val="20"/>
        </w:rPr>
      </w:pPr>
      <w:r w:rsidRPr="00F10576">
        <w:rPr>
          <w:rFonts w:ascii="Arial" w:hAnsi="Arial" w:cs="Arial"/>
          <w:sz w:val="20"/>
          <w:szCs w:val="20"/>
        </w:rPr>
        <w:t xml:space="preserve"> </w:t>
      </w:r>
      <w:r w:rsidRPr="00F10576">
        <w:rPr>
          <w:rFonts w:ascii="Arial" w:hAnsi="Arial" w:cs="Arial"/>
          <w:b/>
          <w:bCs/>
          <w:sz w:val="20"/>
          <w:szCs w:val="20"/>
        </w:rPr>
        <w:tab/>
        <w:t>WHEREAS,</w:t>
      </w:r>
      <w:r w:rsidRPr="00F10576">
        <w:rPr>
          <w:rFonts w:ascii="Arial" w:hAnsi="Arial" w:cs="Arial"/>
          <w:sz w:val="20"/>
          <w:szCs w:val="20"/>
        </w:rPr>
        <w:t xml:space="preserve"> premises known and designated as follows have been the subject of</w:t>
      </w:r>
    </w:p>
    <w:p w:rsidR="00F10576" w:rsidRPr="00F10576" w:rsidRDefault="00F10576" w:rsidP="00F10576">
      <w:pPr>
        <w:rPr>
          <w:rFonts w:ascii="Arial" w:hAnsi="Arial" w:cs="Arial"/>
          <w:sz w:val="20"/>
          <w:szCs w:val="20"/>
        </w:rPr>
      </w:pPr>
      <w:proofErr w:type="gramStart"/>
      <w:r w:rsidRPr="00F10576">
        <w:rPr>
          <w:rFonts w:ascii="Arial" w:hAnsi="Arial" w:cs="Arial"/>
          <w:sz w:val="20"/>
          <w:szCs w:val="20"/>
        </w:rPr>
        <w:t>controversy</w:t>
      </w:r>
      <w:proofErr w:type="gramEnd"/>
      <w:r w:rsidRPr="00F10576">
        <w:rPr>
          <w:rFonts w:ascii="Arial" w:hAnsi="Arial" w:cs="Arial"/>
          <w:sz w:val="20"/>
          <w:szCs w:val="20"/>
        </w:rPr>
        <w:t xml:space="preserve"> as said premises had a heavy growth of weeds, grass and debris thereon and/or unsafe and hazardous conditions; and</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Block</w:t>
      </w:r>
      <w:r w:rsidRPr="00F10576">
        <w:rPr>
          <w:rFonts w:ascii="Arial" w:hAnsi="Arial" w:cs="Arial"/>
          <w:sz w:val="20"/>
          <w:szCs w:val="20"/>
        </w:rPr>
        <w:tab/>
        <w:t>385</w:t>
      </w:r>
      <w:r w:rsidRPr="00F10576">
        <w:rPr>
          <w:rFonts w:ascii="Arial" w:hAnsi="Arial" w:cs="Arial"/>
          <w:sz w:val="20"/>
          <w:szCs w:val="20"/>
        </w:rPr>
        <w:tab/>
      </w:r>
      <w:r w:rsidRPr="00F10576">
        <w:rPr>
          <w:rFonts w:ascii="Arial" w:hAnsi="Arial" w:cs="Arial"/>
          <w:sz w:val="20"/>
          <w:szCs w:val="20"/>
        </w:rPr>
        <w:tab/>
        <w:t>Lot</w:t>
      </w:r>
      <w:r w:rsidRPr="00F10576">
        <w:rPr>
          <w:rFonts w:ascii="Arial" w:hAnsi="Arial" w:cs="Arial"/>
          <w:sz w:val="20"/>
          <w:szCs w:val="20"/>
        </w:rPr>
        <w:tab/>
        <w:t>23</w:t>
      </w:r>
      <w:r w:rsidRPr="00F10576">
        <w:rPr>
          <w:rFonts w:ascii="Arial" w:hAnsi="Arial" w:cs="Arial"/>
          <w:sz w:val="20"/>
          <w:szCs w:val="20"/>
        </w:rPr>
        <w:tab/>
      </w:r>
      <w:r w:rsidRPr="00F10576">
        <w:rPr>
          <w:rFonts w:ascii="Arial" w:hAnsi="Arial" w:cs="Arial"/>
          <w:sz w:val="20"/>
          <w:szCs w:val="20"/>
        </w:rPr>
        <w:tab/>
        <w:t>2844 North Stiles Street</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Block</w:t>
      </w:r>
      <w:r w:rsidRPr="00F10576">
        <w:rPr>
          <w:rFonts w:ascii="Arial" w:hAnsi="Arial" w:cs="Arial"/>
          <w:sz w:val="20"/>
          <w:szCs w:val="20"/>
        </w:rPr>
        <w:tab/>
        <w:t>51</w:t>
      </w:r>
      <w:r w:rsidRPr="00F10576">
        <w:rPr>
          <w:rFonts w:ascii="Arial" w:hAnsi="Arial" w:cs="Arial"/>
          <w:sz w:val="20"/>
          <w:szCs w:val="20"/>
        </w:rPr>
        <w:tab/>
      </w:r>
      <w:r w:rsidRPr="00F10576">
        <w:rPr>
          <w:rFonts w:ascii="Arial" w:hAnsi="Arial" w:cs="Arial"/>
          <w:sz w:val="20"/>
          <w:szCs w:val="20"/>
        </w:rPr>
        <w:tab/>
        <w:t>Lot</w:t>
      </w:r>
      <w:r w:rsidRPr="00F10576">
        <w:rPr>
          <w:rFonts w:ascii="Arial" w:hAnsi="Arial" w:cs="Arial"/>
          <w:sz w:val="20"/>
          <w:szCs w:val="20"/>
        </w:rPr>
        <w:tab/>
        <w:t>34</w:t>
      </w:r>
      <w:r w:rsidRPr="00F10576">
        <w:rPr>
          <w:rFonts w:ascii="Arial" w:hAnsi="Arial" w:cs="Arial"/>
          <w:sz w:val="20"/>
          <w:szCs w:val="20"/>
        </w:rPr>
        <w:tab/>
      </w:r>
      <w:r w:rsidRPr="00F10576">
        <w:rPr>
          <w:rFonts w:ascii="Arial" w:hAnsi="Arial" w:cs="Arial"/>
          <w:sz w:val="20"/>
          <w:szCs w:val="20"/>
        </w:rPr>
        <w:tab/>
        <w:t>1201 Union Street</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Block</w:t>
      </w:r>
      <w:r w:rsidRPr="00F10576">
        <w:rPr>
          <w:rFonts w:ascii="Arial" w:hAnsi="Arial" w:cs="Arial"/>
          <w:sz w:val="20"/>
          <w:szCs w:val="20"/>
        </w:rPr>
        <w:tab/>
        <w:t>208</w:t>
      </w:r>
      <w:r w:rsidRPr="00F10576">
        <w:rPr>
          <w:rFonts w:ascii="Arial" w:hAnsi="Arial" w:cs="Arial"/>
          <w:sz w:val="20"/>
          <w:szCs w:val="20"/>
        </w:rPr>
        <w:tab/>
      </w:r>
      <w:r w:rsidRPr="00F10576">
        <w:rPr>
          <w:rFonts w:ascii="Arial" w:hAnsi="Arial" w:cs="Arial"/>
          <w:sz w:val="20"/>
          <w:szCs w:val="20"/>
        </w:rPr>
        <w:tab/>
        <w:t>Lot</w:t>
      </w:r>
      <w:r w:rsidRPr="00F10576">
        <w:rPr>
          <w:rFonts w:ascii="Arial" w:hAnsi="Arial" w:cs="Arial"/>
          <w:sz w:val="20"/>
          <w:szCs w:val="20"/>
        </w:rPr>
        <w:tab/>
        <w:t>22</w:t>
      </w:r>
      <w:r w:rsidRPr="00F10576">
        <w:rPr>
          <w:rFonts w:ascii="Arial" w:hAnsi="Arial" w:cs="Arial"/>
          <w:sz w:val="20"/>
          <w:szCs w:val="20"/>
        </w:rPr>
        <w:tab/>
      </w:r>
      <w:r w:rsidRPr="00F10576">
        <w:rPr>
          <w:rFonts w:ascii="Arial" w:hAnsi="Arial" w:cs="Arial"/>
          <w:sz w:val="20"/>
          <w:szCs w:val="20"/>
        </w:rPr>
        <w:tab/>
        <w:t>120 East Gibbons Street</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Block</w:t>
      </w:r>
      <w:r w:rsidRPr="00F10576">
        <w:rPr>
          <w:rFonts w:ascii="Arial" w:hAnsi="Arial" w:cs="Arial"/>
          <w:sz w:val="20"/>
          <w:szCs w:val="20"/>
        </w:rPr>
        <w:tab/>
        <w:t>207</w:t>
      </w:r>
      <w:r w:rsidRPr="00F10576">
        <w:rPr>
          <w:rFonts w:ascii="Arial" w:hAnsi="Arial" w:cs="Arial"/>
          <w:sz w:val="20"/>
          <w:szCs w:val="20"/>
        </w:rPr>
        <w:tab/>
      </w:r>
      <w:r w:rsidRPr="00F10576">
        <w:rPr>
          <w:rFonts w:ascii="Arial" w:hAnsi="Arial" w:cs="Arial"/>
          <w:sz w:val="20"/>
          <w:szCs w:val="20"/>
        </w:rPr>
        <w:tab/>
        <w:t>Lot</w:t>
      </w:r>
      <w:r w:rsidRPr="00F10576">
        <w:rPr>
          <w:rFonts w:ascii="Arial" w:hAnsi="Arial" w:cs="Arial"/>
          <w:sz w:val="20"/>
          <w:szCs w:val="20"/>
        </w:rPr>
        <w:tab/>
        <w:t>24</w:t>
      </w:r>
      <w:r w:rsidRPr="00F10576">
        <w:rPr>
          <w:rFonts w:ascii="Arial" w:hAnsi="Arial" w:cs="Arial"/>
          <w:sz w:val="20"/>
          <w:szCs w:val="20"/>
        </w:rPr>
        <w:tab/>
      </w:r>
      <w:r w:rsidRPr="00F10576">
        <w:rPr>
          <w:rFonts w:ascii="Arial" w:hAnsi="Arial" w:cs="Arial"/>
          <w:sz w:val="20"/>
          <w:szCs w:val="20"/>
        </w:rPr>
        <w:tab/>
        <w:t>830 North Wood Avenue</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ab/>
      </w:r>
      <w:r w:rsidRPr="00F10576">
        <w:rPr>
          <w:rFonts w:ascii="Arial" w:hAnsi="Arial" w:cs="Arial"/>
          <w:sz w:val="20"/>
          <w:szCs w:val="20"/>
        </w:rPr>
        <w:tab/>
      </w:r>
      <w:r w:rsidRPr="00F10576">
        <w:rPr>
          <w:rFonts w:ascii="Arial" w:hAnsi="Arial" w:cs="Arial"/>
          <w:sz w:val="20"/>
          <w:szCs w:val="20"/>
        </w:rPr>
        <w:tab/>
      </w:r>
    </w:p>
    <w:p w:rsidR="00F10576" w:rsidRPr="00F10576" w:rsidRDefault="00F10576" w:rsidP="00F10576">
      <w:pPr>
        <w:ind w:firstLine="720"/>
        <w:rPr>
          <w:rFonts w:ascii="Arial" w:hAnsi="Arial" w:cs="Arial"/>
          <w:sz w:val="20"/>
          <w:szCs w:val="20"/>
        </w:rPr>
      </w:pPr>
      <w:r w:rsidRPr="00F10576">
        <w:rPr>
          <w:rFonts w:ascii="Arial" w:hAnsi="Arial" w:cs="Arial"/>
          <w:b/>
          <w:bCs/>
          <w:sz w:val="20"/>
          <w:szCs w:val="20"/>
        </w:rPr>
        <w:t>WHEREAS,</w:t>
      </w:r>
      <w:r w:rsidRPr="00F10576">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F10576" w:rsidRPr="00F10576" w:rsidRDefault="00F10576" w:rsidP="00F10576">
      <w:pPr>
        <w:ind w:firstLine="720"/>
        <w:rPr>
          <w:rFonts w:ascii="Arial" w:hAnsi="Arial" w:cs="Arial"/>
          <w:sz w:val="20"/>
          <w:szCs w:val="20"/>
        </w:rPr>
      </w:pPr>
      <w:r w:rsidRPr="00F10576">
        <w:rPr>
          <w:rFonts w:ascii="Arial" w:hAnsi="Arial" w:cs="Arial"/>
          <w:b/>
          <w:bCs/>
          <w:sz w:val="20"/>
          <w:szCs w:val="20"/>
        </w:rPr>
        <w:t>WHEREAS,</w:t>
      </w:r>
      <w:r w:rsidRPr="00F10576">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F10576" w:rsidRPr="00F10576" w:rsidRDefault="00F10576" w:rsidP="00F10576">
      <w:pPr>
        <w:tabs>
          <w:tab w:val="left" w:pos="-1440"/>
        </w:tabs>
        <w:rPr>
          <w:rFonts w:ascii="Arial" w:hAnsi="Arial" w:cs="Arial"/>
          <w:sz w:val="20"/>
          <w:szCs w:val="20"/>
        </w:rPr>
      </w:pPr>
      <w:r w:rsidRPr="00F10576">
        <w:rPr>
          <w:rFonts w:ascii="Arial" w:hAnsi="Arial" w:cs="Arial"/>
          <w:sz w:val="20"/>
          <w:szCs w:val="20"/>
        </w:rPr>
        <w:t xml:space="preserve"> </w:t>
      </w:r>
      <w:r w:rsidRPr="00F10576">
        <w:rPr>
          <w:rFonts w:ascii="Arial" w:hAnsi="Arial" w:cs="Arial"/>
          <w:sz w:val="20"/>
          <w:szCs w:val="20"/>
        </w:rPr>
        <w:tab/>
      </w:r>
      <w:r w:rsidRPr="00F10576">
        <w:rPr>
          <w:rFonts w:ascii="Arial" w:hAnsi="Arial" w:cs="Arial"/>
          <w:b/>
          <w:bCs/>
          <w:sz w:val="20"/>
          <w:szCs w:val="20"/>
        </w:rPr>
        <w:t>WHEREAS,</w:t>
      </w:r>
      <w:r w:rsidRPr="00F10576">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F10576" w:rsidRPr="00F10576" w:rsidRDefault="00F10576" w:rsidP="00F10576">
      <w:pPr>
        <w:rPr>
          <w:rFonts w:ascii="Arial" w:hAnsi="Arial" w:cs="Arial"/>
          <w:sz w:val="20"/>
          <w:szCs w:val="20"/>
        </w:rPr>
      </w:pPr>
      <w:proofErr w:type="gramStart"/>
      <w:r w:rsidRPr="00F10576">
        <w:rPr>
          <w:rFonts w:ascii="Arial" w:hAnsi="Arial" w:cs="Arial"/>
          <w:sz w:val="20"/>
          <w:szCs w:val="20"/>
        </w:rPr>
        <w:t>properties</w:t>
      </w:r>
      <w:proofErr w:type="gramEnd"/>
      <w:r w:rsidRPr="00F10576">
        <w:rPr>
          <w:rFonts w:ascii="Arial" w:hAnsi="Arial" w:cs="Arial"/>
          <w:sz w:val="20"/>
          <w:szCs w:val="20"/>
        </w:rPr>
        <w:t xml:space="preserve"> cleaned up at the direction of the Board of Health at the cost as follows: </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Block</w:t>
      </w:r>
      <w:r w:rsidRPr="00F10576">
        <w:rPr>
          <w:rFonts w:ascii="Arial" w:hAnsi="Arial" w:cs="Arial"/>
          <w:sz w:val="20"/>
          <w:szCs w:val="20"/>
        </w:rPr>
        <w:tab/>
        <w:t>385</w:t>
      </w:r>
      <w:r w:rsidRPr="00F10576">
        <w:rPr>
          <w:rFonts w:ascii="Arial" w:hAnsi="Arial" w:cs="Arial"/>
          <w:sz w:val="20"/>
          <w:szCs w:val="20"/>
        </w:rPr>
        <w:tab/>
      </w:r>
      <w:r w:rsidRPr="00F10576">
        <w:rPr>
          <w:rFonts w:ascii="Arial" w:hAnsi="Arial" w:cs="Arial"/>
          <w:sz w:val="20"/>
          <w:szCs w:val="20"/>
        </w:rPr>
        <w:tab/>
        <w:t>Lot</w:t>
      </w:r>
      <w:r w:rsidRPr="00F10576">
        <w:rPr>
          <w:rFonts w:ascii="Arial" w:hAnsi="Arial" w:cs="Arial"/>
          <w:sz w:val="20"/>
          <w:szCs w:val="20"/>
        </w:rPr>
        <w:tab/>
        <w:t>23</w:t>
      </w:r>
      <w:r w:rsidRPr="00F10576">
        <w:rPr>
          <w:rFonts w:ascii="Arial" w:hAnsi="Arial" w:cs="Arial"/>
          <w:sz w:val="20"/>
          <w:szCs w:val="20"/>
        </w:rPr>
        <w:tab/>
      </w:r>
      <w:r w:rsidRPr="00F10576">
        <w:rPr>
          <w:rFonts w:ascii="Arial" w:hAnsi="Arial" w:cs="Arial"/>
          <w:sz w:val="20"/>
          <w:szCs w:val="20"/>
        </w:rPr>
        <w:tab/>
        <w:t>2844 North Stiles Street</w:t>
      </w:r>
      <w:r w:rsidRPr="00F10576">
        <w:rPr>
          <w:rFonts w:ascii="Arial" w:hAnsi="Arial" w:cs="Arial"/>
          <w:sz w:val="20"/>
          <w:szCs w:val="20"/>
        </w:rPr>
        <w:tab/>
        <w:t>$1,040.00</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Block</w:t>
      </w:r>
      <w:r w:rsidRPr="00F10576">
        <w:rPr>
          <w:rFonts w:ascii="Arial" w:hAnsi="Arial" w:cs="Arial"/>
          <w:sz w:val="20"/>
          <w:szCs w:val="20"/>
        </w:rPr>
        <w:tab/>
        <w:t>51</w:t>
      </w:r>
      <w:r w:rsidRPr="00F10576">
        <w:rPr>
          <w:rFonts w:ascii="Arial" w:hAnsi="Arial" w:cs="Arial"/>
          <w:sz w:val="20"/>
          <w:szCs w:val="20"/>
        </w:rPr>
        <w:tab/>
      </w:r>
      <w:r w:rsidRPr="00F10576">
        <w:rPr>
          <w:rFonts w:ascii="Arial" w:hAnsi="Arial" w:cs="Arial"/>
          <w:sz w:val="20"/>
          <w:szCs w:val="20"/>
        </w:rPr>
        <w:tab/>
        <w:t>Lot</w:t>
      </w:r>
      <w:r w:rsidRPr="00F10576">
        <w:rPr>
          <w:rFonts w:ascii="Arial" w:hAnsi="Arial" w:cs="Arial"/>
          <w:sz w:val="20"/>
          <w:szCs w:val="20"/>
        </w:rPr>
        <w:tab/>
        <w:t>34</w:t>
      </w:r>
      <w:r w:rsidRPr="00F10576">
        <w:rPr>
          <w:rFonts w:ascii="Arial" w:hAnsi="Arial" w:cs="Arial"/>
          <w:sz w:val="20"/>
          <w:szCs w:val="20"/>
        </w:rPr>
        <w:tab/>
      </w:r>
      <w:r w:rsidRPr="00F10576">
        <w:rPr>
          <w:rFonts w:ascii="Arial" w:hAnsi="Arial" w:cs="Arial"/>
          <w:sz w:val="20"/>
          <w:szCs w:val="20"/>
        </w:rPr>
        <w:tab/>
        <w:t>1201 Union Street</w:t>
      </w:r>
      <w:r w:rsidRPr="00F10576">
        <w:rPr>
          <w:rFonts w:ascii="Arial" w:hAnsi="Arial" w:cs="Arial"/>
          <w:sz w:val="20"/>
          <w:szCs w:val="20"/>
        </w:rPr>
        <w:tab/>
      </w:r>
      <w:r w:rsidRPr="00F10576">
        <w:rPr>
          <w:rFonts w:ascii="Arial" w:hAnsi="Arial" w:cs="Arial"/>
          <w:sz w:val="20"/>
          <w:szCs w:val="20"/>
        </w:rPr>
        <w:tab/>
        <w:t>$1,000.00</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Block</w:t>
      </w:r>
      <w:r w:rsidRPr="00F10576">
        <w:rPr>
          <w:rFonts w:ascii="Arial" w:hAnsi="Arial" w:cs="Arial"/>
          <w:sz w:val="20"/>
          <w:szCs w:val="20"/>
        </w:rPr>
        <w:tab/>
        <w:t>208</w:t>
      </w:r>
      <w:r w:rsidRPr="00F10576">
        <w:rPr>
          <w:rFonts w:ascii="Arial" w:hAnsi="Arial" w:cs="Arial"/>
          <w:sz w:val="20"/>
          <w:szCs w:val="20"/>
        </w:rPr>
        <w:tab/>
      </w:r>
      <w:r w:rsidRPr="00F10576">
        <w:rPr>
          <w:rFonts w:ascii="Arial" w:hAnsi="Arial" w:cs="Arial"/>
          <w:sz w:val="20"/>
          <w:szCs w:val="20"/>
        </w:rPr>
        <w:tab/>
        <w:t>Lot</w:t>
      </w:r>
      <w:r w:rsidRPr="00F10576">
        <w:rPr>
          <w:rFonts w:ascii="Arial" w:hAnsi="Arial" w:cs="Arial"/>
          <w:sz w:val="20"/>
          <w:szCs w:val="20"/>
        </w:rPr>
        <w:tab/>
        <w:t>22</w:t>
      </w:r>
      <w:r w:rsidRPr="00F10576">
        <w:rPr>
          <w:rFonts w:ascii="Arial" w:hAnsi="Arial" w:cs="Arial"/>
          <w:sz w:val="20"/>
          <w:szCs w:val="20"/>
        </w:rPr>
        <w:tab/>
      </w:r>
      <w:r w:rsidRPr="00F10576">
        <w:rPr>
          <w:rFonts w:ascii="Arial" w:hAnsi="Arial" w:cs="Arial"/>
          <w:sz w:val="20"/>
          <w:szCs w:val="20"/>
        </w:rPr>
        <w:tab/>
        <w:t>120 East Gibbons Street</w:t>
      </w:r>
      <w:r w:rsidRPr="00F10576">
        <w:rPr>
          <w:rFonts w:ascii="Arial" w:hAnsi="Arial" w:cs="Arial"/>
          <w:sz w:val="20"/>
          <w:szCs w:val="20"/>
        </w:rPr>
        <w:tab/>
        <w:t>$250.00</w:t>
      </w:r>
    </w:p>
    <w:p w:rsidR="00F10576" w:rsidRPr="00F10576" w:rsidRDefault="00F10576" w:rsidP="00F10576">
      <w:pPr>
        <w:ind w:firstLine="720"/>
        <w:rPr>
          <w:rFonts w:ascii="Arial" w:hAnsi="Arial" w:cs="Arial"/>
          <w:sz w:val="20"/>
          <w:szCs w:val="20"/>
        </w:rPr>
      </w:pPr>
      <w:r w:rsidRPr="00F10576">
        <w:rPr>
          <w:rFonts w:ascii="Arial" w:hAnsi="Arial" w:cs="Arial"/>
          <w:sz w:val="20"/>
          <w:szCs w:val="20"/>
        </w:rPr>
        <w:t>Block</w:t>
      </w:r>
      <w:r w:rsidRPr="00F10576">
        <w:rPr>
          <w:rFonts w:ascii="Arial" w:hAnsi="Arial" w:cs="Arial"/>
          <w:sz w:val="20"/>
          <w:szCs w:val="20"/>
        </w:rPr>
        <w:tab/>
        <w:t>207</w:t>
      </w:r>
      <w:r w:rsidRPr="00F10576">
        <w:rPr>
          <w:rFonts w:ascii="Arial" w:hAnsi="Arial" w:cs="Arial"/>
          <w:sz w:val="20"/>
          <w:szCs w:val="20"/>
        </w:rPr>
        <w:tab/>
      </w:r>
      <w:r w:rsidRPr="00F10576">
        <w:rPr>
          <w:rFonts w:ascii="Arial" w:hAnsi="Arial" w:cs="Arial"/>
          <w:sz w:val="20"/>
          <w:szCs w:val="20"/>
        </w:rPr>
        <w:tab/>
        <w:t>Lot</w:t>
      </w:r>
      <w:r w:rsidRPr="00F10576">
        <w:rPr>
          <w:rFonts w:ascii="Arial" w:hAnsi="Arial" w:cs="Arial"/>
          <w:sz w:val="20"/>
          <w:szCs w:val="20"/>
        </w:rPr>
        <w:tab/>
        <w:t>24</w:t>
      </w:r>
      <w:r w:rsidRPr="00F10576">
        <w:rPr>
          <w:rFonts w:ascii="Arial" w:hAnsi="Arial" w:cs="Arial"/>
          <w:sz w:val="20"/>
          <w:szCs w:val="20"/>
        </w:rPr>
        <w:tab/>
      </w:r>
      <w:r w:rsidRPr="00F10576">
        <w:rPr>
          <w:rFonts w:ascii="Arial" w:hAnsi="Arial" w:cs="Arial"/>
          <w:sz w:val="20"/>
          <w:szCs w:val="20"/>
        </w:rPr>
        <w:tab/>
        <w:t>830 North Wood Avenue</w:t>
      </w:r>
      <w:r w:rsidRPr="00F10576">
        <w:rPr>
          <w:rFonts w:ascii="Arial" w:hAnsi="Arial" w:cs="Arial"/>
          <w:sz w:val="20"/>
          <w:szCs w:val="20"/>
        </w:rPr>
        <w:tab/>
        <w:t>$850.00</w:t>
      </w:r>
    </w:p>
    <w:p w:rsidR="00F10576" w:rsidRPr="00F10576" w:rsidRDefault="00F10576" w:rsidP="00F10576">
      <w:pPr>
        <w:tabs>
          <w:tab w:val="left" w:pos="-1440"/>
        </w:tabs>
        <w:ind w:left="2880" w:hanging="2160"/>
        <w:rPr>
          <w:rFonts w:ascii="Arial" w:hAnsi="Arial" w:cs="Arial"/>
          <w:sz w:val="20"/>
          <w:szCs w:val="20"/>
        </w:rPr>
      </w:pPr>
    </w:p>
    <w:p w:rsidR="00F10576" w:rsidRPr="00F10576" w:rsidRDefault="00F10576" w:rsidP="00F10576">
      <w:pPr>
        <w:ind w:firstLine="720"/>
        <w:rPr>
          <w:rFonts w:ascii="Arial" w:hAnsi="Arial" w:cs="Arial"/>
          <w:sz w:val="20"/>
          <w:szCs w:val="20"/>
        </w:rPr>
      </w:pPr>
      <w:r w:rsidRPr="00F10576">
        <w:rPr>
          <w:rFonts w:ascii="Arial" w:hAnsi="Arial" w:cs="Arial"/>
          <w:b/>
          <w:bCs/>
          <w:sz w:val="20"/>
          <w:szCs w:val="20"/>
        </w:rPr>
        <w:t>NOW, THEREFORE, BE IT RESOLVED BY THE COUNCIL OF THE CITY OF</w:t>
      </w:r>
      <w:r w:rsidRPr="00F10576">
        <w:rPr>
          <w:rFonts w:ascii="Arial" w:hAnsi="Arial" w:cs="Arial"/>
          <w:sz w:val="20"/>
          <w:szCs w:val="20"/>
        </w:rPr>
        <w:t xml:space="preserve">  </w:t>
      </w:r>
      <w:r w:rsidRPr="00F10576">
        <w:rPr>
          <w:rFonts w:ascii="Arial" w:hAnsi="Arial" w:cs="Arial"/>
          <w:b/>
          <w:bCs/>
          <w:sz w:val="20"/>
          <w:szCs w:val="20"/>
        </w:rPr>
        <w:t>LINDEN,</w:t>
      </w:r>
      <w:r w:rsidRPr="00F10576">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F10576" w:rsidRPr="00F10576" w:rsidRDefault="00F10576" w:rsidP="00F10576">
      <w:pPr>
        <w:ind w:firstLine="720"/>
        <w:rPr>
          <w:rFonts w:ascii="Arial" w:hAnsi="Arial" w:cs="Arial"/>
          <w:sz w:val="20"/>
          <w:szCs w:val="20"/>
        </w:rPr>
      </w:pPr>
      <w:r w:rsidRPr="00F10576">
        <w:rPr>
          <w:rFonts w:ascii="Arial" w:hAnsi="Arial" w:cs="Arial"/>
          <w:b/>
          <w:bCs/>
          <w:sz w:val="20"/>
          <w:szCs w:val="20"/>
        </w:rPr>
        <w:t>BE IT FURTHER RESOLVED</w:t>
      </w:r>
      <w:r w:rsidRPr="00F10576">
        <w:rPr>
          <w:rFonts w:ascii="Arial" w:hAnsi="Arial" w:cs="Arial"/>
          <w:sz w:val="20"/>
          <w:szCs w:val="20"/>
        </w:rPr>
        <w:t xml:space="preserve"> that a copy of this Resolution be forwarded to the owners of the properties or their agent. </w:t>
      </w:r>
    </w:p>
    <w:p w:rsidR="0043296E" w:rsidRPr="00F10576" w:rsidRDefault="0043296E" w:rsidP="00F10576">
      <w:pPr>
        <w:rPr>
          <w:rFonts w:ascii="Arial" w:hAnsi="Arial" w:cs="Arial"/>
          <w:sz w:val="20"/>
          <w:szCs w:val="20"/>
        </w:rPr>
      </w:pPr>
    </w:p>
    <w:p w:rsidR="00665209" w:rsidRPr="00665209" w:rsidRDefault="00665209" w:rsidP="00665209">
      <w:pPr>
        <w:rPr>
          <w:rFonts w:ascii="Arial" w:hAnsi="Arial" w:cs="Arial"/>
          <w:b/>
          <w:bCs/>
          <w:sz w:val="20"/>
          <w:szCs w:val="20"/>
          <w:u w:val="single"/>
        </w:rPr>
      </w:pPr>
      <w:r w:rsidRPr="00665209">
        <w:rPr>
          <w:rFonts w:ascii="Arial" w:hAnsi="Arial" w:cs="Arial"/>
          <w:b/>
          <w:bCs/>
          <w:sz w:val="20"/>
          <w:szCs w:val="20"/>
        </w:rPr>
        <w:t xml:space="preserve">RESOLUTION: </w:t>
      </w:r>
      <w:r w:rsidRPr="00665209">
        <w:rPr>
          <w:rFonts w:ascii="Arial" w:hAnsi="Arial" w:cs="Arial"/>
          <w:b/>
          <w:bCs/>
          <w:sz w:val="20"/>
          <w:szCs w:val="20"/>
          <w:u w:val="single"/>
        </w:rPr>
        <w:t>2015-327</w:t>
      </w:r>
    </w:p>
    <w:p w:rsidR="00665209" w:rsidRPr="00665209" w:rsidRDefault="00665209" w:rsidP="00665209">
      <w:pPr>
        <w:jc w:val="center"/>
        <w:rPr>
          <w:rFonts w:ascii="Arial" w:hAnsi="Arial" w:cs="Arial"/>
          <w:b/>
          <w:bCs/>
          <w:sz w:val="20"/>
          <w:szCs w:val="20"/>
        </w:rPr>
      </w:pPr>
    </w:p>
    <w:p w:rsidR="00665209" w:rsidRPr="00665209" w:rsidRDefault="00665209" w:rsidP="00665209">
      <w:pPr>
        <w:jc w:val="center"/>
        <w:rPr>
          <w:rFonts w:ascii="Arial" w:hAnsi="Arial" w:cs="Arial"/>
          <w:b/>
          <w:bCs/>
          <w:sz w:val="20"/>
          <w:szCs w:val="20"/>
        </w:rPr>
      </w:pPr>
      <w:r w:rsidRPr="00665209">
        <w:rPr>
          <w:rFonts w:ascii="Arial" w:hAnsi="Arial" w:cs="Arial"/>
          <w:b/>
          <w:bCs/>
          <w:sz w:val="20"/>
          <w:szCs w:val="20"/>
        </w:rPr>
        <w:t>RESOLUTION FOR APPROVAL TO SUBMIT A GRANT APPLICATION AND EXECUTE A GRANT AGREEMENT WITH THE N.J. DEPARTMENT OF TRANSPORTATION FOR IMPROVEMENTS TO W. HENRY STREET, W.BALTIMORE AVENUE AND ACADEMY TERRACE</w:t>
      </w:r>
    </w:p>
    <w:p w:rsidR="00665209" w:rsidRPr="00665209" w:rsidRDefault="00665209" w:rsidP="00665209">
      <w:pPr>
        <w:rPr>
          <w:rFonts w:ascii="Arial" w:hAnsi="Arial" w:cs="Arial"/>
          <w:b/>
          <w:bCs/>
          <w:sz w:val="20"/>
          <w:szCs w:val="20"/>
        </w:rPr>
      </w:pPr>
    </w:p>
    <w:p w:rsidR="00665209" w:rsidRPr="00665209" w:rsidRDefault="00665209" w:rsidP="00665209">
      <w:pPr>
        <w:ind w:firstLine="720"/>
        <w:rPr>
          <w:rFonts w:ascii="Arial" w:hAnsi="Arial" w:cs="Arial"/>
          <w:sz w:val="20"/>
          <w:szCs w:val="20"/>
        </w:rPr>
      </w:pPr>
      <w:r w:rsidRPr="00665209">
        <w:rPr>
          <w:rFonts w:ascii="Arial" w:hAnsi="Arial" w:cs="Arial"/>
          <w:b/>
          <w:bCs/>
          <w:sz w:val="20"/>
          <w:szCs w:val="20"/>
        </w:rPr>
        <w:t xml:space="preserve">WHEREAS, </w:t>
      </w:r>
      <w:r w:rsidRPr="00665209">
        <w:rPr>
          <w:rFonts w:ascii="Arial" w:hAnsi="Arial" w:cs="Arial"/>
          <w:sz w:val="20"/>
          <w:szCs w:val="20"/>
        </w:rPr>
        <w:t xml:space="preserve">the N.J. Department of Transportation Trust Fund Authority Act provides for the improvement of municipal roads; and      </w:t>
      </w:r>
    </w:p>
    <w:p w:rsidR="00665209" w:rsidRPr="00665209" w:rsidRDefault="00665209" w:rsidP="00665209">
      <w:pPr>
        <w:ind w:firstLine="720"/>
        <w:rPr>
          <w:rFonts w:ascii="Arial" w:hAnsi="Arial" w:cs="Arial"/>
          <w:sz w:val="20"/>
          <w:szCs w:val="20"/>
        </w:rPr>
      </w:pPr>
      <w:r w:rsidRPr="00665209">
        <w:rPr>
          <w:rFonts w:ascii="Arial" w:hAnsi="Arial" w:cs="Arial"/>
          <w:b/>
          <w:bCs/>
          <w:sz w:val="20"/>
          <w:szCs w:val="20"/>
        </w:rPr>
        <w:t xml:space="preserve">WHEREAS, </w:t>
      </w:r>
      <w:r w:rsidRPr="00665209">
        <w:rPr>
          <w:rFonts w:ascii="Arial" w:hAnsi="Arial" w:cs="Arial"/>
          <w:sz w:val="20"/>
          <w:szCs w:val="20"/>
        </w:rPr>
        <w:t xml:space="preserve">W. Henry Street, W. Baltimore Avenue, and Academy Terrace have deteriorated to a point of being unsafe to the traveling public; and </w:t>
      </w:r>
    </w:p>
    <w:p w:rsidR="00665209" w:rsidRPr="00665209" w:rsidRDefault="00665209" w:rsidP="00665209">
      <w:pPr>
        <w:ind w:firstLine="720"/>
        <w:rPr>
          <w:rFonts w:ascii="Arial" w:hAnsi="Arial" w:cs="Arial"/>
          <w:sz w:val="20"/>
          <w:szCs w:val="20"/>
        </w:rPr>
      </w:pPr>
      <w:r w:rsidRPr="00665209">
        <w:rPr>
          <w:rFonts w:ascii="Arial" w:hAnsi="Arial" w:cs="Arial"/>
          <w:b/>
          <w:bCs/>
          <w:sz w:val="20"/>
          <w:szCs w:val="20"/>
        </w:rPr>
        <w:t>WHEREAS</w:t>
      </w:r>
      <w:r w:rsidRPr="00665209">
        <w:rPr>
          <w:rFonts w:ascii="Arial" w:hAnsi="Arial" w:cs="Arial"/>
          <w:sz w:val="20"/>
          <w:szCs w:val="20"/>
        </w:rPr>
        <w:t xml:space="preserve">, a cost for said improvements has been estimated at $600,000.00; </w:t>
      </w:r>
    </w:p>
    <w:p w:rsidR="00665209" w:rsidRPr="00665209" w:rsidRDefault="00665209" w:rsidP="00665209">
      <w:pPr>
        <w:ind w:firstLine="720"/>
        <w:rPr>
          <w:rFonts w:ascii="Arial" w:hAnsi="Arial" w:cs="Arial"/>
          <w:sz w:val="20"/>
          <w:szCs w:val="20"/>
        </w:rPr>
      </w:pPr>
      <w:r w:rsidRPr="00665209">
        <w:rPr>
          <w:rFonts w:ascii="Arial" w:hAnsi="Arial" w:cs="Arial"/>
          <w:b/>
          <w:bCs/>
          <w:sz w:val="20"/>
          <w:szCs w:val="20"/>
        </w:rPr>
        <w:t xml:space="preserve">NOW, THEREFORE, BE IT RESOLVED BY THE CITY COUNCIL OF THE CITY OF LINDEN </w:t>
      </w:r>
      <w:r w:rsidRPr="00665209">
        <w:rPr>
          <w:rFonts w:ascii="Arial" w:hAnsi="Arial" w:cs="Arial"/>
          <w:sz w:val="20"/>
          <w:szCs w:val="20"/>
        </w:rPr>
        <w:t xml:space="preserve">formally approves the grant application for the above stated project; and </w:t>
      </w:r>
    </w:p>
    <w:p w:rsidR="00665209" w:rsidRPr="00665209" w:rsidRDefault="00665209" w:rsidP="00665209">
      <w:pPr>
        <w:ind w:firstLine="720"/>
        <w:rPr>
          <w:rFonts w:ascii="Arial" w:hAnsi="Arial" w:cs="Arial"/>
          <w:sz w:val="20"/>
          <w:szCs w:val="20"/>
        </w:rPr>
      </w:pPr>
      <w:r w:rsidRPr="00665209">
        <w:rPr>
          <w:rFonts w:ascii="Arial" w:hAnsi="Arial" w:cs="Arial"/>
          <w:b/>
          <w:bCs/>
          <w:sz w:val="20"/>
          <w:szCs w:val="20"/>
        </w:rPr>
        <w:t xml:space="preserve">BE IT FURTHER RESOLVED </w:t>
      </w:r>
      <w:r w:rsidRPr="00665209">
        <w:rPr>
          <w:rFonts w:ascii="Arial" w:hAnsi="Arial" w:cs="Arial"/>
          <w:sz w:val="20"/>
          <w:szCs w:val="20"/>
        </w:rPr>
        <w:t xml:space="preserve">that the Mayor and City clerk are hereby authorized to submit an electronic grant application identified as MA-2016, Linden City to the New Jersey Department of Transportation on behalf of the City of Linden; and </w:t>
      </w:r>
    </w:p>
    <w:p w:rsidR="00665209" w:rsidRPr="00665209" w:rsidRDefault="00665209" w:rsidP="00665209">
      <w:pPr>
        <w:ind w:firstLine="720"/>
        <w:rPr>
          <w:rFonts w:ascii="Arial" w:hAnsi="Arial" w:cs="Arial"/>
          <w:sz w:val="20"/>
          <w:szCs w:val="20"/>
        </w:rPr>
      </w:pPr>
      <w:r w:rsidRPr="00665209">
        <w:rPr>
          <w:rFonts w:ascii="Arial" w:hAnsi="Arial" w:cs="Arial"/>
          <w:b/>
          <w:bCs/>
          <w:sz w:val="20"/>
          <w:szCs w:val="20"/>
        </w:rPr>
        <w:t xml:space="preserve">BE IT FURTHER RESOLVED </w:t>
      </w:r>
      <w:r w:rsidRPr="00665209">
        <w:rPr>
          <w:rFonts w:ascii="Arial"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665209">
        <w:rPr>
          <w:rFonts w:ascii="Arial" w:hAnsi="Arial" w:cs="Arial"/>
          <w:sz w:val="20"/>
          <w:szCs w:val="20"/>
        </w:rPr>
        <w:tab/>
      </w:r>
    </w:p>
    <w:p w:rsidR="005D1EB0" w:rsidRDefault="005D1EB0" w:rsidP="002F24A1">
      <w:pPr>
        <w:jc w:val="both"/>
      </w:pPr>
    </w:p>
    <w:p w:rsidR="00665209" w:rsidRPr="00665209" w:rsidRDefault="00665209" w:rsidP="00665209">
      <w:pPr>
        <w:rPr>
          <w:rFonts w:ascii="Arial" w:hAnsi="Arial" w:cs="Arial"/>
          <w:b/>
          <w:sz w:val="20"/>
          <w:szCs w:val="20"/>
        </w:rPr>
      </w:pPr>
      <w:r w:rsidRPr="00665209">
        <w:rPr>
          <w:rFonts w:ascii="Arial" w:hAnsi="Arial" w:cs="Arial"/>
          <w:b/>
          <w:sz w:val="20"/>
          <w:szCs w:val="20"/>
        </w:rPr>
        <w:t xml:space="preserve">RESOLUTION: </w:t>
      </w:r>
      <w:r w:rsidRPr="00665209">
        <w:rPr>
          <w:rFonts w:ascii="Arial" w:hAnsi="Arial" w:cs="Arial"/>
          <w:b/>
          <w:sz w:val="20"/>
          <w:szCs w:val="20"/>
          <w:u w:val="single"/>
        </w:rPr>
        <w:t>2015-328</w:t>
      </w:r>
    </w:p>
    <w:p w:rsidR="00665209" w:rsidRPr="00665209" w:rsidRDefault="00665209" w:rsidP="00665209">
      <w:pPr>
        <w:jc w:val="right"/>
        <w:rPr>
          <w:rFonts w:ascii="Arial" w:hAnsi="Arial" w:cs="Arial"/>
          <w:b/>
          <w:sz w:val="20"/>
          <w:szCs w:val="20"/>
        </w:rPr>
      </w:pPr>
    </w:p>
    <w:p w:rsidR="00665209" w:rsidRPr="00665209" w:rsidRDefault="00665209" w:rsidP="00665209">
      <w:pPr>
        <w:jc w:val="center"/>
        <w:rPr>
          <w:rFonts w:ascii="Arial" w:hAnsi="Arial" w:cs="Arial"/>
          <w:b/>
          <w:sz w:val="20"/>
          <w:szCs w:val="20"/>
        </w:rPr>
      </w:pPr>
      <w:r w:rsidRPr="00665209">
        <w:rPr>
          <w:rFonts w:ascii="Arial" w:hAnsi="Arial" w:cs="Arial"/>
          <w:b/>
          <w:sz w:val="20"/>
          <w:szCs w:val="20"/>
        </w:rPr>
        <w:t xml:space="preserve">RESOLUTION APPROVING AN AGREEMENT BETWEEN THE COUNTY OF </w:t>
      </w:r>
    </w:p>
    <w:p w:rsidR="00665209" w:rsidRPr="00665209" w:rsidRDefault="00665209" w:rsidP="00665209">
      <w:pPr>
        <w:jc w:val="center"/>
        <w:rPr>
          <w:rFonts w:ascii="Arial" w:hAnsi="Arial" w:cs="Arial"/>
          <w:b/>
          <w:sz w:val="20"/>
          <w:szCs w:val="20"/>
        </w:rPr>
      </w:pPr>
      <w:r w:rsidRPr="00665209">
        <w:rPr>
          <w:rFonts w:ascii="Arial" w:hAnsi="Arial" w:cs="Arial"/>
          <w:b/>
          <w:sz w:val="20"/>
          <w:szCs w:val="20"/>
        </w:rPr>
        <w:t>UNION  AND THE CITY OF LINDEN FOR THE UNION COUNTY’S PROSECUTORS OFFICE TO SUBSIDIZE ALL FIRST YEAR COST OF IMPLIMENTING A BODY-WORN CAMERA SYSTEM IN THE LINDEN POLICE DEPARTMENT</w:t>
      </w:r>
    </w:p>
    <w:p w:rsidR="00665209" w:rsidRPr="00665209" w:rsidRDefault="00665209" w:rsidP="00665209">
      <w:pPr>
        <w:rPr>
          <w:rFonts w:ascii="Arial" w:hAnsi="Arial" w:cs="Arial"/>
          <w:b/>
          <w:sz w:val="20"/>
          <w:szCs w:val="20"/>
          <w:u w:val="single"/>
        </w:rPr>
      </w:pPr>
    </w:p>
    <w:p w:rsidR="00665209" w:rsidRPr="00665209" w:rsidRDefault="00665209" w:rsidP="00665209">
      <w:pPr>
        <w:jc w:val="both"/>
        <w:rPr>
          <w:rFonts w:ascii="Arial" w:hAnsi="Arial" w:cs="Arial"/>
          <w:sz w:val="20"/>
          <w:szCs w:val="20"/>
        </w:rPr>
      </w:pPr>
      <w:r w:rsidRPr="00665209">
        <w:rPr>
          <w:rFonts w:ascii="Arial" w:hAnsi="Arial" w:cs="Arial"/>
          <w:sz w:val="20"/>
          <w:szCs w:val="20"/>
        </w:rPr>
        <w:tab/>
      </w:r>
      <w:r w:rsidRPr="00665209">
        <w:rPr>
          <w:rFonts w:ascii="Arial" w:hAnsi="Arial" w:cs="Arial"/>
          <w:sz w:val="20"/>
          <w:szCs w:val="20"/>
        </w:rPr>
        <w:tab/>
        <w:t xml:space="preserve">WHEREAS, the Union County Prosecutor </w:t>
      </w:r>
      <w:ins w:id="1" w:author="Andrew Karn" w:date="2015-08-27T12:54:00Z">
        <w:r w:rsidRPr="00665209">
          <w:rPr>
            <w:rFonts w:ascii="Arial" w:hAnsi="Arial" w:cs="Arial"/>
            <w:sz w:val="20"/>
            <w:szCs w:val="20"/>
          </w:rPr>
          <w:t>will have encumbered funding</w:t>
        </w:r>
      </w:ins>
      <w:r w:rsidRPr="00665209">
        <w:rPr>
          <w:rFonts w:ascii="Arial" w:hAnsi="Arial" w:cs="Arial"/>
          <w:sz w:val="20"/>
          <w:szCs w:val="20"/>
        </w:rPr>
        <w:t xml:space="preserve"> for the purpose of </w:t>
      </w:r>
      <w:ins w:id="2" w:author="Andrew Karn" w:date="2015-08-27T12:54:00Z">
        <w:r w:rsidRPr="00665209">
          <w:rPr>
            <w:rFonts w:ascii="Arial" w:hAnsi="Arial" w:cs="Arial"/>
            <w:sz w:val="20"/>
            <w:szCs w:val="20"/>
          </w:rPr>
          <w:t>subsidizing all first year costs of a body-worn camer</w:t>
        </w:r>
      </w:ins>
      <w:ins w:id="3" w:author="Andrew Karn" w:date="2015-08-27T12:55:00Z">
        <w:r w:rsidRPr="00665209">
          <w:rPr>
            <w:rFonts w:ascii="Arial" w:hAnsi="Arial" w:cs="Arial"/>
            <w:sz w:val="20"/>
            <w:szCs w:val="20"/>
          </w:rPr>
          <w:t>a</w:t>
        </w:r>
      </w:ins>
      <w:ins w:id="4" w:author="Andrew Karn" w:date="2015-08-27T12:54:00Z">
        <w:r w:rsidRPr="00665209">
          <w:rPr>
            <w:rFonts w:ascii="Arial" w:hAnsi="Arial" w:cs="Arial"/>
            <w:sz w:val="20"/>
            <w:szCs w:val="20"/>
          </w:rPr>
          <w:t xml:space="preserve"> </w:t>
        </w:r>
      </w:ins>
      <w:ins w:id="5" w:author="Andrew Karn" w:date="2015-08-27T12:56:00Z">
        <w:r w:rsidRPr="00665209">
          <w:rPr>
            <w:rFonts w:ascii="Arial" w:hAnsi="Arial" w:cs="Arial"/>
            <w:sz w:val="20"/>
            <w:szCs w:val="20"/>
          </w:rPr>
          <w:t xml:space="preserve">(BWC) </w:t>
        </w:r>
      </w:ins>
      <w:ins w:id="6" w:author="Andrew Karn" w:date="2015-08-27T12:55:00Z">
        <w:r w:rsidRPr="00665209">
          <w:rPr>
            <w:rFonts w:ascii="Arial" w:hAnsi="Arial" w:cs="Arial"/>
            <w:sz w:val="20"/>
            <w:szCs w:val="20"/>
          </w:rPr>
          <w:t>system</w:t>
        </w:r>
      </w:ins>
      <w:r w:rsidRPr="00665209">
        <w:rPr>
          <w:rFonts w:ascii="Arial" w:hAnsi="Arial" w:cs="Arial"/>
          <w:sz w:val="20"/>
          <w:szCs w:val="20"/>
        </w:rPr>
        <w:t xml:space="preserve">, which provides law enforcement personnel the capability to </w:t>
      </w:r>
      <w:ins w:id="7" w:author="Andrew Karn" w:date="2015-08-27T12:54:00Z">
        <w:r w:rsidRPr="00665209">
          <w:rPr>
            <w:rFonts w:ascii="Arial" w:hAnsi="Arial" w:cs="Arial"/>
            <w:sz w:val="20"/>
            <w:szCs w:val="20"/>
          </w:rPr>
          <w:t xml:space="preserve">record events during the course of duty for evidence purposes, </w:t>
        </w:r>
      </w:ins>
      <w:ins w:id="8" w:author="Andrew Karn" w:date="2015-08-27T12:55:00Z">
        <w:r w:rsidRPr="00665209">
          <w:rPr>
            <w:rFonts w:ascii="Arial" w:hAnsi="Arial" w:cs="Arial"/>
            <w:sz w:val="20"/>
            <w:szCs w:val="20"/>
          </w:rPr>
          <w:t>and</w:t>
        </w:r>
      </w:ins>
      <w:ins w:id="9" w:author="Andrew Karn" w:date="2015-08-27T12:54:00Z">
        <w:r w:rsidRPr="00665209">
          <w:rPr>
            <w:rFonts w:ascii="Arial" w:hAnsi="Arial" w:cs="Arial"/>
            <w:sz w:val="20"/>
            <w:szCs w:val="20"/>
          </w:rPr>
          <w:t xml:space="preserve"> </w:t>
        </w:r>
      </w:ins>
      <w:ins w:id="10" w:author="Andrew Karn" w:date="2015-08-27T12:55:00Z">
        <w:r w:rsidRPr="00665209">
          <w:rPr>
            <w:rFonts w:ascii="Arial" w:hAnsi="Arial" w:cs="Arial"/>
            <w:sz w:val="20"/>
            <w:szCs w:val="20"/>
          </w:rPr>
          <w:t xml:space="preserve">to provide objective witness to </w:t>
        </w:r>
      </w:ins>
      <w:ins w:id="11" w:author="Andrew Karn" w:date="2015-08-27T12:56:00Z">
        <w:r w:rsidRPr="00665209">
          <w:rPr>
            <w:rFonts w:ascii="Arial" w:hAnsi="Arial" w:cs="Arial"/>
            <w:sz w:val="20"/>
            <w:szCs w:val="20"/>
          </w:rPr>
          <w:t xml:space="preserve">settle </w:t>
        </w:r>
      </w:ins>
      <w:ins w:id="12" w:author="Andrew Karn" w:date="2015-08-27T13:02:00Z">
        <w:r w:rsidRPr="00665209">
          <w:rPr>
            <w:rFonts w:ascii="Arial" w:hAnsi="Arial" w:cs="Arial"/>
            <w:sz w:val="20"/>
            <w:szCs w:val="20"/>
          </w:rPr>
          <w:t>complaints otherwise not sustained</w:t>
        </w:r>
      </w:ins>
      <w:r w:rsidRPr="00665209">
        <w:rPr>
          <w:rFonts w:ascii="Arial" w:hAnsi="Arial" w:cs="Arial"/>
          <w:sz w:val="20"/>
          <w:szCs w:val="20"/>
        </w:rPr>
        <w:t>; and</w:t>
      </w:r>
    </w:p>
    <w:p w:rsidR="00665209" w:rsidRPr="00665209" w:rsidRDefault="00665209" w:rsidP="00665209">
      <w:pPr>
        <w:jc w:val="both"/>
        <w:rPr>
          <w:rFonts w:ascii="Arial" w:hAnsi="Arial" w:cs="Arial"/>
          <w:sz w:val="20"/>
          <w:szCs w:val="20"/>
        </w:rPr>
      </w:pPr>
    </w:p>
    <w:p w:rsidR="00665209" w:rsidRPr="00665209" w:rsidRDefault="00665209" w:rsidP="00665209">
      <w:pPr>
        <w:jc w:val="both"/>
        <w:rPr>
          <w:rFonts w:ascii="Arial" w:hAnsi="Arial" w:cs="Arial"/>
          <w:sz w:val="20"/>
          <w:szCs w:val="20"/>
        </w:rPr>
      </w:pPr>
      <w:r w:rsidRPr="00665209">
        <w:rPr>
          <w:rFonts w:ascii="Arial" w:hAnsi="Arial" w:cs="Arial"/>
          <w:sz w:val="20"/>
          <w:szCs w:val="20"/>
        </w:rPr>
        <w:tab/>
      </w:r>
      <w:r w:rsidRPr="00665209">
        <w:rPr>
          <w:rFonts w:ascii="Arial" w:hAnsi="Arial" w:cs="Arial"/>
          <w:sz w:val="20"/>
          <w:szCs w:val="20"/>
        </w:rPr>
        <w:tab/>
        <w:t xml:space="preserve">WHEREAS, the Union County wishes to purchase said </w:t>
      </w:r>
      <w:ins w:id="13" w:author="Andrew Karn" w:date="2015-08-27T12:56:00Z">
        <w:r w:rsidRPr="00665209">
          <w:rPr>
            <w:rFonts w:ascii="Arial" w:hAnsi="Arial" w:cs="Arial"/>
            <w:sz w:val="20"/>
            <w:szCs w:val="20"/>
          </w:rPr>
          <w:t xml:space="preserve">first year costs of the </w:t>
        </w:r>
      </w:ins>
      <w:ins w:id="14" w:author="Andrew Karn" w:date="2015-08-27T12:55:00Z">
        <w:r w:rsidRPr="00665209">
          <w:rPr>
            <w:rFonts w:ascii="Arial" w:hAnsi="Arial" w:cs="Arial"/>
            <w:sz w:val="20"/>
            <w:szCs w:val="20"/>
          </w:rPr>
          <w:t xml:space="preserve">BWC system </w:t>
        </w:r>
      </w:ins>
      <w:r w:rsidRPr="00665209">
        <w:rPr>
          <w:rFonts w:ascii="Arial" w:hAnsi="Arial" w:cs="Arial"/>
          <w:sz w:val="20"/>
          <w:szCs w:val="20"/>
        </w:rPr>
        <w:t>and distribute</w:t>
      </w:r>
      <w:ins w:id="15" w:author="Andrew Karn" w:date="2015-08-27T12:56:00Z">
        <w:r w:rsidRPr="00665209">
          <w:rPr>
            <w:rFonts w:ascii="Arial" w:hAnsi="Arial" w:cs="Arial"/>
            <w:sz w:val="20"/>
            <w:szCs w:val="20"/>
          </w:rPr>
          <w:t xml:space="preserve"> </w:t>
        </w:r>
      </w:ins>
      <w:r w:rsidRPr="00665209">
        <w:rPr>
          <w:rFonts w:ascii="Arial" w:hAnsi="Arial" w:cs="Arial"/>
          <w:sz w:val="20"/>
          <w:szCs w:val="20"/>
        </w:rPr>
        <w:t xml:space="preserve">to municipalities which </w:t>
      </w:r>
      <w:ins w:id="16" w:author="Andrew Karn" w:date="2015-08-27T12:57:00Z">
        <w:r w:rsidRPr="00665209">
          <w:rPr>
            <w:rFonts w:ascii="Arial" w:hAnsi="Arial" w:cs="Arial"/>
            <w:sz w:val="20"/>
            <w:szCs w:val="20"/>
          </w:rPr>
          <w:t>have volunteered for the county-wide project</w:t>
        </w:r>
      </w:ins>
      <w:r w:rsidRPr="00665209">
        <w:rPr>
          <w:rFonts w:ascii="Arial" w:hAnsi="Arial" w:cs="Arial"/>
          <w:sz w:val="20"/>
          <w:szCs w:val="20"/>
        </w:rPr>
        <w:t>; and</w:t>
      </w:r>
    </w:p>
    <w:p w:rsidR="00665209" w:rsidRPr="00665209" w:rsidRDefault="00665209" w:rsidP="00665209">
      <w:pPr>
        <w:jc w:val="both"/>
        <w:rPr>
          <w:rFonts w:ascii="Arial" w:hAnsi="Arial" w:cs="Arial"/>
          <w:sz w:val="20"/>
          <w:szCs w:val="20"/>
        </w:rPr>
      </w:pPr>
    </w:p>
    <w:p w:rsidR="00665209" w:rsidRPr="00665209" w:rsidRDefault="00665209" w:rsidP="00665209">
      <w:pPr>
        <w:jc w:val="both"/>
        <w:rPr>
          <w:rFonts w:ascii="Arial" w:hAnsi="Arial" w:cs="Arial"/>
          <w:sz w:val="20"/>
          <w:szCs w:val="20"/>
        </w:rPr>
      </w:pPr>
      <w:r w:rsidRPr="00665209">
        <w:rPr>
          <w:rFonts w:ascii="Arial" w:hAnsi="Arial" w:cs="Arial"/>
          <w:sz w:val="20"/>
          <w:szCs w:val="20"/>
        </w:rPr>
        <w:tab/>
      </w:r>
      <w:r w:rsidRPr="00665209">
        <w:rPr>
          <w:rFonts w:ascii="Arial" w:hAnsi="Arial" w:cs="Arial"/>
          <w:sz w:val="20"/>
          <w:szCs w:val="20"/>
        </w:rPr>
        <w:tab/>
        <w:t xml:space="preserve">WHEREAS, the City of Linden has agreed to accept said </w:t>
      </w:r>
      <w:ins w:id="17" w:author="Andrew Karn" w:date="2015-08-27T12:57:00Z">
        <w:r w:rsidRPr="00665209">
          <w:rPr>
            <w:rFonts w:ascii="Arial" w:hAnsi="Arial" w:cs="Arial"/>
            <w:sz w:val="20"/>
            <w:szCs w:val="20"/>
          </w:rPr>
          <w:t xml:space="preserve">BWC system </w:t>
        </w:r>
      </w:ins>
      <w:r w:rsidRPr="00665209">
        <w:rPr>
          <w:rFonts w:ascii="Arial" w:hAnsi="Arial" w:cs="Arial"/>
          <w:sz w:val="20"/>
          <w:szCs w:val="20"/>
        </w:rPr>
        <w:t>under the terms and conditions contained herein</w:t>
      </w:r>
      <w:ins w:id="18" w:author="Andrew Karn" w:date="2015-08-27T13:05:00Z">
        <w:r w:rsidRPr="00665209">
          <w:rPr>
            <w:rFonts w:ascii="Arial" w:hAnsi="Arial" w:cs="Arial"/>
            <w:sz w:val="20"/>
            <w:szCs w:val="20"/>
          </w:rPr>
          <w:t xml:space="preserve">, and set forth in </w:t>
        </w:r>
      </w:ins>
      <w:r w:rsidRPr="00665209">
        <w:rPr>
          <w:rFonts w:ascii="Arial" w:hAnsi="Arial" w:cs="Arial"/>
          <w:sz w:val="20"/>
          <w:szCs w:val="20"/>
        </w:rPr>
        <w:t xml:space="preserve">municipal </w:t>
      </w:r>
      <w:ins w:id="19" w:author="Andrew Karn" w:date="2015-08-27T13:05:00Z">
        <w:r w:rsidRPr="00665209">
          <w:rPr>
            <w:rFonts w:ascii="Arial" w:hAnsi="Arial" w:cs="Arial"/>
            <w:sz w:val="20"/>
            <w:szCs w:val="20"/>
          </w:rPr>
          <w:t xml:space="preserve"> contract with TASER International, Inc.</w:t>
        </w:r>
      </w:ins>
      <w:r w:rsidRPr="00665209">
        <w:rPr>
          <w:rFonts w:ascii="Arial" w:hAnsi="Arial" w:cs="Arial"/>
          <w:sz w:val="20"/>
          <w:szCs w:val="20"/>
        </w:rPr>
        <w:t>;</w:t>
      </w:r>
    </w:p>
    <w:p w:rsidR="00665209" w:rsidRPr="00665209" w:rsidRDefault="00665209" w:rsidP="00665209">
      <w:pPr>
        <w:jc w:val="both"/>
        <w:rPr>
          <w:rFonts w:ascii="Arial" w:hAnsi="Arial" w:cs="Arial"/>
          <w:sz w:val="20"/>
          <w:szCs w:val="20"/>
        </w:rPr>
      </w:pPr>
    </w:p>
    <w:p w:rsidR="00665209" w:rsidRPr="00665209" w:rsidRDefault="00665209" w:rsidP="00665209">
      <w:pPr>
        <w:jc w:val="both"/>
        <w:rPr>
          <w:rFonts w:ascii="Arial" w:hAnsi="Arial" w:cs="Arial"/>
          <w:sz w:val="20"/>
          <w:szCs w:val="20"/>
        </w:rPr>
      </w:pPr>
      <w:r w:rsidRPr="00665209">
        <w:rPr>
          <w:rFonts w:ascii="Arial" w:hAnsi="Arial" w:cs="Arial"/>
          <w:sz w:val="20"/>
          <w:szCs w:val="20"/>
        </w:rPr>
        <w:tab/>
      </w:r>
      <w:r w:rsidRPr="00665209">
        <w:rPr>
          <w:rFonts w:ascii="Arial" w:hAnsi="Arial" w:cs="Arial"/>
          <w:sz w:val="20"/>
          <w:szCs w:val="20"/>
        </w:rPr>
        <w:tab/>
        <w:t>NOW, THEREFORE BE IT RESOLVED, in consideration of the mutual promises and covenants contained herein, the County of Union and City of Linden do mutually agree as follows:</w:t>
      </w:r>
    </w:p>
    <w:p w:rsidR="00665209" w:rsidRPr="00665209" w:rsidRDefault="00665209" w:rsidP="00665209">
      <w:pPr>
        <w:ind w:left="2160" w:hanging="720"/>
        <w:jc w:val="both"/>
        <w:rPr>
          <w:rFonts w:ascii="Arial" w:hAnsi="Arial" w:cs="Arial"/>
          <w:sz w:val="20"/>
          <w:szCs w:val="20"/>
        </w:rPr>
      </w:pPr>
      <w:r w:rsidRPr="00665209">
        <w:rPr>
          <w:rFonts w:ascii="Arial" w:hAnsi="Arial" w:cs="Arial"/>
          <w:sz w:val="20"/>
          <w:szCs w:val="20"/>
        </w:rPr>
        <w:t>1.</w:t>
      </w:r>
      <w:r w:rsidRPr="00665209">
        <w:rPr>
          <w:rFonts w:ascii="Arial" w:hAnsi="Arial" w:cs="Arial"/>
          <w:sz w:val="20"/>
          <w:szCs w:val="20"/>
        </w:rPr>
        <w:tab/>
        <w:t xml:space="preserve">The County of Union shall purchase the </w:t>
      </w:r>
      <w:ins w:id="20" w:author="Andrew Karn" w:date="2015-08-27T12:57:00Z">
        <w:r w:rsidRPr="00665209">
          <w:rPr>
            <w:rFonts w:ascii="Arial" w:hAnsi="Arial" w:cs="Arial"/>
            <w:sz w:val="20"/>
            <w:szCs w:val="20"/>
          </w:rPr>
          <w:t xml:space="preserve">first year costs associated with each </w:t>
        </w:r>
      </w:ins>
      <w:r w:rsidRPr="00665209">
        <w:rPr>
          <w:rFonts w:ascii="Arial" w:hAnsi="Arial" w:cs="Arial"/>
          <w:sz w:val="20"/>
          <w:szCs w:val="20"/>
        </w:rPr>
        <w:t>City of Linden</w:t>
      </w:r>
      <w:ins w:id="21" w:author="Andrew Karn" w:date="2015-08-27T13:05:00Z">
        <w:r w:rsidRPr="00665209">
          <w:rPr>
            <w:rFonts w:ascii="Arial" w:hAnsi="Arial" w:cs="Arial"/>
            <w:sz w:val="20"/>
            <w:szCs w:val="20"/>
          </w:rPr>
          <w:t xml:space="preserve"> </w:t>
        </w:r>
      </w:ins>
      <w:ins w:id="22" w:author="Andrew Karn" w:date="2015-08-27T12:57:00Z">
        <w:r w:rsidRPr="00665209">
          <w:rPr>
            <w:rFonts w:ascii="Arial" w:hAnsi="Arial" w:cs="Arial"/>
            <w:sz w:val="20"/>
            <w:szCs w:val="20"/>
          </w:rPr>
          <w:t>BWC program.</w:t>
        </w:r>
      </w:ins>
    </w:p>
    <w:p w:rsidR="00665209" w:rsidRPr="00665209" w:rsidRDefault="00665209" w:rsidP="00665209">
      <w:pPr>
        <w:jc w:val="both"/>
        <w:rPr>
          <w:rFonts w:ascii="Arial" w:hAnsi="Arial" w:cs="Arial"/>
          <w:sz w:val="20"/>
          <w:szCs w:val="20"/>
        </w:rPr>
      </w:pPr>
    </w:p>
    <w:p w:rsidR="00665209" w:rsidRPr="00665209" w:rsidRDefault="00665209" w:rsidP="00665209">
      <w:pPr>
        <w:ind w:left="2160" w:hanging="720"/>
        <w:jc w:val="both"/>
        <w:rPr>
          <w:rFonts w:ascii="Arial" w:hAnsi="Arial" w:cs="Arial"/>
          <w:sz w:val="20"/>
          <w:szCs w:val="20"/>
        </w:rPr>
      </w:pPr>
      <w:r w:rsidRPr="00665209">
        <w:rPr>
          <w:rFonts w:ascii="Arial" w:hAnsi="Arial" w:cs="Arial"/>
          <w:sz w:val="20"/>
          <w:szCs w:val="20"/>
        </w:rPr>
        <w:t>2.</w:t>
      </w:r>
      <w:r w:rsidRPr="00665209">
        <w:rPr>
          <w:rFonts w:ascii="Arial" w:hAnsi="Arial" w:cs="Arial"/>
          <w:sz w:val="20"/>
          <w:szCs w:val="20"/>
        </w:rPr>
        <w:tab/>
        <w:t>The Union County Prosecutor, in h</w:t>
      </w:r>
      <w:ins w:id="23" w:author="Andrew Karn" w:date="2015-08-27T12:57:00Z">
        <w:r w:rsidRPr="00665209">
          <w:rPr>
            <w:rFonts w:ascii="Arial" w:hAnsi="Arial" w:cs="Arial"/>
            <w:sz w:val="20"/>
            <w:szCs w:val="20"/>
          </w:rPr>
          <w:t>er</w:t>
        </w:r>
      </w:ins>
      <w:r w:rsidRPr="00665209">
        <w:rPr>
          <w:rFonts w:ascii="Arial" w:hAnsi="Arial" w:cs="Arial"/>
          <w:sz w:val="20"/>
          <w:szCs w:val="20"/>
        </w:rPr>
        <w:t xml:space="preserve"> sole discretion, shall determine the </w:t>
      </w:r>
      <w:ins w:id="24" w:author="Andrew Karn" w:date="2015-08-27T12:58:00Z">
        <w:r w:rsidRPr="00665209">
          <w:rPr>
            <w:rFonts w:ascii="Arial" w:hAnsi="Arial" w:cs="Arial"/>
            <w:sz w:val="20"/>
            <w:szCs w:val="20"/>
          </w:rPr>
          <w:t>quantity of cameras and system specifications, to be used for the sole purpose of participating in a multi-year pilot project to record and analyze the effect of BWC on complaints and use-of-force incidents throughout the county.</w:t>
        </w:r>
      </w:ins>
    </w:p>
    <w:p w:rsidR="00665209" w:rsidRPr="00665209" w:rsidRDefault="00665209" w:rsidP="00665209">
      <w:pPr>
        <w:jc w:val="both"/>
        <w:rPr>
          <w:rFonts w:ascii="Arial" w:hAnsi="Arial" w:cs="Arial"/>
          <w:sz w:val="20"/>
          <w:szCs w:val="20"/>
        </w:rPr>
      </w:pPr>
    </w:p>
    <w:p w:rsidR="00665209" w:rsidRPr="00665209" w:rsidRDefault="00665209" w:rsidP="00665209">
      <w:pPr>
        <w:ind w:left="2160" w:hanging="720"/>
        <w:jc w:val="both"/>
        <w:rPr>
          <w:ins w:id="25" w:author="Daniel Antonelli" w:date="2015-08-31T08:28:00Z"/>
          <w:rFonts w:ascii="Arial" w:hAnsi="Arial" w:cs="Arial"/>
          <w:sz w:val="20"/>
          <w:szCs w:val="20"/>
        </w:rPr>
      </w:pPr>
      <w:r w:rsidRPr="00665209">
        <w:rPr>
          <w:rFonts w:ascii="Arial" w:hAnsi="Arial" w:cs="Arial"/>
          <w:sz w:val="20"/>
          <w:szCs w:val="20"/>
        </w:rPr>
        <w:t>3.</w:t>
      </w:r>
      <w:r w:rsidRPr="00665209">
        <w:rPr>
          <w:rFonts w:ascii="Arial" w:hAnsi="Arial" w:cs="Arial"/>
          <w:sz w:val="20"/>
          <w:szCs w:val="20"/>
        </w:rPr>
        <w:tab/>
        <w:t>The County of Union shall, at its sole cost and expense be responsible for the following:</w:t>
      </w:r>
    </w:p>
    <w:p w:rsidR="00665209" w:rsidRPr="00665209" w:rsidRDefault="00665209" w:rsidP="00665209">
      <w:pPr>
        <w:ind w:left="1440"/>
        <w:jc w:val="both"/>
        <w:rPr>
          <w:rFonts w:ascii="Arial" w:hAnsi="Arial" w:cs="Arial"/>
          <w:sz w:val="20"/>
          <w:szCs w:val="20"/>
        </w:rPr>
      </w:pPr>
    </w:p>
    <w:p w:rsidR="00665209" w:rsidRPr="00665209" w:rsidRDefault="00665209" w:rsidP="00665209">
      <w:pPr>
        <w:ind w:left="1440"/>
        <w:jc w:val="both"/>
        <w:rPr>
          <w:rFonts w:ascii="Arial" w:hAnsi="Arial" w:cs="Arial"/>
          <w:sz w:val="20"/>
          <w:szCs w:val="20"/>
        </w:rPr>
      </w:pPr>
      <w:r w:rsidRPr="00665209">
        <w:rPr>
          <w:rFonts w:ascii="Arial" w:hAnsi="Arial" w:cs="Arial"/>
          <w:sz w:val="20"/>
          <w:szCs w:val="20"/>
        </w:rPr>
        <w:tab/>
        <w:t>a.</w:t>
      </w:r>
      <w:r w:rsidRPr="00665209">
        <w:rPr>
          <w:rFonts w:ascii="Arial" w:hAnsi="Arial" w:cs="Arial"/>
          <w:sz w:val="20"/>
          <w:szCs w:val="20"/>
        </w:rPr>
        <w:tab/>
        <w:t xml:space="preserve">Set up, installation and configuration of </w:t>
      </w:r>
      <w:ins w:id="26" w:author="Andrew Karn" w:date="2015-08-27T12:59:00Z">
        <w:r w:rsidRPr="00665209">
          <w:rPr>
            <w:rFonts w:ascii="Arial" w:hAnsi="Arial" w:cs="Arial"/>
            <w:sz w:val="20"/>
            <w:szCs w:val="20"/>
          </w:rPr>
          <w:t>BWC system</w:t>
        </w:r>
      </w:ins>
      <w:r w:rsidRPr="00665209">
        <w:rPr>
          <w:rFonts w:ascii="Arial" w:hAnsi="Arial" w:cs="Arial"/>
          <w:sz w:val="20"/>
          <w:szCs w:val="20"/>
        </w:rPr>
        <w:t xml:space="preserve">; </w:t>
      </w:r>
    </w:p>
    <w:p w:rsidR="00665209" w:rsidRPr="00665209" w:rsidRDefault="00665209" w:rsidP="00665209">
      <w:pPr>
        <w:ind w:left="1440"/>
        <w:jc w:val="both"/>
        <w:rPr>
          <w:rFonts w:ascii="Arial" w:hAnsi="Arial" w:cs="Arial"/>
          <w:sz w:val="20"/>
          <w:szCs w:val="20"/>
        </w:rPr>
      </w:pPr>
    </w:p>
    <w:p w:rsidR="00665209" w:rsidRPr="00665209" w:rsidRDefault="00665209" w:rsidP="00665209">
      <w:pPr>
        <w:ind w:left="2880" w:hanging="720"/>
        <w:jc w:val="both"/>
        <w:rPr>
          <w:rFonts w:ascii="Arial" w:hAnsi="Arial" w:cs="Arial"/>
          <w:sz w:val="20"/>
          <w:szCs w:val="20"/>
        </w:rPr>
      </w:pPr>
      <w:r w:rsidRPr="00665209">
        <w:rPr>
          <w:rFonts w:ascii="Arial" w:hAnsi="Arial" w:cs="Arial"/>
          <w:sz w:val="20"/>
          <w:szCs w:val="20"/>
        </w:rPr>
        <w:t>b.</w:t>
      </w:r>
      <w:r w:rsidRPr="00665209">
        <w:rPr>
          <w:rFonts w:ascii="Arial" w:hAnsi="Arial" w:cs="Arial"/>
          <w:sz w:val="20"/>
          <w:szCs w:val="20"/>
        </w:rPr>
        <w:tab/>
        <w:t xml:space="preserve">Maintenance of the system for </w:t>
      </w:r>
      <w:ins w:id="27" w:author="Andrew Karn" w:date="2015-08-27T12:59:00Z">
        <w:r w:rsidRPr="00665209">
          <w:rPr>
            <w:rFonts w:ascii="Arial" w:hAnsi="Arial" w:cs="Arial"/>
            <w:sz w:val="20"/>
            <w:szCs w:val="20"/>
          </w:rPr>
          <w:t>the first year</w:t>
        </w:r>
      </w:ins>
      <w:r w:rsidRPr="00665209">
        <w:rPr>
          <w:rFonts w:ascii="Arial" w:hAnsi="Arial" w:cs="Arial"/>
          <w:sz w:val="20"/>
          <w:szCs w:val="20"/>
        </w:rPr>
        <w:t xml:space="preserve"> only; </w:t>
      </w:r>
    </w:p>
    <w:p w:rsidR="00665209" w:rsidRPr="00665209" w:rsidRDefault="00665209" w:rsidP="00665209">
      <w:pPr>
        <w:ind w:left="1440"/>
        <w:jc w:val="both"/>
        <w:rPr>
          <w:rFonts w:ascii="Arial" w:hAnsi="Arial" w:cs="Arial"/>
          <w:sz w:val="20"/>
          <w:szCs w:val="20"/>
        </w:rPr>
      </w:pPr>
      <w:r w:rsidRPr="00665209">
        <w:rPr>
          <w:rFonts w:ascii="Arial" w:hAnsi="Arial" w:cs="Arial"/>
          <w:sz w:val="20"/>
          <w:szCs w:val="20"/>
        </w:rPr>
        <w:tab/>
      </w:r>
      <w:r w:rsidRPr="00665209">
        <w:rPr>
          <w:rFonts w:ascii="Arial" w:hAnsi="Arial" w:cs="Arial"/>
          <w:sz w:val="20"/>
          <w:szCs w:val="20"/>
        </w:rPr>
        <w:tab/>
      </w:r>
      <w:r w:rsidRPr="00665209">
        <w:rPr>
          <w:rFonts w:ascii="Arial" w:hAnsi="Arial" w:cs="Arial"/>
          <w:sz w:val="20"/>
          <w:szCs w:val="20"/>
        </w:rPr>
        <w:tab/>
      </w:r>
    </w:p>
    <w:p w:rsidR="00665209" w:rsidRPr="00665209" w:rsidRDefault="00665209" w:rsidP="00665209">
      <w:pPr>
        <w:ind w:left="2880" w:hanging="720"/>
        <w:jc w:val="both"/>
        <w:rPr>
          <w:rFonts w:ascii="Arial" w:hAnsi="Arial" w:cs="Arial"/>
          <w:sz w:val="20"/>
          <w:szCs w:val="20"/>
        </w:rPr>
      </w:pPr>
      <w:r w:rsidRPr="00665209">
        <w:rPr>
          <w:rFonts w:ascii="Arial" w:hAnsi="Arial" w:cs="Arial"/>
          <w:sz w:val="20"/>
          <w:szCs w:val="20"/>
        </w:rPr>
        <w:t>c.</w:t>
      </w:r>
      <w:r w:rsidRPr="00665209">
        <w:rPr>
          <w:rFonts w:ascii="Arial" w:hAnsi="Arial" w:cs="Arial"/>
          <w:sz w:val="20"/>
          <w:szCs w:val="20"/>
        </w:rPr>
        <w:tab/>
        <w:t>Providing user licensing</w:t>
      </w:r>
      <w:ins w:id="28" w:author="Andrew Karn" w:date="2015-08-27T13:00:00Z">
        <w:r w:rsidRPr="00665209">
          <w:rPr>
            <w:rFonts w:ascii="Arial" w:hAnsi="Arial" w:cs="Arial"/>
            <w:sz w:val="20"/>
            <w:szCs w:val="20"/>
          </w:rPr>
          <w:t xml:space="preserve">, as specified in </w:t>
        </w:r>
      </w:ins>
      <w:r w:rsidRPr="00665209">
        <w:rPr>
          <w:rFonts w:ascii="Arial" w:hAnsi="Arial" w:cs="Arial"/>
          <w:sz w:val="20"/>
          <w:szCs w:val="20"/>
        </w:rPr>
        <w:t xml:space="preserve">City of Linden </w:t>
      </w:r>
      <w:ins w:id="29" w:author="Andrew Karn" w:date="2015-08-27T13:00:00Z">
        <w:r w:rsidRPr="00665209">
          <w:rPr>
            <w:rFonts w:ascii="Arial" w:hAnsi="Arial" w:cs="Arial"/>
            <w:sz w:val="20"/>
            <w:szCs w:val="20"/>
          </w:rPr>
          <w:t xml:space="preserve">BWC program quote, </w:t>
        </w:r>
      </w:ins>
      <w:r w:rsidRPr="00665209">
        <w:rPr>
          <w:rFonts w:ascii="Arial" w:hAnsi="Arial" w:cs="Arial"/>
          <w:sz w:val="20"/>
          <w:szCs w:val="20"/>
        </w:rPr>
        <w:t xml:space="preserve">for a duration of </w:t>
      </w:r>
      <w:ins w:id="30" w:author="Andrew Karn" w:date="2015-08-27T13:00:00Z">
        <w:r w:rsidRPr="00665209">
          <w:rPr>
            <w:rFonts w:ascii="Arial" w:hAnsi="Arial" w:cs="Arial"/>
            <w:sz w:val="20"/>
            <w:szCs w:val="20"/>
          </w:rPr>
          <w:t>one year</w:t>
        </w:r>
      </w:ins>
      <w:r w:rsidRPr="00665209">
        <w:rPr>
          <w:rFonts w:ascii="Arial" w:hAnsi="Arial" w:cs="Arial"/>
          <w:sz w:val="20"/>
          <w:szCs w:val="20"/>
        </w:rPr>
        <w:t xml:space="preserve"> as long as the agency is covered by an active maintenance program; and</w:t>
      </w:r>
    </w:p>
    <w:p w:rsidR="00665209" w:rsidRPr="00665209" w:rsidRDefault="00665209" w:rsidP="00665209">
      <w:pPr>
        <w:ind w:left="1440"/>
        <w:jc w:val="both"/>
        <w:rPr>
          <w:rFonts w:ascii="Arial" w:hAnsi="Arial" w:cs="Arial"/>
          <w:sz w:val="20"/>
          <w:szCs w:val="20"/>
        </w:rPr>
      </w:pPr>
    </w:p>
    <w:p w:rsidR="00665209" w:rsidRPr="00665209" w:rsidRDefault="00665209" w:rsidP="00665209">
      <w:pPr>
        <w:ind w:left="2880" w:hanging="720"/>
        <w:jc w:val="both"/>
        <w:rPr>
          <w:rFonts w:ascii="Arial" w:hAnsi="Arial" w:cs="Arial"/>
          <w:sz w:val="20"/>
          <w:szCs w:val="20"/>
        </w:rPr>
      </w:pPr>
      <w:r w:rsidRPr="00665209">
        <w:rPr>
          <w:rFonts w:ascii="Arial" w:hAnsi="Arial" w:cs="Arial"/>
          <w:sz w:val="20"/>
          <w:szCs w:val="20"/>
        </w:rPr>
        <w:t>d.</w:t>
      </w:r>
      <w:r w:rsidRPr="00665209">
        <w:rPr>
          <w:rFonts w:ascii="Arial" w:hAnsi="Arial" w:cs="Arial"/>
          <w:sz w:val="20"/>
          <w:szCs w:val="20"/>
        </w:rPr>
        <w:tab/>
        <w:t xml:space="preserve">Providing the necessary </w:t>
      </w:r>
      <w:ins w:id="31" w:author="Andrew Karn" w:date="2015-08-27T13:02:00Z">
        <w:r w:rsidRPr="00665209">
          <w:rPr>
            <w:rFonts w:ascii="Arial" w:hAnsi="Arial" w:cs="Arial"/>
            <w:sz w:val="20"/>
            <w:szCs w:val="20"/>
          </w:rPr>
          <w:t>storage for BWC videos over the duration of only the first year</w:t>
        </w:r>
      </w:ins>
      <w:r w:rsidRPr="00665209">
        <w:rPr>
          <w:rFonts w:ascii="Arial" w:hAnsi="Arial" w:cs="Arial"/>
          <w:sz w:val="20"/>
          <w:szCs w:val="20"/>
        </w:rPr>
        <w:t>.</w:t>
      </w:r>
    </w:p>
    <w:p w:rsidR="00665209" w:rsidRPr="00665209" w:rsidRDefault="00665209" w:rsidP="00665209">
      <w:pPr>
        <w:ind w:left="1440"/>
        <w:jc w:val="both"/>
        <w:rPr>
          <w:rFonts w:ascii="Arial" w:hAnsi="Arial" w:cs="Arial"/>
          <w:sz w:val="20"/>
          <w:szCs w:val="20"/>
        </w:rPr>
      </w:pPr>
    </w:p>
    <w:p w:rsidR="00665209" w:rsidRPr="00665209" w:rsidRDefault="00665209" w:rsidP="00F359D6">
      <w:pPr>
        <w:ind w:left="2160" w:hanging="720"/>
        <w:jc w:val="both"/>
        <w:rPr>
          <w:rFonts w:ascii="Arial" w:hAnsi="Arial" w:cs="Arial"/>
          <w:sz w:val="20"/>
          <w:szCs w:val="20"/>
        </w:rPr>
      </w:pPr>
      <w:r w:rsidRPr="00665209">
        <w:rPr>
          <w:rFonts w:ascii="Arial" w:hAnsi="Arial" w:cs="Arial"/>
          <w:sz w:val="20"/>
          <w:szCs w:val="20"/>
        </w:rPr>
        <w:t>4.</w:t>
      </w:r>
      <w:r w:rsidRPr="00665209">
        <w:rPr>
          <w:rFonts w:ascii="Arial" w:hAnsi="Arial" w:cs="Arial"/>
          <w:sz w:val="20"/>
          <w:szCs w:val="20"/>
        </w:rPr>
        <w:tab/>
        <w:t xml:space="preserve">The City of Linden shall, at its sole cost and expense, be </w:t>
      </w:r>
      <w:r w:rsidRPr="00665209">
        <w:rPr>
          <w:rFonts w:ascii="Arial" w:hAnsi="Arial" w:cs="Arial"/>
          <w:sz w:val="20"/>
          <w:szCs w:val="20"/>
        </w:rPr>
        <w:tab/>
        <w:t>responsible for the following:</w:t>
      </w:r>
    </w:p>
    <w:p w:rsidR="00665209" w:rsidRPr="00665209" w:rsidRDefault="00665209" w:rsidP="00665209">
      <w:pPr>
        <w:ind w:left="2880" w:hanging="720"/>
        <w:jc w:val="both"/>
        <w:rPr>
          <w:rFonts w:ascii="Arial" w:hAnsi="Arial" w:cs="Arial"/>
          <w:sz w:val="20"/>
          <w:szCs w:val="20"/>
        </w:rPr>
      </w:pPr>
      <w:r w:rsidRPr="00665209">
        <w:rPr>
          <w:rFonts w:ascii="Arial" w:hAnsi="Arial" w:cs="Arial"/>
          <w:sz w:val="20"/>
          <w:szCs w:val="20"/>
        </w:rPr>
        <w:t>a.</w:t>
      </w:r>
      <w:r w:rsidRPr="00665209">
        <w:rPr>
          <w:rFonts w:ascii="Arial" w:hAnsi="Arial" w:cs="Arial"/>
          <w:sz w:val="20"/>
          <w:szCs w:val="20"/>
        </w:rPr>
        <w:tab/>
      </w:r>
      <w:ins w:id="32" w:author="Andrew Karn" w:date="2015-08-27T13:03:00Z">
        <w:r w:rsidRPr="00665209">
          <w:rPr>
            <w:rFonts w:ascii="Arial" w:hAnsi="Arial" w:cs="Arial"/>
            <w:sz w:val="20"/>
            <w:szCs w:val="20"/>
          </w:rPr>
          <w:t xml:space="preserve">Continuing service for the remaining four years of the </w:t>
        </w:r>
      </w:ins>
      <w:r w:rsidRPr="00665209">
        <w:rPr>
          <w:rFonts w:ascii="Arial" w:hAnsi="Arial" w:cs="Arial"/>
          <w:sz w:val="20"/>
          <w:szCs w:val="20"/>
        </w:rPr>
        <w:t xml:space="preserve">City of Linden </w:t>
      </w:r>
      <w:ins w:id="33" w:author="Andrew Karn" w:date="2015-08-27T13:03:00Z">
        <w:r w:rsidRPr="00665209">
          <w:rPr>
            <w:rFonts w:ascii="Arial" w:hAnsi="Arial" w:cs="Arial"/>
            <w:sz w:val="20"/>
            <w:szCs w:val="20"/>
          </w:rPr>
          <w:t>contract</w:t>
        </w:r>
      </w:ins>
      <w:ins w:id="34" w:author="Andrew Karn" w:date="2015-08-27T13:08:00Z">
        <w:r w:rsidRPr="00665209">
          <w:rPr>
            <w:rFonts w:ascii="Arial" w:hAnsi="Arial" w:cs="Arial"/>
            <w:sz w:val="20"/>
            <w:szCs w:val="20"/>
          </w:rPr>
          <w:t xml:space="preserve"> with TASER International, Inc.</w:t>
        </w:r>
      </w:ins>
    </w:p>
    <w:p w:rsidR="00665209" w:rsidRPr="00665209" w:rsidRDefault="00665209" w:rsidP="00665209">
      <w:pPr>
        <w:ind w:left="1440"/>
        <w:jc w:val="both"/>
        <w:rPr>
          <w:rFonts w:ascii="Arial" w:hAnsi="Arial" w:cs="Arial"/>
          <w:sz w:val="20"/>
          <w:szCs w:val="20"/>
        </w:rPr>
      </w:pPr>
    </w:p>
    <w:p w:rsidR="00665209" w:rsidRPr="00665209" w:rsidRDefault="00665209" w:rsidP="00665209">
      <w:pPr>
        <w:ind w:left="2880" w:hanging="720"/>
        <w:jc w:val="both"/>
        <w:rPr>
          <w:rFonts w:ascii="Arial" w:hAnsi="Arial" w:cs="Arial"/>
          <w:sz w:val="20"/>
          <w:szCs w:val="20"/>
        </w:rPr>
      </w:pPr>
      <w:r w:rsidRPr="00665209">
        <w:rPr>
          <w:rFonts w:ascii="Arial" w:hAnsi="Arial" w:cs="Arial"/>
          <w:sz w:val="20"/>
          <w:szCs w:val="20"/>
        </w:rPr>
        <w:t>b.</w:t>
      </w:r>
      <w:r w:rsidRPr="00665209">
        <w:rPr>
          <w:rFonts w:ascii="Arial" w:hAnsi="Arial" w:cs="Arial"/>
          <w:sz w:val="20"/>
          <w:szCs w:val="20"/>
        </w:rPr>
        <w:tab/>
        <w:t xml:space="preserve">Repair and maintenance of the </w:t>
      </w:r>
      <w:ins w:id="35" w:author="Andrew Karn" w:date="2015-08-27T13:04:00Z">
        <w:r w:rsidRPr="00665209">
          <w:rPr>
            <w:rFonts w:ascii="Arial" w:hAnsi="Arial" w:cs="Arial"/>
            <w:sz w:val="20"/>
            <w:szCs w:val="20"/>
          </w:rPr>
          <w:t>BWC system and related hardware</w:t>
        </w:r>
      </w:ins>
      <w:r w:rsidRPr="00665209">
        <w:rPr>
          <w:rFonts w:ascii="Arial" w:hAnsi="Arial" w:cs="Arial"/>
          <w:sz w:val="20"/>
          <w:szCs w:val="20"/>
        </w:rPr>
        <w:t xml:space="preserve">; </w:t>
      </w:r>
    </w:p>
    <w:p w:rsidR="00665209" w:rsidRPr="00665209" w:rsidRDefault="00665209" w:rsidP="00665209">
      <w:pPr>
        <w:ind w:left="1440"/>
        <w:jc w:val="both"/>
        <w:rPr>
          <w:rFonts w:ascii="Arial" w:hAnsi="Arial" w:cs="Arial"/>
          <w:sz w:val="20"/>
          <w:szCs w:val="20"/>
        </w:rPr>
      </w:pPr>
    </w:p>
    <w:p w:rsidR="00665209" w:rsidRPr="00665209" w:rsidRDefault="00665209" w:rsidP="00665209">
      <w:pPr>
        <w:numPr>
          <w:ilvl w:val="0"/>
          <w:numId w:val="9"/>
        </w:numPr>
        <w:jc w:val="both"/>
        <w:rPr>
          <w:rFonts w:ascii="Arial" w:hAnsi="Arial" w:cs="Arial"/>
          <w:sz w:val="20"/>
          <w:szCs w:val="20"/>
        </w:rPr>
      </w:pPr>
      <w:ins w:id="36" w:author="Andrew Karn" w:date="2015-08-27T13:04:00Z">
        <w:r w:rsidRPr="00665209">
          <w:rPr>
            <w:rFonts w:ascii="Arial" w:hAnsi="Arial" w:cs="Arial"/>
            <w:sz w:val="20"/>
            <w:szCs w:val="20"/>
          </w:rPr>
          <w:t xml:space="preserve">Sustaining the use and deployment of BWC on its officers, with continued data collection and analysis as determined by the </w:t>
        </w:r>
      </w:ins>
      <w:r w:rsidRPr="00665209">
        <w:rPr>
          <w:rFonts w:ascii="Arial" w:hAnsi="Arial" w:cs="Arial"/>
          <w:sz w:val="20"/>
          <w:szCs w:val="20"/>
        </w:rPr>
        <w:t>Union County</w:t>
      </w:r>
      <w:ins w:id="37" w:author="Andrew Karn" w:date="2015-08-27T13:04:00Z">
        <w:r w:rsidRPr="00665209">
          <w:rPr>
            <w:rFonts w:ascii="Arial" w:hAnsi="Arial" w:cs="Arial"/>
            <w:sz w:val="20"/>
            <w:szCs w:val="20"/>
          </w:rPr>
          <w:t>.</w:t>
        </w:r>
      </w:ins>
    </w:p>
    <w:p w:rsidR="00665209" w:rsidRPr="00665209" w:rsidRDefault="00665209" w:rsidP="00665209">
      <w:pPr>
        <w:jc w:val="both"/>
        <w:rPr>
          <w:rFonts w:ascii="Arial" w:hAnsi="Arial" w:cs="Arial"/>
          <w:sz w:val="20"/>
          <w:szCs w:val="20"/>
        </w:rPr>
      </w:pPr>
    </w:p>
    <w:p w:rsidR="00665209" w:rsidRPr="00665209" w:rsidRDefault="00665209" w:rsidP="00665209">
      <w:pPr>
        <w:ind w:left="2160" w:hanging="720"/>
        <w:jc w:val="both"/>
        <w:rPr>
          <w:ins w:id="38" w:author="Daniel Antonelli" w:date="2015-08-31T08:28:00Z"/>
          <w:rFonts w:ascii="Arial" w:hAnsi="Arial" w:cs="Arial"/>
          <w:sz w:val="20"/>
          <w:szCs w:val="20"/>
        </w:rPr>
      </w:pPr>
      <w:r w:rsidRPr="00665209">
        <w:rPr>
          <w:rFonts w:ascii="Arial" w:hAnsi="Arial" w:cs="Arial"/>
          <w:sz w:val="20"/>
          <w:szCs w:val="20"/>
        </w:rPr>
        <w:t>5.</w:t>
      </w:r>
      <w:r w:rsidRPr="00665209">
        <w:rPr>
          <w:rFonts w:ascii="Arial" w:hAnsi="Arial" w:cs="Arial"/>
          <w:sz w:val="20"/>
          <w:szCs w:val="20"/>
        </w:rPr>
        <w:tab/>
        <w:t xml:space="preserve">The City of Linden shall save, protect, indemnify and hold harmless the Union County Prosecutor, the County of Union and/or its elected officials, officers and employees from any and all damages or claims for damages to persons or property which may result from the use of the </w:t>
      </w:r>
      <w:ins w:id="39" w:author="Andrew Karn" w:date="2015-08-27T13:07:00Z">
        <w:r w:rsidRPr="00665209">
          <w:rPr>
            <w:rFonts w:ascii="Arial" w:hAnsi="Arial" w:cs="Arial"/>
            <w:sz w:val="20"/>
            <w:szCs w:val="20"/>
          </w:rPr>
          <w:t xml:space="preserve">BWC system </w:t>
        </w:r>
      </w:ins>
      <w:r w:rsidRPr="00665209">
        <w:rPr>
          <w:rFonts w:ascii="Arial" w:hAnsi="Arial" w:cs="Arial"/>
          <w:sz w:val="20"/>
          <w:szCs w:val="20"/>
        </w:rPr>
        <w:t>provided pursuant to this Agreement.</w:t>
      </w:r>
    </w:p>
    <w:p w:rsidR="00665209" w:rsidRPr="00665209" w:rsidRDefault="00665209" w:rsidP="00665209">
      <w:pPr>
        <w:ind w:left="1440"/>
        <w:jc w:val="both"/>
        <w:rPr>
          <w:rFonts w:ascii="Arial" w:hAnsi="Arial" w:cs="Arial"/>
          <w:sz w:val="20"/>
          <w:szCs w:val="20"/>
        </w:rPr>
      </w:pPr>
    </w:p>
    <w:p w:rsidR="00665209" w:rsidRPr="00665209" w:rsidRDefault="00665209" w:rsidP="00C84FBC">
      <w:pPr>
        <w:ind w:left="2160" w:hanging="720"/>
        <w:jc w:val="both"/>
        <w:rPr>
          <w:rFonts w:ascii="Arial" w:hAnsi="Arial" w:cs="Arial"/>
          <w:sz w:val="20"/>
          <w:szCs w:val="20"/>
        </w:rPr>
      </w:pPr>
      <w:r w:rsidRPr="00665209">
        <w:rPr>
          <w:rFonts w:ascii="Arial" w:hAnsi="Arial" w:cs="Arial"/>
          <w:sz w:val="20"/>
          <w:szCs w:val="20"/>
        </w:rPr>
        <w:t>6.</w:t>
      </w:r>
      <w:r w:rsidRPr="00665209">
        <w:rPr>
          <w:rFonts w:ascii="Arial" w:hAnsi="Arial" w:cs="Arial"/>
          <w:sz w:val="20"/>
          <w:szCs w:val="20"/>
        </w:rPr>
        <w:tab/>
        <w:t xml:space="preserve">The Agreement represents the entire understanding of the parties.  </w:t>
      </w:r>
      <w:r w:rsidRPr="00665209">
        <w:rPr>
          <w:rFonts w:ascii="Arial" w:hAnsi="Arial" w:cs="Arial"/>
          <w:sz w:val="20"/>
          <w:szCs w:val="20"/>
        </w:rPr>
        <w:tab/>
        <w:t xml:space="preserve">It shall not be amended, except through written amendment </w:t>
      </w:r>
      <w:r w:rsidRPr="00665209">
        <w:rPr>
          <w:rFonts w:ascii="Arial" w:hAnsi="Arial" w:cs="Arial"/>
          <w:sz w:val="20"/>
          <w:szCs w:val="20"/>
        </w:rPr>
        <w:tab/>
        <w:t>approved by the respective governing bodies.</w:t>
      </w:r>
    </w:p>
    <w:p w:rsidR="00665209" w:rsidRPr="00665209" w:rsidRDefault="00665209" w:rsidP="00665209">
      <w:pPr>
        <w:ind w:left="1440"/>
        <w:jc w:val="both"/>
        <w:rPr>
          <w:rFonts w:ascii="Arial" w:hAnsi="Arial" w:cs="Arial"/>
          <w:sz w:val="20"/>
          <w:szCs w:val="20"/>
        </w:rPr>
      </w:pPr>
    </w:p>
    <w:p w:rsidR="00665209" w:rsidRPr="00665209" w:rsidRDefault="00665209" w:rsidP="00665209">
      <w:pPr>
        <w:jc w:val="both"/>
        <w:rPr>
          <w:rFonts w:ascii="Arial" w:hAnsi="Arial" w:cs="Arial"/>
          <w:sz w:val="20"/>
          <w:szCs w:val="20"/>
        </w:rPr>
      </w:pPr>
      <w:r w:rsidRPr="00665209">
        <w:rPr>
          <w:rFonts w:ascii="Arial" w:hAnsi="Arial" w:cs="Arial"/>
          <w:sz w:val="20"/>
          <w:szCs w:val="20"/>
        </w:rPr>
        <w:t xml:space="preserve">Be it Further Resolved that this resolution shall take effect immediately. </w:t>
      </w:r>
    </w:p>
    <w:p w:rsidR="004A5D4C" w:rsidRDefault="004A5D4C" w:rsidP="00665209">
      <w:pPr>
        <w:rPr>
          <w:rFonts w:ascii="Arial" w:hAnsi="Arial" w:cs="Arial"/>
          <w:b/>
          <w:sz w:val="20"/>
          <w:szCs w:val="20"/>
        </w:rPr>
      </w:pPr>
    </w:p>
    <w:p w:rsidR="00665209" w:rsidRPr="00665209" w:rsidRDefault="00665209" w:rsidP="00665209">
      <w:pPr>
        <w:spacing w:line="259" w:lineRule="auto"/>
        <w:rPr>
          <w:rFonts w:ascii="Arial" w:eastAsiaTheme="minorHAnsi" w:hAnsi="Arial" w:cs="Arial"/>
          <w:b/>
          <w:sz w:val="20"/>
          <w:szCs w:val="20"/>
          <w:u w:val="single"/>
        </w:rPr>
      </w:pPr>
      <w:r w:rsidRPr="00665209">
        <w:rPr>
          <w:rFonts w:ascii="Arial" w:eastAsiaTheme="minorHAnsi" w:hAnsi="Arial" w:cs="Arial"/>
          <w:b/>
          <w:sz w:val="20"/>
          <w:szCs w:val="20"/>
        </w:rPr>
        <w:t xml:space="preserve">RESOLUTION: </w:t>
      </w:r>
      <w:r w:rsidRPr="00665209">
        <w:rPr>
          <w:rFonts w:ascii="Arial" w:eastAsiaTheme="minorHAnsi" w:hAnsi="Arial" w:cs="Arial"/>
          <w:b/>
          <w:sz w:val="20"/>
          <w:szCs w:val="20"/>
          <w:u w:val="single"/>
        </w:rPr>
        <w:t>2015-329</w:t>
      </w:r>
    </w:p>
    <w:p w:rsidR="00665209" w:rsidRPr="00665209" w:rsidRDefault="00665209" w:rsidP="00665209">
      <w:pPr>
        <w:spacing w:line="259" w:lineRule="auto"/>
        <w:jc w:val="right"/>
        <w:rPr>
          <w:rFonts w:ascii="Arial" w:eastAsiaTheme="minorHAnsi" w:hAnsi="Arial" w:cs="Arial"/>
          <w:b/>
          <w:sz w:val="20"/>
          <w:szCs w:val="20"/>
        </w:rPr>
      </w:pPr>
    </w:p>
    <w:p w:rsidR="00665209" w:rsidRPr="00665209" w:rsidRDefault="00665209" w:rsidP="00665209">
      <w:pPr>
        <w:spacing w:line="259" w:lineRule="auto"/>
        <w:jc w:val="center"/>
        <w:rPr>
          <w:rFonts w:ascii="Arial" w:eastAsiaTheme="minorHAnsi" w:hAnsi="Arial" w:cs="Arial"/>
          <w:b/>
          <w:sz w:val="20"/>
          <w:szCs w:val="20"/>
        </w:rPr>
      </w:pPr>
      <w:r w:rsidRPr="00665209">
        <w:rPr>
          <w:rFonts w:ascii="Arial" w:eastAsiaTheme="minorHAnsi" w:hAnsi="Arial" w:cs="Arial"/>
          <w:b/>
          <w:sz w:val="20"/>
          <w:szCs w:val="20"/>
        </w:rPr>
        <w:t>A RESOLUTION DESIGNATING SEPTEMBER 18, 2015 AS POW/MIA REMEMBERANCE DAY</w:t>
      </w:r>
    </w:p>
    <w:p w:rsidR="00665209" w:rsidRPr="00665209" w:rsidRDefault="00665209" w:rsidP="00665209">
      <w:pPr>
        <w:spacing w:line="259" w:lineRule="auto"/>
        <w:jc w:val="center"/>
        <w:rPr>
          <w:rFonts w:ascii="Arial" w:eastAsiaTheme="minorHAnsi" w:hAnsi="Arial" w:cs="Arial"/>
          <w:b/>
          <w:sz w:val="20"/>
          <w:szCs w:val="20"/>
        </w:rPr>
      </w:pPr>
      <w:r w:rsidRPr="00665209">
        <w:rPr>
          <w:rFonts w:ascii="Arial" w:eastAsiaTheme="minorHAnsi" w:hAnsi="Arial" w:cs="Arial"/>
          <w:b/>
          <w:sz w:val="20"/>
          <w:szCs w:val="20"/>
        </w:rPr>
        <w:t>AND URGING LINDEN RESIDENTS TO ATTEND THE CEREMONY IN FRONT OF THE UNION COUNTY COURTHOUSE IN ELIZABETH</w:t>
      </w:r>
    </w:p>
    <w:p w:rsidR="00665209" w:rsidRPr="00665209" w:rsidRDefault="00665209" w:rsidP="00665209">
      <w:pPr>
        <w:spacing w:line="259" w:lineRule="auto"/>
        <w:jc w:val="center"/>
        <w:rPr>
          <w:rFonts w:ascii="Arial" w:eastAsiaTheme="minorHAnsi" w:hAnsi="Arial" w:cs="Arial"/>
          <w:b/>
          <w:sz w:val="20"/>
          <w:szCs w:val="20"/>
        </w:rPr>
      </w:pPr>
    </w:p>
    <w:p w:rsidR="00665209" w:rsidRPr="00665209" w:rsidRDefault="00665209" w:rsidP="00665209">
      <w:pPr>
        <w:spacing w:line="259" w:lineRule="auto"/>
        <w:rPr>
          <w:rFonts w:ascii="Arial" w:eastAsiaTheme="minorHAnsi" w:hAnsi="Arial" w:cs="Arial"/>
          <w:b/>
          <w:sz w:val="20"/>
          <w:szCs w:val="20"/>
        </w:rPr>
      </w:pPr>
      <w:r w:rsidRPr="00665209">
        <w:rPr>
          <w:rFonts w:ascii="Arial" w:eastAsiaTheme="minorHAnsi" w:hAnsi="Arial" w:cs="Arial"/>
          <w:b/>
          <w:sz w:val="20"/>
          <w:szCs w:val="20"/>
        </w:rPr>
        <w:t xml:space="preserve">WHEREAS,  </w:t>
      </w:r>
      <w:r w:rsidRPr="00665209">
        <w:rPr>
          <w:rFonts w:ascii="Arial" w:eastAsiaTheme="minorHAnsi" w:hAnsi="Arial" w:cs="Arial"/>
          <w:sz w:val="20"/>
          <w:szCs w:val="20"/>
        </w:rPr>
        <w:t xml:space="preserve">all Americans, everywhere, owe a special debt of gratitude too, and a responsibility for remembering and honoring those who have given so much to make all of us free and secure in this, our homeland, and a recognition day is a fitting testament and remembrance for all of us, for the sacrifices of our POW/MIA Veterans; and </w:t>
      </w:r>
    </w:p>
    <w:p w:rsidR="00665209" w:rsidRPr="00665209" w:rsidRDefault="00665209" w:rsidP="00665209">
      <w:pPr>
        <w:spacing w:line="259" w:lineRule="auto"/>
        <w:jc w:val="center"/>
        <w:rPr>
          <w:rFonts w:ascii="Arial" w:eastAsiaTheme="minorHAnsi" w:hAnsi="Arial" w:cs="Arial"/>
          <w:b/>
          <w:sz w:val="20"/>
          <w:szCs w:val="20"/>
        </w:rPr>
      </w:pPr>
    </w:p>
    <w:p w:rsidR="00665209" w:rsidRPr="00665209" w:rsidRDefault="00665209" w:rsidP="00665209">
      <w:pPr>
        <w:spacing w:line="259" w:lineRule="auto"/>
        <w:rPr>
          <w:rFonts w:ascii="Arial" w:eastAsiaTheme="minorHAnsi" w:hAnsi="Arial" w:cs="Arial"/>
          <w:sz w:val="20"/>
          <w:szCs w:val="20"/>
        </w:rPr>
      </w:pPr>
      <w:r w:rsidRPr="00665209">
        <w:rPr>
          <w:rFonts w:ascii="Arial" w:eastAsiaTheme="minorHAnsi" w:hAnsi="Arial" w:cs="Arial"/>
          <w:b/>
          <w:sz w:val="20"/>
          <w:szCs w:val="20"/>
        </w:rPr>
        <w:t xml:space="preserve">WHEREAS, </w:t>
      </w:r>
      <w:r w:rsidRPr="00665209">
        <w:rPr>
          <w:rFonts w:ascii="Arial" w:eastAsiaTheme="minorHAnsi" w:hAnsi="Arial" w:cs="Arial"/>
          <w:sz w:val="20"/>
          <w:szCs w:val="20"/>
        </w:rPr>
        <w:t>the Board of Chosen Freeholders of the County of Union has declared September 18, 2015 “POW/MIA Remembrance Day” to remember and honor the men and women who have given so much to make and keep us free and secure in this country; and</w:t>
      </w:r>
    </w:p>
    <w:p w:rsidR="00665209" w:rsidRPr="00665209" w:rsidRDefault="00665209" w:rsidP="00665209">
      <w:pPr>
        <w:spacing w:line="259" w:lineRule="auto"/>
        <w:rPr>
          <w:rFonts w:ascii="Arial" w:eastAsiaTheme="minorHAnsi" w:hAnsi="Arial" w:cs="Arial"/>
          <w:sz w:val="20"/>
          <w:szCs w:val="20"/>
        </w:rPr>
      </w:pPr>
    </w:p>
    <w:p w:rsidR="00665209" w:rsidRPr="00665209" w:rsidRDefault="00665209" w:rsidP="00665209">
      <w:pPr>
        <w:spacing w:line="259" w:lineRule="auto"/>
        <w:rPr>
          <w:rFonts w:ascii="Arial" w:eastAsiaTheme="minorHAnsi" w:hAnsi="Arial" w:cs="Arial"/>
          <w:sz w:val="20"/>
          <w:szCs w:val="20"/>
        </w:rPr>
      </w:pPr>
      <w:r w:rsidRPr="00665209">
        <w:rPr>
          <w:rFonts w:ascii="Arial" w:eastAsiaTheme="minorHAnsi" w:hAnsi="Arial" w:cs="Arial"/>
          <w:b/>
          <w:sz w:val="20"/>
          <w:szCs w:val="20"/>
        </w:rPr>
        <w:t xml:space="preserve">WHEREAS, </w:t>
      </w:r>
      <w:r w:rsidRPr="00665209">
        <w:rPr>
          <w:rFonts w:ascii="Arial" w:eastAsiaTheme="minorHAnsi" w:hAnsi="Arial" w:cs="Arial"/>
          <w:sz w:val="20"/>
          <w:szCs w:val="20"/>
        </w:rPr>
        <w:t xml:space="preserve">in honor of this special day, a ceremony will be held in front of the Union County Courthouse, 2 Broad Street, Elizabeth, New Jersey, beginning at 11:15 a.m. for all residents of Union County to give thanks and remembrance for the sacrifices made; and </w:t>
      </w:r>
    </w:p>
    <w:p w:rsidR="00665209" w:rsidRPr="00665209" w:rsidRDefault="00665209" w:rsidP="00665209">
      <w:pPr>
        <w:spacing w:line="259" w:lineRule="auto"/>
        <w:rPr>
          <w:rFonts w:ascii="Arial" w:eastAsiaTheme="minorHAnsi" w:hAnsi="Arial" w:cs="Arial"/>
          <w:sz w:val="20"/>
          <w:szCs w:val="20"/>
        </w:rPr>
      </w:pPr>
    </w:p>
    <w:p w:rsidR="00665209" w:rsidRPr="00665209" w:rsidRDefault="00665209" w:rsidP="00665209">
      <w:pPr>
        <w:spacing w:line="259" w:lineRule="auto"/>
        <w:rPr>
          <w:rFonts w:ascii="Arial" w:eastAsiaTheme="minorHAnsi" w:hAnsi="Arial" w:cs="Arial"/>
          <w:sz w:val="20"/>
          <w:szCs w:val="20"/>
        </w:rPr>
      </w:pPr>
      <w:r w:rsidRPr="00665209">
        <w:rPr>
          <w:rFonts w:ascii="Arial" w:eastAsiaTheme="minorHAnsi" w:hAnsi="Arial" w:cs="Arial"/>
          <w:b/>
          <w:sz w:val="20"/>
          <w:szCs w:val="20"/>
        </w:rPr>
        <w:t>WHEREAS,</w:t>
      </w:r>
      <w:r w:rsidRPr="00665209">
        <w:rPr>
          <w:rFonts w:ascii="Arial" w:eastAsiaTheme="minorHAnsi" w:hAnsi="Arial" w:cs="Arial"/>
          <w:sz w:val="20"/>
          <w:szCs w:val="20"/>
        </w:rPr>
        <w:t xml:space="preserve"> the Mayor and Council of the City of Linden, wishes to assist in the honoring of our POW’s and MIA’s.</w:t>
      </w:r>
    </w:p>
    <w:p w:rsidR="00665209" w:rsidRPr="00665209" w:rsidRDefault="00665209" w:rsidP="00665209">
      <w:pPr>
        <w:spacing w:line="259" w:lineRule="auto"/>
        <w:rPr>
          <w:rFonts w:ascii="Arial" w:eastAsiaTheme="minorHAnsi" w:hAnsi="Arial" w:cs="Arial"/>
          <w:sz w:val="20"/>
          <w:szCs w:val="20"/>
        </w:rPr>
      </w:pPr>
    </w:p>
    <w:p w:rsidR="00665209" w:rsidRPr="00665209" w:rsidRDefault="00665209" w:rsidP="00665209">
      <w:pPr>
        <w:spacing w:line="259" w:lineRule="auto"/>
        <w:rPr>
          <w:rFonts w:ascii="Arial" w:eastAsiaTheme="minorHAnsi" w:hAnsi="Arial" w:cs="Arial"/>
          <w:sz w:val="20"/>
          <w:szCs w:val="20"/>
        </w:rPr>
      </w:pPr>
      <w:r w:rsidRPr="00665209">
        <w:rPr>
          <w:rFonts w:ascii="Arial" w:eastAsiaTheme="minorHAnsi" w:hAnsi="Arial" w:cs="Arial"/>
          <w:b/>
          <w:sz w:val="20"/>
          <w:szCs w:val="20"/>
        </w:rPr>
        <w:t xml:space="preserve">NOW, THEREFORE, BE IT RESOLVED </w:t>
      </w:r>
      <w:r w:rsidRPr="00665209">
        <w:rPr>
          <w:rFonts w:ascii="Arial" w:eastAsiaTheme="minorHAnsi" w:hAnsi="Arial" w:cs="Arial"/>
          <w:sz w:val="20"/>
          <w:szCs w:val="20"/>
        </w:rPr>
        <w:t xml:space="preserve">by the Mayor and Council of the City of Linden that they do hereby declare September 18, 2015 as POW/MIA Remembrance Day in the City of Linden and urge the residents of Linden to join in the Union County ceremony giving thanks and remembrance to the sacrifices made by our POW/MIA’s; and </w:t>
      </w:r>
    </w:p>
    <w:p w:rsidR="00665209" w:rsidRPr="00665209" w:rsidRDefault="00665209" w:rsidP="00665209">
      <w:pPr>
        <w:spacing w:line="259" w:lineRule="auto"/>
        <w:rPr>
          <w:rFonts w:ascii="Arial" w:eastAsiaTheme="minorHAnsi" w:hAnsi="Arial" w:cs="Arial"/>
          <w:sz w:val="20"/>
          <w:szCs w:val="20"/>
        </w:rPr>
      </w:pPr>
    </w:p>
    <w:p w:rsidR="00665209" w:rsidRPr="00665209" w:rsidRDefault="00665209" w:rsidP="00665209">
      <w:pPr>
        <w:spacing w:line="259" w:lineRule="auto"/>
        <w:rPr>
          <w:rFonts w:ascii="Arial" w:eastAsiaTheme="minorHAnsi" w:hAnsi="Arial" w:cs="Arial"/>
          <w:sz w:val="20"/>
          <w:szCs w:val="20"/>
        </w:rPr>
      </w:pPr>
      <w:r w:rsidRPr="00665209">
        <w:rPr>
          <w:rFonts w:ascii="Arial" w:eastAsiaTheme="minorHAnsi" w:hAnsi="Arial" w:cs="Arial"/>
          <w:b/>
          <w:sz w:val="20"/>
          <w:szCs w:val="20"/>
        </w:rPr>
        <w:t xml:space="preserve">BE IT FURTHER RESOLVED </w:t>
      </w:r>
      <w:r w:rsidRPr="00665209">
        <w:rPr>
          <w:rFonts w:ascii="Arial" w:eastAsiaTheme="minorHAnsi" w:hAnsi="Arial" w:cs="Arial"/>
          <w:sz w:val="20"/>
          <w:szCs w:val="20"/>
        </w:rPr>
        <w:t xml:space="preserve">that a copy of this Resolution be forwarded to the Union County Board of Chosen Freeholders and to all Veterans Posts in the City of Linden. </w:t>
      </w:r>
    </w:p>
    <w:p w:rsidR="00665209" w:rsidRPr="00665209" w:rsidRDefault="00665209" w:rsidP="00665209">
      <w:pPr>
        <w:rPr>
          <w:rFonts w:ascii="Arial" w:hAnsi="Arial" w:cs="Arial"/>
          <w:b/>
          <w:sz w:val="20"/>
          <w:szCs w:val="20"/>
        </w:rPr>
      </w:pPr>
    </w:p>
    <w:p w:rsidR="00665209" w:rsidRDefault="00665209" w:rsidP="00665209">
      <w:pPr>
        <w:rPr>
          <w:rFonts w:ascii="Arial" w:hAnsi="Arial" w:cs="Arial"/>
          <w:b/>
          <w:sz w:val="20"/>
          <w:szCs w:val="20"/>
        </w:rPr>
      </w:pPr>
    </w:p>
    <w:p w:rsidR="00B53235" w:rsidRPr="00B53235" w:rsidRDefault="00B53235" w:rsidP="00B53235">
      <w:pPr>
        <w:rPr>
          <w:rFonts w:ascii="Arial" w:hAnsi="Arial" w:cs="Arial"/>
          <w:b/>
          <w:bCs/>
          <w:sz w:val="20"/>
          <w:szCs w:val="20"/>
          <w:u w:val="single"/>
        </w:rPr>
      </w:pPr>
      <w:r w:rsidRPr="00B53235">
        <w:rPr>
          <w:rFonts w:ascii="Arial" w:hAnsi="Arial" w:cs="Arial"/>
          <w:b/>
          <w:bCs/>
          <w:sz w:val="20"/>
          <w:szCs w:val="20"/>
        </w:rPr>
        <w:t xml:space="preserve">RESOLUTION: </w:t>
      </w:r>
      <w:r w:rsidRPr="00B53235">
        <w:rPr>
          <w:rFonts w:ascii="Arial" w:hAnsi="Arial" w:cs="Arial"/>
          <w:b/>
          <w:bCs/>
          <w:sz w:val="20"/>
          <w:szCs w:val="20"/>
          <w:u w:val="single"/>
        </w:rPr>
        <w:t>2015-330</w:t>
      </w:r>
    </w:p>
    <w:p w:rsidR="00B53235" w:rsidRPr="00B53235" w:rsidRDefault="00B53235" w:rsidP="00B53235">
      <w:pPr>
        <w:jc w:val="center"/>
        <w:rPr>
          <w:rFonts w:ascii="Arial" w:hAnsi="Arial" w:cs="Arial"/>
          <w:b/>
          <w:bCs/>
          <w:sz w:val="20"/>
          <w:szCs w:val="20"/>
        </w:rPr>
      </w:pPr>
    </w:p>
    <w:p w:rsidR="00B53235" w:rsidRPr="00B53235" w:rsidRDefault="00B53235" w:rsidP="00B53235">
      <w:pPr>
        <w:jc w:val="center"/>
        <w:rPr>
          <w:rFonts w:ascii="Arial" w:hAnsi="Arial" w:cs="Arial"/>
          <w:b/>
          <w:bCs/>
          <w:sz w:val="20"/>
          <w:szCs w:val="20"/>
        </w:rPr>
      </w:pPr>
      <w:r w:rsidRPr="00B53235">
        <w:rPr>
          <w:rFonts w:ascii="Arial" w:hAnsi="Arial" w:cs="Arial"/>
          <w:b/>
          <w:bCs/>
          <w:sz w:val="20"/>
          <w:szCs w:val="20"/>
        </w:rPr>
        <w:t xml:space="preserve">RESOLUTION APPROVING AND RATIFYING A SUBORDINATION OF MORTGAGE FOR 432 ELMWOOD TERRACE IN THE CITY OF LINDEN </w:t>
      </w:r>
    </w:p>
    <w:p w:rsidR="00B53235" w:rsidRPr="00B53235" w:rsidRDefault="00B53235" w:rsidP="00B53235">
      <w:pPr>
        <w:jc w:val="center"/>
        <w:rPr>
          <w:rFonts w:ascii="Arial" w:hAnsi="Arial" w:cs="Arial"/>
          <w:b/>
          <w:bCs/>
          <w:sz w:val="20"/>
          <w:szCs w:val="20"/>
        </w:rPr>
      </w:pPr>
    </w:p>
    <w:p w:rsidR="00B53235" w:rsidRPr="00B53235" w:rsidRDefault="00B53235" w:rsidP="00B53235">
      <w:pPr>
        <w:ind w:firstLine="720"/>
        <w:rPr>
          <w:rFonts w:ascii="Arial" w:hAnsi="Arial" w:cs="Arial"/>
          <w:sz w:val="20"/>
          <w:szCs w:val="20"/>
        </w:rPr>
      </w:pPr>
      <w:r w:rsidRPr="00B53235">
        <w:rPr>
          <w:rFonts w:ascii="Arial" w:hAnsi="Arial" w:cs="Arial"/>
          <w:b/>
          <w:bCs/>
          <w:sz w:val="20"/>
          <w:szCs w:val="20"/>
        </w:rPr>
        <w:t xml:space="preserve">WHEREAS, </w:t>
      </w:r>
      <w:r w:rsidRPr="00B53235">
        <w:rPr>
          <w:rFonts w:ascii="Arial" w:hAnsi="Arial" w:cs="Arial"/>
          <w:sz w:val="20"/>
          <w:szCs w:val="20"/>
        </w:rPr>
        <w:t xml:space="preserve">the City of Linden through the Neighborhood Preservation Program holds a mortgage with a perpetual lien on the property known as 432 Elmwood Terrace, Linden, New Jersey; and </w:t>
      </w:r>
    </w:p>
    <w:p w:rsidR="00B53235" w:rsidRPr="00B53235" w:rsidRDefault="00B53235" w:rsidP="00B53235">
      <w:pPr>
        <w:ind w:firstLine="720"/>
        <w:rPr>
          <w:rFonts w:ascii="Arial" w:hAnsi="Arial" w:cs="Arial"/>
          <w:sz w:val="20"/>
          <w:szCs w:val="20"/>
        </w:rPr>
      </w:pPr>
      <w:r w:rsidRPr="00B53235">
        <w:rPr>
          <w:rFonts w:ascii="Arial" w:hAnsi="Arial" w:cs="Arial"/>
          <w:b/>
          <w:bCs/>
          <w:sz w:val="20"/>
          <w:szCs w:val="20"/>
        </w:rPr>
        <w:t xml:space="preserve">WHEREAS, </w:t>
      </w:r>
      <w:r w:rsidRPr="00B53235">
        <w:rPr>
          <w:rFonts w:ascii="Arial" w:hAnsi="Arial" w:cs="Arial"/>
          <w:sz w:val="20"/>
          <w:szCs w:val="20"/>
        </w:rPr>
        <w:t xml:space="preserve">the owners of the property have sought to refinance their first mortgage lien on the property; and </w:t>
      </w:r>
    </w:p>
    <w:p w:rsidR="00B53235" w:rsidRPr="00B53235" w:rsidRDefault="00B53235" w:rsidP="00B53235">
      <w:pPr>
        <w:ind w:firstLine="720"/>
        <w:rPr>
          <w:rFonts w:ascii="Arial" w:hAnsi="Arial" w:cs="Arial"/>
          <w:sz w:val="20"/>
          <w:szCs w:val="20"/>
        </w:rPr>
      </w:pPr>
      <w:r w:rsidRPr="00B53235">
        <w:rPr>
          <w:rFonts w:ascii="Arial" w:hAnsi="Arial" w:cs="Arial"/>
          <w:b/>
          <w:bCs/>
          <w:sz w:val="20"/>
          <w:szCs w:val="20"/>
        </w:rPr>
        <w:t xml:space="preserve">WHEREAS, </w:t>
      </w:r>
      <w:r w:rsidRPr="00B53235">
        <w:rPr>
          <w:rFonts w:ascii="Arial" w:hAnsi="Arial" w:cs="Arial"/>
          <w:sz w:val="20"/>
          <w:szCs w:val="20"/>
        </w:rPr>
        <w:t xml:space="preserve">the City of Linden has been requested to subordinate its mortgage on 432 Elmwood Terrace to the new first mortgage; and </w:t>
      </w:r>
    </w:p>
    <w:p w:rsidR="00B53235" w:rsidRPr="00B53235" w:rsidRDefault="00B53235" w:rsidP="00B53235">
      <w:pPr>
        <w:ind w:firstLine="720"/>
        <w:rPr>
          <w:rFonts w:ascii="Arial" w:hAnsi="Arial" w:cs="Arial"/>
          <w:sz w:val="20"/>
          <w:szCs w:val="20"/>
        </w:rPr>
      </w:pPr>
      <w:r w:rsidRPr="00B53235">
        <w:rPr>
          <w:rFonts w:ascii="Arial" w:hAnsi="Arial" w:cs="Arial"/>
          <w:b/>
          <w:bCs/>
          <w:sz w:val="20"/>
          <w:szCs w:val="20"/>
        </w:rPr>
        <w:t xml:space="preserve">WHEREAS, </w:t>
      </w:r>
      <w:r w:rsidRPr="00B53235">
        <w:rPr>
          <w:rFonts w:ascii="Arial" w:hAnsi="Arial" w:cs="Arial"/>
          <w:sz w:val="20"/>
          <w:szCs w:val="20"/>
        </w:rPr>
        <w:t xml:space="preserve">it is in the best interests of the City to subordinate its mortgage on 432 Elmwood Terrace to the new first mortgage to be issued by Quicken Loans Inc., 1050 Woodward Avenue, Detroit, MI, 48226-1906; </w:t>
      </w:r>
    </w:p>
    <w:p w:rsidR="00B53235" w:rsidRPr="00B53235" w:rsidRDefault="00B53235" w:rsidP="00B53235">
      <w:pPr>
        <w:ind w:firstLine="720"/>
        <w:rPr>
          <w:rFonts w:ascii="Arial" w:hAnsi="Arial" w:cs="Arial"/>
          <w:sz w:val="20"/>
          <w:szCs w:val="20"/>
        </w:rPr>
      </w:pPr>
      <w:r w:rsidRPr="00B53235">
        <w:rPr>
          <w:rFonts w:ascii="Arial" w:hAnsi="Arial" w:cs="Arial"/>
          <w:b/>
          <w:bCs/>
          <w:sz w:val="20"/>
          <w:szCs w:val="20"/>
        </w:rPr>
        <w:t xml:space="preserve">NOW, THEREFORE, BE IT RESOLVED BY THE CITY COUNCIL OF THE CITY OF LINDEN </w:t>
      </w:r>
      <w:r w:rsidRPr="00B53235">
        <w:rPr>
          <w:rFonts w:ascii="Arial" w:hAnsi="Arial" w:cs="Arial"/>
          <w:sz w:val="20"/>
          <w:szCs w:val="20"/>
        </w:rPr>
        <w:t>as follows:</w:t>
      </w:r>
    </w:p>
    <w:p w:rsidR="00B53235" w:rsidRPr="00B53235" w:rsidRDefault="00B53235" w:rsidP="00B53235">
      <w:pPr>
        <w:tabs>
          <w:tab w:val="left" w:pos="-1440"/>
        </w:tabs>
        <w:ind w:left="1440" w:hanging="720"/>
        <w:rPr>
          <w:rFonts w:ascii="Arial" w:hAnsi="Arial" w:cs="Arial"/>
          <w:sz w:val="20"/>
          <w:szCs w:val="20"/>
        </w:rPr>
      </w:pPr>
      <w:r w:rsidRPr="00B53235">
        <w:rPr>
          <w:rFonts w:ascii="Arial" w:hAnsi="Arial" w:cs="Arial"/>
          <w:sz w:val="20"/>
          <w:szCs w:val="20"/>
        </w:rPr>
        <w:t>1.</w:t>
      </w:r>
      <w:r w:rsidRPr="00B53235">
        <w:rPr>
          <w:rFonts w:ascii="Arial" w:hAnsi="Arial" w:cs="Arial"/>
          <w:sz w:val="20"/>
          <w:szCs w:val="20"/>
        </w:rPr>
        <w:tab/>
        <w:t xml:space="preserve">The Mayor, and/or his designee, and the City Clerk, and/or his designee are hereby authorized to execute and attest to the subordination of the mortgage for 432 Elmwood Terrace, to Quicken Loans, Inc.   </w:t>
      </w:r>
    </w:p>
    <w:p w:rsidR="00B53235" w:rsidRPr="00B53235" w:rsidRDefault="00B53235" w:rsidP="00B53235">
      <w:pPr>
        <w:tabs>
          <w:tab w:val="left" w:pos="-1440"/>
        </w:tabs>
        <w:ind w:left="1440" w:hanging="720"/>
        <w:rPr>
          <w:rFonts w:ascii="Arial" w:hAnsi="Arial" w:cs="Arial"/>
          <w:sz w:val="20"/>
          <w:szCs w:val="20"/>
        </w:rPr>
      </w:pPr>
      <w:r w:rsidRPr="00B53235">
        <w:rPr>
          <w:rFonts w:ascii="Arial" w:hAnsi="Arial" w:cs="Arial"/>
          <w:sz w:val="20"/>
          <w:szCs w:val="20"/>
        </w:rPr>
        <w:t>2.</w:t>
      </w:r>
      <w:r w:rsidRPr="00B53235">
        <w:rPr>
          <w:rFonts w:ascii="Arial" w:hAnsi="Arial" w:cs="Arial"/>
          <w:sz w:val="20"/>
          <w:szCs w:val="20"/>
        </w:rPr>
        <w:tab/>
        <w:t xml:space="preserve">This Resolution shall take effect immediately. </w:t>
      </w:r>
    </w:p>
    <w:p w:rsidR="00FC6F62" w:rsidRDefault="00FC6F62" w:rsidP="00FC6F62">
      <w:pPr>
        <w:spacing w:line="259" w:lineRule="auto"/>
        <w:rPr>
          <w:rFonts w:ascii="Arial" w:hAnsi="Arial" w:cs="Arial"/>
          <w:b/>
          <w:sz w:val="20"/>
          <w:szCs w:val="20"/>
        </w:rPr>
      </w:pPr>
    </w:p>
    <w:p w:rsidR="00FC6F62" w:rsidRDefault="00FC6F62" w:rsidP="00FC6F62">
      <w:pPr>
        <w:spacing w:line="259" w:lineRule="auto"/>
        <w:rPr>
          <w:rFonts w:ascii="Arial" w:hAnsi="Arial" w:cs="Arial"/>
          <w:b/>
          <w:sz w:val="20"/>
          <w:szCs w:val="20"/>
        </w:rPr>
      </w:pPr>
    </w:p>
    <w:p w:rsidR="00FC6F62" w:rsidRPr="00FC6F62" w:rsidRDefault="00FC6F62" w:rsidP="00FC6F62">
      <w:pPr>
        <w:spacing w:line="259" w:lineRule="auto"/>
        <w:rPr>
          <w:rFonts w:ascii="Arial" w:eastAsiaTheme="minorHAnsi" w:hAnsi="Arial" w:cs="Arial"/>
          <w:b/>
          <w:sz w:val="20"/>
          <w:szCs w:val="20"/>
          <w:u w:val="single"/>
        </w:rPr>
      </w:pPr>
      <w:r w:rsidRPr="00FC6F62">
        <w:rPr>
          <w:rFonts w:ascii="Arial" w:eastAsiaTheme="minorHAnsi" w:hAnsi="Arial" w:cs="Arial"/>
          <w:b/>
          <w:sz w:val="20"/>
          <w:szCs w:val="20"/>
        </w:rPr>
        <w:t xml:space="preserve">RESOLUTION: </w:t>
      </w:r>
      <w:r w:rsidRPr="00FC6F62">
        <w:rPr>
          <w:rFonts w:ascii="Arial" w:eastAsiaTheme="minorHAnsi" w:hAnsi="Arial" w:cs="Arial"/>
          <w:b/>
          <w:sz w:val="20"/>
          <w:szCs w:val="20"/>
          <w:u w:val="single"/>
        </w:rPr>
        <w:t>2015-331</w:t>
      </w:r>
    </w:p>
    <w:p w:rsidR="00FC6F62" w:rsidRPr="00FC6F62" w:rsidRDefault="00FC6F62" w:rsidP="00FC6F62">
      <w:pPr>
        <w:spacing w:line="259" w:lineRule="auto"/>
        <w:jc w:val="center"/>
        <w:rPr>
          <w:rFonts w:ascii="Arial" w:eastAsiaTheme="minorHAnsi" w:hAnsi="Arial" w:cs="Arial"/>
          <w:b/>
          <w:sz w:val="20"/>
          <w:szCs w:val="20"/>
        </w:rPr>
      </w:pPr>
    </w:p>
    <w:p w:rsidR="00FC6F62" w:rsidRPr="00FC6F62" w:rsidRDefault="00FC6F62" w:rsidP="00FC6F62">
      <w:pPr>
        <w:spacing w:line="259" w:lineRule="auto"/>
        <w:jc w:val="center"/>
        <w:rPr>
          <w:rFonts w:ascii="Arial" w:eastAsiaTheme="minorHAnsi" w:hAnsi="Arial" w:cs="Arial"/>
          <w:b/>
          <w:sz w:val="20"/>
          <w:szCs w:val="20"/>
        </w:rPr>
      </w:pPr>
      <w:r w:rsidRPr="00FC6F62">
        <w:rPr>
          <w:rFonts w:ascii="Arial" w:eastAsiaTheme="minorHAnsi" w:hAnsi="Arial" w:cs="Arial"/>
          <w:b/>
          <w:sz w:val="20"/>
          <w:szCs w:val="20"/>
        </w:rPr>
        <w:t>A RESOLUTION HONORING RICHARD GERBOUNKA AS THE</w:t>
      </w:r>
    </w:p>
    <w:p w:rsidR="00FC6F62" w:rsidRPr="00FC6F62" w:rsidRDefault="00FC6F62" w:rsidP="00FC6F62">
      <w:pPr>
        <w:spacing w:line="259" w:lineRule="auto"/>
        <w:jc w:val="center"/>
        <w:rPr>
          <w:rFonts w:ascii="Arial" w:eastAsiaTheme="minorHAnsi" w:hAnsi="Arial" w:cs="Arial"/>
          <w:b/>
          <w:sz w:val="20"/>
          <w:szCs w:val="20"/>
        </w:rPr>
      </w:pPr>
      <w:r w:rsidRPr="00FC6F62">
        <w:rPr>
          <w:rFonts w:ascii="Arial" w:eastAsiaTheme="minorHAnsi" w:hAnsi="Arial" w:cs="Arial"/>
          <w:b/>
          <w:sz w:val="20"/>
          <w:szCs w:val="20"/>
        </w:rPr>
        <w:t>2015 LINDEN CONTINGENT MARSHAL TO THE</w:t>
      </w:r>
    </w:p>
    <w:p w:rsidR="00FC6F62" w:rsidRPr="00FC6F62" w:rsidRDefault="00FC6F62" w:rsidP="00FC6F62">
      <w:pPr>
        <w:spacing w:line="259" w:lineRule="auto"/>
        <w:jc w:val="center"/>
        <w:rPr>
          <w:rFonts w:ascii="Arial" w:eastAsiaTheme="minorHAnsi" w:hAnsi="Arial" w:cs="Arial"/>
          <w:b/>
          <w:sz w:val="20"/>
          <w:szCs w:val="20"/>
        </w:rPr>
      </w:pPr>
      <w:r w:rsidRPr="00FC6F62">
        <w:rPr>
          <w:rFonts w:ascii="Arial" w:eastAsiaTheme="minorHAnsi" w:hAnsi="Arial" w:cs="Arial"/>
          <w:b/>
          <w:sz w:val="20"/>
          <w:szCs w:val="20"/>
        </w:rPr>
        <w:t>PUL</w:t>
      </w:r>
      <w:r w:rsidR="00374823">
        <w:rPr>
          <w:rFonts w:ascii="Arial" w:eastAsiaTheme="minorHAnsi" w:hAnsi="Arial" w:cs="Arial"/>
          <w:b/>
          <w:sz w:val="20"/>
          <w:szCs w:val="20"/>
        </w:rPr>
        <w:t xml:space="preserve">ASKI </w:t>
      </w:r>
      <w:r w:rsidRPr="00FC6F62">
        <w:rPr>
          <w:rFonts w:ascii="Arial" w:eastAsiaTheme="minorHAnsi" w:hAnsi="Arial" w:cs="Arial"/>
          <w:b/>
          <w:sz w:val="20"/>
          <w:szCs w:val="20"/>
        </w:rPr>
        <w:t>PARADE</w:t>
      </w:r>
    </w:p>
    <w:p w:rsidR="00FC6F62" w:rsidRPr="00FC6F62" w:rsidRDefault="00FC6F62" w:rsidP="00FC6F62">
      <w:pPr>
        <w:spacing w:line="259" w:lineRule="auto"/>
        <w:jc w:val="center"/>
        <w:rPr>
          <w:rFonts w:ascii="Arial" w:eastAsiaTheme="minorHAnsi" w:hAnsi="Arial" w:cs="Arial"/>
          <w:b/>
          <w:sz w:val="20"/>
          <w:szCs w:val="20"/>
        </w:rPr>
      </w:pP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Richard Gerbounka has been selected, to serve, as the 2015 Marshal to the 78</w:t>
      </w:r>
      <w:r w:rsidRPr="00FC6F62">
        <w:rPr>
          <w:rFonts w:ascii="Arial" w:eastAsiaTheme="minorHAnsi" w:hAnsi="Arial" w:cs="Arial"/>
          <w:sz w:val="20"/>
          <w:szCs w:val="20"/>
          <w:vertAlign w:val="superscript"/>
        </w:rPr>
        <w:t>th</w:t>
      </w:r>
      <w:r w:rsidRPr="00FC6F62">
        <w:rPr>
          <w:rFonts w:ascii="Arial" w:eastAsiaTheme="minorHAnsi" w:hAnsi="Arial" w:cs="Arial"/>
          <w:sz w:val="20"/>
          <w:szCs w:val="20"/>
        </w:rPr>
        <w:t xml:space="preserve"> Annual Pulaski Day Parade, in New York City on Sunday, October 4, 2015 by the General Pulaski Memorial Parade Committee of St. Theresa’s Linden, Inc., to represent thousands of Linden residents of Polish decent; and</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Richard Gerbounka has resided in the City of Linden since the age of eight, attended School #1, Soehl Junior High School, and graduated from Linden High School in 1963; and</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Richard Gerbounka, upon graduation from high school, joined the United States Marine Corps, proudly serving with the 12</w:t>
      </w:r>
      <w:r w:rsidRPr="00FC6F62">
        <w:rPr>
          <w:rFonts w:ascii="Arial" w:eastAsiaTheme="minorHAnsi" w:hAnsi="Arial" w:cs="Arial"/>
          <w:sz w:val="20"/>
          <w:szCs w:val="20"/>
          <w:vertAlign w:val="superscript"/>
        </w:rPr>
        <w:t>th</w:t>
      </w:r>
      <w:r w:rsidRPr="00FC6F62">
        <w:rPr>
          <w:rFonts w:ascii="Arial" w:eastAsiaTheme="minorHAnsi" w:hAnsi="Arial" w:cs="Arial"/>
          <w:sz w:val="20"/>
          <w:szCs w:val="20"/>
        </w:rPr>
        <w:t xml:space="preserve"> Marine Regiment 3</w:t>
      </w:r>
      <w:r w:rsidRPr="00FC6F62">
        <w:rPr>
          <w:rFonts w:ascii="Arial" w:eastAsiaTheme="minorHAnsi" w:hAnsi="Arial" w:cs="Arial"/>
          <w:sz w:val="20"/>
          <w:szCs w:val="20"/>
          <w:vertAlign w:val="superscript"/>
        </w:rPr>
        <w:t>rd</w:t>
      </w:r>
      <w:r w:rsidRPr="00FC6F62">
        <w:rPr>
          <w:rFonts w:ascii="Arial" w:eastAsiaTheme="minorHAnsi" w:hAnsi="Arial" w:cs="Arial"/>
          <w:sz w:val="20"/>
          <w:szCs w:val="20"/>
        </w:rPr>
        <w:t xml:space="preserve"> Marine Division in Vietnam, and was honorably discharged with the rank of Corporal; and</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Richard joined the Linden Police Department in March 1968, achieving the rank of Patrol Captain in 1985, was promoted to the rank of Captain of Detectives in 1988 and retired after 26 years of dedicated service on December 31, 1994; and</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upon his retirement, from the Police Department,  Richard was elected Tenth Ward Councilman, serving in that position for twelve years until his election as Mayor, and served in that position for eight years; and </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Richard Gerbounka is married to the former Dorothy Book for 46 years, and is the father to Michelle Russell (Chris) and Michael (Michele Osorio) and has four grandchildren; and</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Richard Gerbounka is the past president of the Linden PBA #42, Linden Superior Officer’s Association and Linden Citizen’s Association. He is also a member of the Loyal Order of Moose Lodge 913, Linden American Legion Post 102, Martin </w:t>
      </w:r>
      <w:proofErr w:type="spellStart"/>
      <w:r w:rsidRPr="00FC6F62">
        <w:rPr>
          <w:rFonts w:ascii="Arial" w:eastAsiaTheme="minorHAnsi" w:hAnsi="Arial" w:cs="Arial"/>
          <w:sz w:val="20"/>
          <w:szCs w:val="20"/>
        </w:rPr>
        <w:t>Danowski</w:t>
      </w:r>
      <w:proofErr w:type="spellEnd"/>
      <w:r w:rsidRPr="00FC6F62">
        <w:rPr>
          <w:rFonts w:ascii="Arial" w:eastAsiaTheme="minorHAnsi" w:hAnsi="Arial" w:cs="Arial"/>
          <w:sz w:val="20"/>
          <w:szCs w:val="20"/>
        </w:rPr>
        <w:t xml:space="preserve"> Marine Corps League  Veterans of Foreign Wars Post 1397, and is an avid runner, competing in the New York City Marathon twice; and</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Richard Gerbounka has been an strong advocate for Linden’s Polish Community and has honorably and consistently served the Pulaski Memorial Parade Committee leading to his selection as 2015 Marshal; and</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it is proper and fitting that Richard Gerbounka be recognized for the honor bestowed upon him to represent the City of Linden and its Pulaski Day Parade contingent at the 78</w:t>
      </w:r>
      <w:r w:rsidRPr="00FC6F62">
        <w:rPr>
          <w:rFonts w:ascii="Arial" w:eastAsiaTheme="minorHAnsi" w:hAnsi="Arial" w:cs="Arial"/>
          <w:sz w:val="20"/>
          <w:szCs w:val="20"/>
          <w:vertAlign w:val="superscript"/>
        </w:rPr>
        <w:t>th</w:t>
      </w:r>
      <w:r w:rsidRPr="00FC6F62">
        <w:rPr>
          <w:rFonts w:ascii="Arial" w:eastAsiaTheme="minorHAnsi" w:hAnsi="Arial" w:cs="Arial"/>
          <w:sz w:val="20"/>
          <w:szCs w:val="20"/>
        </w:rPr>
        <w:t xml:space="preserve"> Annual Parade in New York City. </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 xml:space="preserve">NOW THEREFORE BE IT RESOLVED, </w:t>
      </w:r>
      <w:r w:rsidRPr="00FC6F62">
        <w:rPr>
          <w:rFonts w:ascii="Arial" w:eastAsiaTheme="minorHAnsi" w:hAnsi="Arial" w:cs="Arial"/>
          <w:sz w:val="20"/>
          <w:szCs w:val="20"/>
        </w:rPr>
        <w:t xml:space="preserve">by the Mayor and Council of the City of Linden that they do hereby congratulate </w:t>
      </w:r>
      <w:r w:rsidRPr="00FC6F62">
        <w:rPr>
          <w:rFonts w:ascii="Arial" w:eastAsiaTheme="minorHAnsi" w:hAnsi="Arial" w:cs="Arial"/>
          <w:b/>
          <w:sz w:val="20"/>
          <w:szCs w:val="20"/>
        </w:rPr>
        <w:t xml:space="preserve">Richard Gerbounka </w:t>
      </w:r>
      <w:r w:rsidRPr="00FC6F62">
        <w:rPr>
          <w:rFonts w:ascii="Arial" w:eastAsiaTheme="minorHAnsi" w:hAnsi="Arial" w:cs="Arial"/>
          <w:sz w:val="20"/>
          <w:szCs w:val="20"/>
        </w:rPr>
        <w:t xml:space="preserve">on being selected as the 2015 Linden Pulaski Parade Marshal; and </w:t>
      </w:r>
    </w:p>
    <w:p w:rsidR="00FC6F62" w:rsidRPr="00FC6F62" w:rsidRDefault="00FC6F62" w:rsidP="00FC6F62">
      <w:pPr>
        <w:spacing w:line="259" w:lineRule="auto"/>
        <w:rPr>
          <w:rFonts w:ascii="Arial" w:eastAsiaTheme="minorHAnsi" w:hAnsi="Arial" w:cs="Arial"/>
          <w:sz w:val="20"/>
          <w:szCs w:val="20"/>
        </w:rPr>
      </w:pPr>
      <w:r w:rsidRPr="00FC6F62">
        <w:rPr>
          <w:rFonts w:ascii="Arial" w:eastAsiaTheme="minorHAnsi" w:hAnsi="Arial" w:cs="Arial"/>
          <w:b/>
          <w:sz w:val="20"/>
          <w:szCs w:val="20"/>
        </w:rPr>
        <w:t>BE IT FURTHER RESOLVED that</w:t>
      </w:r>
      <w:r w:rsidRPr="00FC6F62">
        <w:rPr>
          <w:rFonts w:ascii="Arial" w:eastAsiaTheme="minorHAnsi" w:hAnsi="Arial" w:cs="Arial"/>
          <w:sz w:val="20"/>
          <w:szCs w:val="20"/>
        </w:rPr>
        <w:t xml:space="preserve"> this Resolution be entered in the minutes of the Council of the City of Linden, and a copy hereof be presented to </w:t>
      </w:r>
      <w:r w:rsidRPr="00FC6F62">
        <w:rPr>
          <w:rFonts w:ascii="Arial" w:eastAsiaTheme="minorHAnsi" w:hAnsi="Arial" w:cs="Arial"/>
          <w:b/>
          <w:sz w:val="20"/>
          <w:szCs w:val="20"/>
        </w:rPr>
        <w:t xml:space="preserve">Richard Gerbounka </w:t>
      </w:r>
      <w:r w:rsidRPr="00FC6F62">
        <w:rPr>
          <w:rFonts w:ascii="Arial" w:eastAsiaTheme="minorHAnsi" w:hAnsi="Arial" w:cs="Arial"/>
          <w:sz w:val="20"/>
          <w:szCs w:val="20"/>
        </w:rPr>
        <w:t xml:space="preserve">in recognition of the foregoing. </w:t>
      </w:r>
    </w:p>
    <w:p w:rsidR="00B53235" w:rsidRDefault="00B53235" w:rsidP="00665209">
      <w:pPr>
        <w:rPr>
          <w:rFonts w:ascii="Arial" w:hAnsi="Arial" w:cs="Arial"/>
          <w:b/>
          <w:sz w:val="20"/>
          <w:szCs w:val="20"/>
        </w:rPr>
      </w:pPr>
    </w:p>
    <w:p w:rsidR="00FC6F62" w:rsidRDefault="00FC6F62" w:rsidP="00665209">
      <w:pPr>
        <w:rPr>
          <w:rFonts w:ascii="Arial" w:hAnsi="Arial" w:cs="Arial"/>
          <w:b/>
          <w:sz w:val="20"/>
          <w:szCs w:val="20"/>
        </w:rPr>
      </w:pPr>
    </w:p>
    <w:p w:rsidR="00FC6F62" w:rsidRPr="00FC6F62" w:rsidRDefault="00FC6F62" w:rsidP="00FC6F62">
      <w:pPr>
        <w:rPr>
          <w:rFonts w:ascii="Arial" w:eastAsiaTheme="minorHAnsi" w:hAnsi="Arial" w:cs="Arial"/>
          <w:b/>
          <w:sz w:val="20"/>
          <w:szCs w:val="20"/>
          <w:u w:val="single"/>
        </w:rPr>
      </w:pPr>
      <w:r w:rsidRPr="00FC6F62">
        <w:rPr>
          <w:rFonts w:ascii="Arial" w:eastAsiaTheme="minorHAnsi" w:hAnsi="Arial" w:cs="Arial"/>
          <w:b/>
          <w:sz w:val="20"/>
          <w:szCs w:val="20"/>
        </w:rPr>
        <w:t xml:space="preserve">RESOLUTION: </w:t>
      </w:r>
      <w:r w:rsidRPr="00FC6F62">
        <w:rPr>
          <w:rFonts w:ascii="Arial" w:eastAsiaTheme="minorHAnsi" w:hAnsi="Arial" w:cs="Arial"/>
          <w:b/>
          <w:sz w:val="20"/>
          <w:szCs w:val="20"/>
          <w:u w:val="single"/>
        </w:rPr>
        <w:t>2015-332</w:t>
      </w:r>
    </w:p>
    <w:p w:rsidR="00FC6F62" w:rsidRPr="00FC6F62" w:rsidRDefault="00FC6F62" w:rsidP="00FC6F62">
      <w:pPr>
        <w:jc w:val="center"/>
        <w:rPr>
          <w:rFonts w:ascii="Arial" w:eastAsiaTheme="minorHAnsi" w:hAnsi="Arial" w:cs="Arial"/>
          <w:b/>
          <w:sz w:val="20"/>
          <w:szCs w:val="20"/>
        </w:rPr>
      </w:pPr>
    </w:p>
    <w:p w:rsidR="00FC6F62" w:rsidRPr="00FC6F62" w:rsidRDefault="00FC6F62" w:rsidP="00FC6F62">
      <w:pPr>
        <w:jc w:val="center"/>
        <w:rPr>
          <w:rFonts w:ascii="Arial" w:eastAsiaTheme="minorHAnsi" w:hAnsi="Arial" w:cs="Arial"/>
          <w:b/>
          <w:sz w:val="20"/>
          <w:szCs w:val="20"/>
        </w:rPr>
      </w:pPr>
      <w:r w:rsidRPr="00FC6F62">
        <w:rPr>
          <w:rFonts w:ascii="Arial" w:eastAsiaTheme="minorHAnsi" w:hAnsi="Arial" w:cs="Arial"/>
          <w:b/>
          <w:sz w:val="20"/>
          <w:szCs w:val="20"/>
        </w:rPr>
        <w:t>A RESOLUTION HONORING ALEKSANDRA SCIESZKA AS THE</w:t>
      </w:r>
    </w:p>
    <w:p w:rsidR="00FC6F62" w:rsidRPr="00FC6F62" w:rsidRDefault="00FC6F62" w:rsidP="00FC6F62">
      <w:pPr>
        <w:jc w:val="center"/>
        <w:rPr>
          <w:rFonts w:ascii="Arial" w:eastAsiaTheme="minorHAnsi" w:hAnsi="Arial" w:cs="Arial"/>
          <w:b/>
          <w:sz w:val="20"/>
          <w:szCs w:val="20"/>
        </w:rPr>
      </w:pPr>
      <w:r w:rsidRPr="00FC6F62">
        <w:rPr>
          <w:rFonts w:ascii="Arial" w:eastAsiaTheme="minorHAnsi" w:hAnsi="Arial" w:cs="Arial"/>
          <w:b/>
          <w:sz w:val="20"/>
          <w:szCs w:val="20"/>
        </w:rPr>
        <w:t>2015 LINDEN CONTINGENT MISS POLONIA TO THE</w:t>
      </w:r>
    </w:p>
    <w:p w:rsidR="00FC6F62" w:rsidRPr="00FC6F62" w:rsidRDefault="00FC6F62" w:rsidP="00FC6F62">
      <w:pPr>
        <w:jc w:val="center"/>
        <w:rPr>
          <w:rFonts w:ascii="Arial" w:eastAsiaTheme="minorHAnsi" w:hAnsi="Arial" w:cs="Arial"/>
          <w:b/>
          <w:sz w:val="20"/>
          <w:szCs w:val="20"/>
        </w:rPr>
      </w:pPr>
      <w:r w:rsidRPr="00FC6F62">
        <w:rPr>
          <w:rFonts w:ascii="Arial" w:eastAsiaTheme="minorHAnsi" w:hAnsi="Arial" w:cs="Arial"/>
          <w:b/>
          <w:sz w:val="20"/>
          <w:szCs w:val="20"/>
        </w:rPr>
        <w:t>PULAKSI PARADE</w:t>
      </w:r>
    </w:p>
    <w:p w:rsidR="00FC6F62" w:rsidRPr="00FC6F62" w:rsidRDefault="00FC6F62" w:rsidP="00FC6F62">
      <w:pPr>
        <w:jc w:val="center"/>
        <w:rPr>
          <w:rFonts w:ascii="Arial" w:eastAsiaTheme="minorHAnsi" w:hAnsi="Arial" w:cs="Arial"/>
          <w:b/>
          <w:sz w:val="20"/>
          <w:szCs w:val="20"/>
        </w:rPr>
      </w:pP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the General Pulaski Memorial Parade Committee of St. Theresa’s Linden, Inc. recently crowned </w:t>
      </w:r>
      <w:r w:rsidRPr="00FC6F62">
        <w:rPr>
          <w:rFonts w:ascii="Arial" w:eastAsiaTheme="minorHAnsi" w:hAnsi="Arial" w:cs="Arial"/>
          <w:b/>
          <w:sz w:val="20"/>
          <w:szCs w:val="20"/>
        </w:rPr>
        <w:t xml:space="preserve">Aleksandra Scieszka </w:t>
      </w:r>
      <w:r w:rsidRPr="00FC6F62">
        <w:rPr>
          <w:rFonts w:ascii="Arial" w:eastAsiaTheme="minorHAnsi" w:hAnsi="Arial" w:cs="Arial"/>
          <w:sz w:val="20"/>
          <w:szCs w:val="20"/>
        </w:rPr>
        <w:t>2015 Miss Polonia to represent Linden at the Annual Pulaski Day Parade in New York City on Sunday, October 4, 2015; and</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Aleksandra the daughter of </w:t>
      </w:r>
      <w:proofErr w:type="spellStart"/>
      <w:r w:rsidRPr="00FC6F62">
        <w:rPr>
          <w:rFonts w:ascii="Arial" w:eastAsiaTheme="minorHAnsi" w:hAnsi="Arial" w:cs="Arial"/>
          <w:sz w:val="20"/>
          <w:szCs w:val="20"/>
        </w:rPr>
        <w:t>Sylweriusz</w:t>
      </w:r>
      <w:proofErr w:type="spellEnd"/>
      <w:r w:rsidRPr="00FC6F62">
        <w:rPr>
          <w:rFonts w:ascii="Arial" w:eastAsiaTheme="minorHAnsi" w:hAnsi="Arial" w:cs="Arial"/>
          <w:sz w:val="20"/>
          <w:szCs w:val="20"/>
        </w:rPr>
        <w:t xml:space="preserve"> and </w:t>
      </w:r>
      <w:proofErr w:type="spellStart"/>
      <w:r w:rsidRPr="00FC6F62">
        <w:rPr>
          <w:rFonts w:ascii="Arial" w:eastAsiaTheme="minorHAnsi" w:hAnsi="Arial" w:cs="Arial"/>
          <w:sz w:val="20"/>
          <w:szCs w:val="20"/>
        </w:rPr>
        <w:t>Elzbieta</w:t>
      </w:r>
      <w:proofErr w:type="spellEnd"/>
      <w:r w:rsidRPr="00FC6F62">
        <w:rPr>
          <w:rFonts w:ascii="Arial" w:eastAsiaTheme="minorHAnsi" w:hAnsi="Arial" w:cs="Arial"/>
          <w:sz w:val="20"/>
          <w:szCs w:val="20"/>
        </w:rPr>
        <w:t xml:space="preserve"> </w:t>
      </w:r>
      <w:proofErr w:type="spellStart"/>
      <w:r w:rsidRPr="00FC6F62">
        <w:rPr>
          <w:rFonts w:ascii="Arial" w:eastAsiaTheme="minorHAnsi" w:hAnsi="Arial" w:cs="Arial"/>
          <w:sz w:val="20"/>
          <w:szCs w:val="20"/>
        </w:rPr>
        <w:t>Scieszka</w:t>
      </w:r>
      <w:proofErr w:type="spellEnd"/>
      <w:r w:rsidRPr="00FC6F62">
        <w:rPr>
          <w:rFonts w:ascii="Arial" w:eastAsiaTheme="minorHAnsi" w:hAnsi="Arial" w:cs="Arial"/>
          <w:sz w:val="20"/>
          <w:szCs w:val="20"/>
        </w:rPr>
        <w:t>, was born in Poland and moved to the United States in 2005; and</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upon arrival Aleksandra, unable to speak English, she took English as a Second Language classes at School #6, where after two years she became fluent in English, transferred to School #9, and went on to attend McManus Middle School where she excelled in accelerated classes; and</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Aleksandra’s academic excellence gained her admission to the Union County Academy of Information Technology, a Blue Ribbon competitive-entry school where she is part of the of the class of 2017; and</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Aleksandra is proud of her Polish Heritage, participating in the Polish Community in many ways; and</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she is a member of the  Polish Girl Scouts, with after four years of involvement she now mentors young scouts and teaches them about Polish culture and history; and</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Aleksandra also attends Polish School, is involved in her local parish by being a member of the Soli </w:t>
      </w:r>
      <w:proofErr w:type="spellStart"/>
      <w:r w:rsidRPr="00FC6F62">
        <w:rPr>
          <w:rFonts w:ascii="Arial" w:eastAsiaTheme="minorHAnsi" w:hAnsi="Arial" w:cs="Arial"/>
          <w:sz w:val="20"/>
          <w:szCs w:val="20"/>
        </w:rPr>
        <w:t>Deo</w:t>
      </w:r>
      <w:proofErr w:type="spellEnd"/>
      <w:r w:rsidRPr="00FC6F62">
        <w:rPr>
          <w:rFonts w:ascii="Arial" w:eastAsiaTheme="minorHAnsi" w:hAnsi="Arial" w:cs="Arial"/>
          <w:sz w:val="20"/>
          <w:szCs w:val="20"/>
        </w:rPr>
        <w:t xml:space="preserve"> Theater Group, and the Parish Youth Group with which she will be traveling to Poland for the World Youth Day 2016 to meet the Pope; and</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the Mayor and Council of the City of Linden are proud to have Aleksandra Scieszka</w:t>
      </w:r>
      <w:r w:rsidRPr="00FC6F62">
        <w:rPr>
          <w:rFonts w:ascii="Arial" w:eastAsiaTheme="minorHAnsi" w:hAnsi="Arial" w:cs="Arial"/>
          <w:b/>
          <w:sz w:val="20"/>
          <w:szCs w:val="20"/>
        </w:rPr>
        <w:t xml:space="preserve"> </w:t>
      </w:r>
      <w:r w:rsidRPr="00FC6F62">
        <w:rPr>
          <w:rFonts w:ascii="Arial" w:eastAsiaTheme="minorHAnsi" w:hAnsi="Arial" w:cs="Arial"/>
          <w:sz w:val="20"/>
          <w:szCs w:val="20"/>
        </w:rPr>
        <w:t>representing the City of Linden as the 2015 Miss Polonia at the Annual Pulaski Day Parade in New York City.</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NOW THEREFORE BE IT RESOLVED, </w:t>
      </w:r>
      <w:r w:rsidRPr="00FC6F62">
        <w:rPr>
          <w:rFonts w:ascii="Arial" w:eastAsiaTheme="minorHAnsi" w:hAnsi="Arial" w:cs="Arial"/>
          <w:sz w:val="20"/>
          <w:szCs w:val="20"/>
        </w:rPr>
        <w:t xml:space="preserve">by the Mayor and Council of the City of Linden that they do hereby congratulate </w:t>
      </w:r>
      <w:r w:rsidRPr="00FC6F62">
        <w:rPr>
          <w:rFonts w:ascii="Arial" w:eastAsiaTheme="minorHAnsi" w:hAnsi="Arial" w:cs="Arial"/>
          <w:b/>
          <w:sz w:val="20"/>
          <w:szCs w:val="20"/>
        </w:rPr>
        <w:t xml:space="preserve">Aleksandra Scieszka </w:t>
      </w:r>
      <w:r w:rsidRPr="00FC6F62">
        <w:rPr>
          <w:rFonts w:ascii="Arial" w:eastAsiaTheme="minorHAnsi" w:hAnsi="Arial" w:cs="Arial"/>
          <w:sz w:val="20"/>
          <w:szCs w:val="20"/>
        </w:rPr>
        <w:t>for being selected the 2015 Miss Polonia to represent the City of Linden at the Pulaski Parade in New York City; and</w:t>
      </w: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BE IT FUTHER RESOLVED, </w:t>
      </w:r>
      <w:r w:rsidRPr="00FC6F62">
        <w:rPr>
          <w:rFonts w:ascii="Arial" w:eastAsiaTheme="minorHAnsi" w:hAnsi="Arial" w:cs="Arial"/>
          <w:sz w:val="20"/>
          <w:szCs w:val="20"/>
        </w:rPr>
        <w:t xml:space="preserve">that a copy of this resolution be entered into the minutes of the Council of the City of Linden and that a copy hereof be presented to </w:t>
      </w:r>
      <w:r w:rsidRPr="00FC6F62">
        <w:rPr>
          <w:rFonts w:ascii="Arial" w:eastAsiaTheme="minorHAnsi" w:hAnsi="Arial" w:cs="Arial"/>
          <w:b/>
          <w:sz w:val="20"/>
          <w:szCs w:val="20"/>
        </w:rPr>
        <w:t xml:space="preserve">Aleksandra Scieszka </w:t>
      </w:r>
      <w:r w:rsidRPr="00FC6F62">
        <w:rPr>
          <w:rFonts w:ascii="Arial" w:eastAsiaTheme="minorHAnsi" w:hAnsi="Arial" w:cs="Arial"/>
          <w:sz w:val="20"/>
          <w:szCs w:val="20"/>
        </w:rPr>
        <w:t xml:space="preserve">in recognition of this prestigious honor. </w:t>
      </w:r>
    </w:p>
    <w:p w:rsidR="00FC6F62" w:rsidRDefault="00FC6F62" w:rsidP="00665209">
      <w:pPr>
        <w:rPr>
          <w:rFonts w:ascii="Arial" w:hAnsi="Arial" w:cs="Arial"/>
          <w:b/>
          <w:sz w:val="20"/>
          <w:szCs w:val="20"/>
        </w:rPr>
      </w:pPr>
    </w:p>
    <w:p w:rsidR="00FC6F62" w:rsidRDefault="00FC6F62" w:rsidP="00665209">
      <w:pPr>
        <w:rPr>
          <w:rFonts w:ascii="Arial" w:hAnsi="Arial" w:cs="Arial"/>
          <w:b/>
          <w:sz w:val="20"/>
          <w:szCs w:val="20"/>
        </w:rPr>
      </w:pPr>
    </w:p>
    <w:p w:rsidR="00FC6F62" w:rsidRPr="00FC6F62" w:rsidRDefault="00FC6F62" w:rsidP="00FC6F62">
      <w:pPr>
        <w:rPr>
          <w:rFonts w:ascii="Arial" w:eastAsiaTheme="minorHAnsi" w:hAnsi="Arial" w:cs="Arial"/>
          <w:b/>
          <w:sz w:val="20"/>
          <w:szCs w:val="20"/>
          <w:u w:val="single"/>
        </w:rPr>
      </w:pPr>
      <w:r w:rsidRPr="00FC6F62">
        <w:rPr>
          <w:rFonts w:ascii="Arial" w:eastAsiaTheme="minorHAnsi" w:hAnsi="Arial" w:cs="Arial"/>
          <w:b/>
          <w:sz w:val="20"/>
          <w:szCs w:val="20"/>
        </w:rPr>
        <w:t xml:space="preserve">RESOLUTION: </w:t>
      </w:r>
      <w:r w:rsidRPr="00FC6F62">
        <w:rPr>
          <w:rFonts w:ascii="Arial" w:eastAsiaTheme="minorHAnsi" w:hAnsi="Arial" w:cs="Arial"/>
          <w:b/>
          <w:sz w:val="20"/>
          <w:szCs w:val="20"/>
          <w:u w:val="single"/>
        </w:rPr>
        <w:t>2015-333</w:t>
      </w:r>
    </w:p>
    <w:p w:rsidR="00FC6F62" w:rsidRPr="00FC6F62" w:rsidRDefault="00FC6F62" w:rsidP="00FC6F62">
      <w:pPr>
        <w:jc w:val="center"/>
        <w:rPr>
          <w:rFonts w:ascii="Arial" w:eastAsiaTheme="minorHAnsi" w:hAnsi="Arial" w:cs="Arial"/>
          <w:b/>
          <w:sz w:val="20"/>
          <w:szCs w:val="20"/>
        </w:rPr>
      </w:pPr>
    </w:p>
    <w:p w:rsidR="00FC6F62" w:rsidRPr="00FC6F62" w:rsidRDefault="00FC6F62" w:rsidP="00FC6F62">
      <w:pPr>
        <w:jc w:val="center"/>
        <w:rPr>
          <w:rFonts w:ascii="Arial" w:eastAsiaTheme="minorHAnsi" w:hAnsi="Arial" w:cs="Arial"/>
          <w:b/>
          <w:sz w:val="20"/>
          <w:szCs w:val="20"/>
        </w:rPr>
      </w:pPr>
      <w:r w:rsidRPr="00FC6F62">
        <w:rPr>
          <w:rFonts w:ascii="Arial" w:eastAsiaTheme="minorHAnsi" w:hAnsi="Arial" w:cs="Arial"/>
          <w:b/>
          <w:sz w:val="20"/>
          <w:szCs w:val="20"/>
        </w:rPr>
        <w:t>A RESOLUTION HONORING MADISON KROWICKI AS THE</w:t>
      </w:r>
    </w:p>
    <w:p w:rsidR="00FC6F62" w:rsidRPr="00FC6F62" w:rsidRDefault="00FC6F62" w:rsidP="00FC6F62">
      <w:pPr>
        <w:jc w:val="center"/>
        <w:rPr>
          <w:rFonts w:ascii="Arial" w:eastAsiaTheme="minorHAnsi" w:hAnsi="Arial" w:cs="Arial"/>
          <w:b/>
          <w:sz w:val="20"/>
          <w:szCs w:val="20"/>
        </w:rPr>
      </w:pPr>
      <w:r w:rsidRPr="00FC6F62">
        <w:rPr>
          <w:rFonts w:ascii="Arial" w:eastAsiaTheme="minorHAnsi" w:hAnsi="Arial" w:cs="Arial"/>
          <w:b/>
          <w:sz w:val="20"/>
          <w:szCs w:val="20"/>
        </w:rPr>
        <w:t>2015 LINDEN CONTINGENT JUNIOR MISS POLONIA TO THE</w:t>
      </w:r>
    </w:p>
    <w:p w:rsidR="00FC6F62" w:rsidRPr="00FC6F62" w:rsidRDefault="00FC6F62" w:rsidP="00FC6F62">
      <w:pPr>
        <w:jc w:val="center"/>
        <w:rPr>
          <w:rFonts w:ascii="Arial" w:eastAsiaTheme="minorHAnsi" w:hAnsi="Arial" w:cs="Arial"/>
          <w:b/>
          <w:sz w:val="20"/>
          <w:szCs w:val="20"/>
        </w:rPr>
      </w:pPr>
      <w:r w:rsidRPr="00FC6F62">
        <w:rPr>
          <w:rFonts w:ascii="Arial" w:eastAsiaTheme="minorHAnsi" w:hAnsi="Arial" w:cs="Arial"/>
          <w:b/>
          <w:sz w:val="20"/>
          <w:szCs w:val="20"/>
        </w:rPr>
        <w:t>PULAKSI PARADE</w:t>
      </w:r>
    </w:p>
    <w:p w:rsidR="00FC6F62" w:rsidRPr="00FC6F62" w:rsidRDefault="00FC6F62" w:rsidP="00FC6F62">
      <w:pPr>
        <w:jc w:val="center"/>
        <w:rPr>
          <w:rFonts w:ascii="Arial" w:eastAsiaTheme="minorHAnsi" w:hAnsi="Arial" w:cs="Arial"/>
          <w:b/>
          <w:sz w:val="20"/>
          <w:szCs w:val="20"/>
        </w:rPr>
      </w:pP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the General Pulaski Memorial Parade Committee of St. Theresa’s Linden, Inc. recently crowned </w:t>
      </w:r>
      <w:r w:rsidRPr="00FC6F62">
        <w:rPr>
          <w:rFonts w:ascii="Arial" w:eastAsiaTheme="minorHAnsi" w:hAnsi="Arial" w:cs="Arial"/>
          <w:b/>
          <w:sz w:val="20"/>
          <w:szCs w:val="20"/>
        </w:rPr>
        <w:t xml:space="preserve">Madison Krowicki </w:t>
      </w:r>
      <w:r w:rsidRPr="00FC6F62">
        <w:rPr>
          <w:rFonts w:ascii="Arial" w:eastAsiaTheme="minorHAnsi" w:hAnsi="Arial" w:cs="Arial"/>
          <w:sz w:val="20"/>
          <w:szCs w:val="20"/>
        </w:rPr>
        <w:t>2015 Junior Miss Polonia to represent Linden at the Annual Pulaski Day Parade in New York City on Sunday, October 4, 2015; and</w:t>
      </w:r>
    </w:p>
    <w:p w:rsidR="00FC6F62" w:rsidRPr="00FC6F62" w:rsidRDefault="00FC6F62" w:rsidP="00FC6F62">
      <w:pPr>
        <w:rPr>
          <w:rFonts w:ascii="Arial" w:eastAsiaTheme="minorHAnsi" w:hAnsi="Arial" w:cs="Arial"/>
          <w:sz w:val="20"/>
          <w:szCs w:val="20"/>
        </w:rPr>
      </w:pP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Madison is the daughter of Jeffrey and Jenna Krowicki, and is the sister of Alexandra, Victoria, Jacob and Thomas; and </w:t>
      </w:r>
    </w:p>
    <w:p w:rsidR="00FC6F62" w:rsidRPr="00FC6F62" w:rsidRDefault="00FC6F62" w:rsidP="00FC6F62">
      <w:pPr>
        <w:rPr>
          <w:rFonts w:ascii="Arial" w:eastAsiaTheme="minorHAnsi" w:hAnsi="Arial" w:cs="Arial"/>
          <w:sz w:val="20"/>
          <w:szCs w:val="20"/>
        </w:rPr>
      </w:pP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Madison is a fourth grade student in ALT School, Warren, and participates in many school activities there; and </w:t>
      </w:r>
    </w:p>
    <w:p w:rsidR="00FC6F62" w:rsidRPr="00FC6F62" w:rsidRDefault="00FC6F62" w:rsidP="00FC6F62">
      <w:pPr>
        <w:rPr>
          <w:rFonts w:ascii="Arial" w:eastAsiaTheme="minorHAnsi" w:hAnsi="Arial" w:cs="Arial"/>
          <w:sz w:val="20"/>
          <w:szCs w:val="20"/>
        </w:rPr>
      </w:pP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Madison has many interest, which include a passion for cooking and baking, she loves to read, and enjoys gardening and swimming; and </w:t>
      </w:r>
    </w:p>
    <w:p w:rsidR="00FC6F62" w:rsidRPr="00FC6F62" w:rsidRDefault="00FC6F62" w:rsidP="00FC6F62">
      <w:pPr>
        <w:rPr>
          <w:rFonts w:ascii="Arial" w:eastAsiaTheme="minorHAnsi" w:hAnsi="Arial" w:cs="Arial"/>
          <w:sz w:val="20"/>
          <w:szCs w:val="20"/>
        </w:rPr>
      </w:pP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Madison is very proud of her Polish heritage and her family’s long history with the Pulaski Day Parade, where her great-grandfather, Jacob W. Krowicki, Sr. was parade Grand Marshall in 1953, her grandfather, Jacob W. Krowicki, Jr., was Elizabeth Contingent Marshall in 1970, Linden Contingent Marshall in 1984, Grand Marshall in 1985 and her father, Jeffrey B. Krowicki, was Elizabeth Contingent Marshal in 2011; and</w:t>
      </w:r>
    </w:p>
    <w:p w:rsidR="00FC6F62" w:rsidRPr="00FC6F62" w:rsidRDefault="00FC6F62" w:rsidP="00FC6F62">
      <w:pPr>
        <w:rPr>
          <w:rFonts w:ascii="Arial" w:eastAsiaTheme="minorHAnsi" w:hAnsi="Arial" w:cs="Arial"/>
          <w:sz w:val="20"/>
          <w:szCs w:val="20"/>
        </w:rPr>
      </w:pPr>
    </w:p>
    <w:p w:rsidR="00FC6F62" w:rsidRP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WHEREAS, </w:t>
      </w:r>
      <w:r w:rsidRPr="00FC6F62">
        <w:rPr>
          <w:rFonts w:ascii="Arial" w:eastAsiaTheme="minorHAnsi" w:hAnsi="Arial" w:cs="Arial"/>
          <w:sz w:val="20"/>
          <w:szCs w:val="20"/>
        </w:rPr>
        <w:t xml:space="preserve">the Mayor and Council of Linden are proud to have </w:t>
      </w:r>
      <w:r w:rsidRPr="00FC6F62">
        <w:rPr>
          <w:rFonts w:ascii="Arial" w:eastAsiaTheme="minorHAnsi" w:hAnsi="Arial" w:cs="Arial"/>
          <w:b/>
          <w:sz w:val="20"/>
          <w:szCs w:val="20"/>
        </w:rPr>
        <w:t>Madison Krowicki</w:t>
      </w:r>
      <w:r w:rsidRPr="00FC6F62">
        <w:rPr>
          <w:rFonts w:ascii="Arial" w:eastAsiaTheme="minorHAnsi" w:hAnsi="Arial" w:cs="Arial"/>
          <w:sz w:val="20"/>
          <w:szCs w:val="20"/>
        </w:rPr>
        <w:t xml:space="preserve"> representing the City Linden as the 2015 Junior Miss Polonia representing the City of Linden at the Pulaski Parade in New York City; and </w:t>
      </w:r>
    </w:p>
    <w:p w:rsidR="00FC6F62" w:rsidRPr="00FC6F62" w:rsidRDefault="00FC6F62" w:rsidP="00FC6F62">
      <w:pPr>
        <w:rPr>
          <w:rFonts w:ascii="Arial" w:eastAsiaTheme="minorHAnsi" w:hAnsi="Arial" w:cs="Arial"/>
          <w:sz w:val="20"/>
          <w:szCs w:val="20"/>
        </w:rPr>
      </w:pPr>
    </w:p>
    <w:p w:rsidR="00FC6F62" w:rsidRDefault="00FC6F62" w:rsidP="00FC6F62">
      <w:pPr>
        <w:rPr>
          <w:rFonts w:ascii="Arial" w:eastAsiaTheme="minorHAnsi" w:hAnsi="Arial" w:cs="Arial"/>
          <w:sz w:val="20"/>
          <w:szCs w:val="20"/>
        </w:rPr>
      </w:pPr>
      <w:r w:rsidRPr="00FC6F62">
        <w:rPr>
          <w:rFonts w:ascii="Arial" w:eastAsiaTheme="minorHAnsi" w:hAnsi="Arial" w:cs="Arial"/>
          <w:b/>
          <w:sz w:val="20"/>
          <w:szCs w:val="20"/>
        </w:rPr>
        <w:t xml:space="preserve">BE IT FUTHER RESOLVED, </w:t>
      </w:r>
      <w:r w:rsidRPr="00FC6F62">
        <w:rPr>
          <w:rFonts w:ascii="Arial" w:eastAsiaTheme="minorHAnsi" w:hAnsi="Arial" w:cs="Arial"/>
          <w:sz w:val="20"/>
          <w:szCs w:val="20"/>
        </w:rPr>
        <w:t xml:space="preserve">that a copy of this resolution be entered into the minutes of the Council of the City of Linden and that a copy hereof be presented to </w:t>
      </w:r>
      <w:r w:rsidRPr="00FC6F62">
        <w:rPr>
          <w:rFonts w:ascii="Arial" w:eastAsiaTheme="minorHAnsi" w:hAnsi="Arial" w:cs="Arial"/>
          <w:b/>
          <w:sz w:val="20"/>
          <w:szCs w:val="20"/>
        </w:rPr>
        <w:t xml:space="preserve">Madison Krowicki </w:t>
      </w:r>
      <w:r w:rsidRPr="00FC6F62">
        <w:rPr>
          <w:rFonts w:ascii="Arial" w:eastAsiaTheme="minorHAnsi" w:hAnsi="Arial" w:cs="Arial"/>
          <w:sz w:val="20"/>
          <w:szCs w:val="20"/>
        </w:rPr>
        <w:t xml:space="preserve">in recognition of this prestigious honor. </w:t>
      </w:r>
    </w:p>
    <w:p w:rsidR="00FC6F62" w:rsidRDefault="00FC6F62" w:rsidP="00FC6F62">
      <w:pPr>
        <w:rPr>
          <w:rFonts w:ascii="Arial" w:eastAsiaTheme="minorHAnsi" w:hAnsi="Arial" w:cs="Arial"/>
          <w:sz w:val="20"/>
          <w:szCs w:val="20"/>
        </w:rPr>
      </w:pPr>
    </w:p>
    <w:p w:rsidR="00AA1D03" w:rsidRPr="00AA1D03" w:rsidRDefault="00AA1D03" w:rsidP="00AA1D03">
      <w:pPr>
        <w:rPr>
          <w:rFonts w:ascii="Arial" w:hAnsi="Arial" w:cs="Arial"/>
          <w:b/>
          <w:bCs/>
          <w:sz w:val="20"/>
          <w:szCs w:val="20"/>
          <w:u w:val="single"/>
        </w:rPr>
      </w:pPr>
      <w:r w:rsidRPr="00AA1D03">
        <w:rPr>
          <w:rFonts w:ascii="Arial" w:hAnsi="Arial" w:cs="Arial"/>
          <w:b/>
          <w:bCs/>
          <w:sz w:val="20"/>
          <w:szCs w:val="20"/>
        </w:rPr>
        <w:t xml:space="preserve">RESOLUTION: </w:t>
      </w:r>
      <w:r w:rsidRPr="00AA1D03">
        <w:rPr>
          <w:rFonts w:ascii="Arial" w:hAnsi="Arial" w:cs="Arial"/>
          <w:b/>
          <w:bCs/>
          <w:sz w:val="20"/>
          <w:szCs w:val="20"/>
          <w:u w:val="single"/>
        </w:rPr>
        <w:t>2015-334</w:t>
      </w:r>
    </w:p>
    <w:p w:rsidR="00AA1D03" w:rsidRPr="00AA1D03" w:rsidRDefault="00AA1D03" w:rsidP="00AA1D03">
      <w:pPr>
        <w:jc w:val="center"/>
        <w:rPr>
          <w:rFonts w:ascii="Arial" w:hAnsi="Arial" w:cs="Arial"/>
          <w:b/>
          <w:bCs/>
          <w:sz w:val="20"/>
          <w:szCs w:val="20"/>
        </w:rPr>
      </w:pPr>
    </w:p>
    <w:p w:rsidR="00AA1D03" w:rsidRPr="00AA1D03" w:rsidRDefault="00AA1D03" w:rsidP="00AA1D03">
      <w:pPr>
        <w:jc w:val="center"/>
        <w:rPr>
          <w:rFonts w:ascii="Arial" w:hAnsi="Arial" w:cs="Arial"/>
          <w:b/>
          <w:bCs/>
          <w:sz w:val="20"/>
          <w:szCs w:val="20"/>
        </w:rPr>
      </w:pPr>
      <w:r w:rsidRPr="00AA1D03">
        <w:rPr>
          <w:rFonts w:ascii="Arial" w:hAnsi="Arial" w:cs="Arial"/>
          <w:b/>
          <w:bCs/>
          <w:sz w:val="20"/>
          <w:szCs w:val="20"/>
        </w:rPr>
        <w:t xml:space="preserve">RESOLUTION PERMITTING THE CITY ATTORNEY OR HIS DESIGNEE TO AUTHORIZE REQUESTS FOR SUBORDINATION OF MORTGAGE IN CONNECTION WITH THE LINDEN HOME IMPROVEMENT PROGRAM AND/OR NEIGHBORHOOD PRESERVATION PROGRAM IN THE CITY OF LINDEN </w:t>
      </w:r>
    </w:p>
    <w:p w:rsidR="00AA1D03" w:rsidRPr="00AA1D03" w:rsidRDefault="00AA1D03" w:rsidP="00AA1D03">
      <w:pPr>
        <w:jc w:val="center"/>
        <w:rPr>
          <w:rFonts w:ascii="Arial" w:hAnsi="Arial" w:cs="Arial"/>
          <w:b/>
          <w:bCs/>
          <w:sz w:val="20"/>
          <w:szCs w:val="20"/>
        </w:rPr>
      </w:pPr>
    </w:p>
    <w:p w:rsidR="00AA1D03" w:rsidRPr="00AA1D03" w:rsidRDefault="00AA1D03" w:rsidP="00AA1D03">
      <w:pPr>
        <w:ind w:firstLine="720"/>
        <w:rPr>
          <w:rFonts w:ascii="Arial" w:hAnsi="Arial" w:cs="Arial"/>
          <w:sz w:val="20"/>
          <w:szCs w:val="20"/>
        </w:rPr>
      </w:pPr>
      <w:r w:rsidRPr="00AA1D03">
        <w:rPr>
          <w:rFonts w:ascii="Arial" w:hAnsi="Arial" w:cs="Arial"/>
          <w:b/>
          <w:bCs/>
          <w:sz w:val="20"/>
          <w:szCs w:val="20"/>
        </w:rPr>
        <w:t xml:space="preserve">WHEREAS, </w:t>
      </w:r>
      <w:r w:rsidRPr="00AA1D03">
        <w:rPr>
          <w:rFonts w:ascii="Arial" w:hAnsi="Arial" w:cs="Arial"/>
          <w:sz w:val="20"/>
          <w:szCs w:val="20"/>
        </w:rPr>
        <w:t xml:space="preserve">the City of Linden through the Linden Home Improvement Program and/or Neighborhood Preservation Program holds a mortgage with a perpetual lien property in Linden, New Jersey; and </w:t>
      </w:r>
    </w:p>
    <w:p w:rsidR="00AA1D03" w:rsidRPr="00AA1D03" w:rsidRDefault="00AA1D03" w:rsidP="00AA1D03">
      <w:pPr>
        <w:ind w:firstLine="720"/>
        <w:rPr>
          <w:rFonts w:ascii="Arial" w:hAnsi="Arial" w:cs="Arial"/>
          <w:sz w:val="20"/>
          <w:szCs w:val="20"/>
        </w:rPr>
      </w:pPr>
      <w:r w:rsidRPr="00AA1D03">
        <w:rPr>
          <w:rFonts w:ascii="Arial" w:hAnsi="Arial" w:cs="Arial"/>
          <w:b/>
          <w:bCs/>
          <w:sz w:val="20"/>
          <w:szCs w:val="20"/>
        </w:rPr>
        <w:t xml:space="preserve">WHEREAS, </w:t>
      </w:r>
      <w:r w:rsidRPr="00AA1D03">
        <w:rPr>
          <w:rFonts w:ascii="Arial" w:hAnsi="Arial" w:cs="Arial"/>
          <w:bCs/>
          <w:sz w:val="20"/>
          <w:szCs w:val="20"/>
        </w:rPr>
        <w:t xml:space="preserve">from time to time </w:t>
      </w:r>
      <w:r w:rsidRPr="00AA1D03">
        <w:rPr>
          <w:rFonts w:ascii="Arial" w:hAnsi="Arial" w:cs="Arial"/>
          <w:sz w:val="20"/>
          <w:szCs w:val="20"/>
        </w:rPr>
        <w:t xml:space="preserve">owners of the property have sought to refinance their first mortgage lien on the property at which time the City of Linden is requested to subordinate its mortgage to the new first mortgage; and </w:t>
      </w:r>
    </w:p>
    <w:p w:rsidR="00AA1D03" w:rsidRPr="00AA1D03" w:rsidRDefault="00AA1D03" w:rsidP="00AA1D03">
      <w:pPr>
        <w:ind w:firstLine="720"/>
        <w:rPr>
          <w:rFonts w:ascii="Arial" w:hAnsi="Arial" w:cs="Arial"/>
          <w:sz w:val="20"/>
          <w:szCs w:val="20"/>
        </w:rPr>
      </w:pPr>
      <w:r w:rsidRPr="00AA1D03">
        <w:rPr>
          <w:rFonts w:ascii="Arial" w:hAnsi="Arial" w:cs="Arial"/>
          <w:b/>
          <w:bCs/>
          <w:sz w:val="20"/>
          <w:szCs w:val="20"/>
        </w:rPr>
        <w:t xml:space="preserve">WHEREAS, </w:t>
      </w:r>
      <w:r w:rsidRPr="00AA1D03">
        <w:rPr>
          <w:rFonts w:ascii="Arial" w:hAnsi="Arial" w:cs="Arial"/>
          <w:bCs/>
          <w:sz w:val="20"/>
          <w:szCs w:val="20"/>
        </w:rPr>
        <w:t xml:space="preserve">prior to permitting the subordination, the City Attorney or his designee determines whether or not </w:t>
      </w:r>
      <w:r w:rsidRPr="00AA1D03">
        <w:rPr>
          <w:rFonts w:ascii="Arial" w:hAnsi="Arial" w:cs="Arial"/>
          <w:sz w:val="20"/>
          <w:szCs w:val="20"/>
        </w:rPr>
        <w:t>it is in the best interests of the City to subordinate its mortgage to the new first mortgage; and</w:t>
      </w:r>
    </w:p>
    <w:p w:rsidR="00AA1D03" w:rsidRPr="00AA1D03" w:rsidRDefault="00AA1D03" w:rsidP="00AA1D03">
      <w:pPr>
        <w:ind w:firstLine="720"/>
        <w:rPr>
          <w:rFonts w:ascii="Arial" w:hAnsi="Arial" w:cs="Arial"/>
          <w:sz w:val="20"/>
          <w:szCs w:val="20"/>
        </w:rPr>
      </w:pPr>
      <w:r w:rsidRPr="00AA1D03">
        <w:rPr>
          <w:rFonts w:ascii="Arial" w:hAnsi="Arial" w:cs="Arial"/>
          <w:b/>
          <w:sz w:val="20"/>
          <w:szCs w:val="20"/>
        </w:rPr>
        <w:t>WHEREAS</w:t>
      </w:r>
      <w:r w:rsidRPr="00AA1D03">
        <w:rPr>
          <w:rFonts w:ascii="Arial" w:hAnsi="Arial" w:cs="Arial"/>
          <w:sz w:val="20"/>
          <w:szCs w:val="20"/>
        </w:rPr>
        <w:t xml:space="preserve">, the City Council has determined approval of a request to subordinate is not necessary each time; rather the City Attorney or his designee is permitted to authorize requests for subordination without the need for City Council approval; </w:t>
      </w:r>
    </w:p>
    <w:p w:rsidR="00AA1D03" w:rsidRPr="00AA1D03" w:rsidRDefault="00AA1D03" w:rsidP="00AA1D03">
      <w:pPr>
        <w:ind w:firstLine="720"/>
        <w:rPr>
          <w:rFonts w:ascii="Arial" w:hAnsi="Arial" w:cs="Arial"/>
          <w:sz w:val="20"/>
          <w:szCs w:val="20"/>
        </w:rPr>
      </w:pPr>
      <w:r w:rsidRPr="00AA1D03">
        <w:rPr>
          <w:rFonts w:ascii="Arial" w:hAnsi="Arial" w:cs="Arial"/>
          <w:b/>
          <w:bCs/>
          <w:sz w:val="20"/>
          <w:szCs w:val="20"/>
        </w:rPr>
        <w:t xml:space="preserve">NOW, THEREFORE, BE IT RESOLVED BY THE CITY COUNCIL OF THE CITY OF LINDEN </w:t>
      </w:r>
      <w:r w:rsidRPr="00AA1D03">
        <w:rPr>
          <w:rFonts w:ascii="Arial" w:hAnsi="Arial" w:cs="Arial"/>
          <w:sz w:val="20"/>
          <w:szCs w:val="20"/>
        </w:rPr>
        <w:t>as follows:</w:t>
      </w:r>
    </w:p>
    <w:p w:rsidR="00AA1D03" w:rsidRPr="00AA1D03" w:rsidRDefault="00AA1D03" w:rsidP="00AA1D03">
      <w:pPr>
        <w:tabs>
          <w:tab w:val="left" w:pos="-1440"/>
        </w:tabs>
        <w:ind w:left="1440" w:hanging="720"/>
        <w:rPr>
          <w:rFonts w:ascii="Arial" w:hAnsi="Arial" w:cs="Arial"/>
          <w:sz w:val="20"/>
          <w:szCs w:val="20"/>
        </w:rPr>
      </w:pPr>
      <w:r w:rsidRPr="00AA1D03">
        <w:rPr>
          <w:rFonts w:ascii="Arial" w:hAnsi="Arial" w:cs="Arial"/>
          <w:sz w:val="20"/>
          <w:szCs w:val="20"/>
        </w:rPr>
        <w:t>1.</w:t>
      </w:r>
      <w:r w:rsidRPr="00AA1D03">
        <w:rPr>
          <w:rFonts w:ascii="Arial" w:hAnsi="Arial" w:cs="Arial"/>
          <w:sz w:val="20"/>
          <w:szCs w:val="20"/>
        </w:rPr>
        <w:tab/>
        <w:t xml:space="preserve">Upon approval by the City Attorney or his designee, the Mayor, and/or his designee, and the City Clerk, and/or his designee are hereby authorized to execute and attest to a request to subordinate the City of Linden’s mortgage in connection with the Linden Home Improvement Program and/or Neighborhood Preservation.   </w:t>
      </w:r>
    </w:p>
    <w:p w:rsidR="00AA1D03" w:rsidRPr="00AA1D03" w:rsidRDefault="00AA1D03" w:rsidP="00AA1D03">
      <w:pPr>
        <w:tabs>
          <w:tab w:val="left" w:pos="-1440"/>
        </w:tabs>
        <w:ind w:left="1440" w:hanging="720"/>
        <w:rPr>
          <w:rFonts w:ascii="Arial" w:hAnsi="Arial" w:cs="Arial"/>
          <w:sz w:val="20"/>
          <w:szCs w:val="20"/>
        </w:rPr>
      </w:pPr>
      <w:r w:rsidRPr="00AA1D03">
        <w:rPr>
          <w:rFonts w:ascii="Arial" w:hAnsi="Arial" w:cs="Arial"/>
          <w:sz w:val="20"/>
          <w:szCs w:val="20"/>
        </w:rPr>
        <w:t>2.</w:t>
      </w:r>
      <w:r w:rsidRPr="00AA1D03">
        <w:rPr>
          <w:rFonts w:ascii="Arial" w:hAnsi="Arial" w:cs="Arial"/>
          <w:sz w:val="20"/>
          <w:szCs w:val="20"/>
        </w:rPr>
        <w:tab/>
        <w:t xml:space="preserve">This Resolution shall take effect immediately. </w:t>
      </w:r>
    </w:p>
    <w:p w:rsidR="00FC6F62" w:rsidRDefault="00FC6F62" w:rsidP="00AA1D03">
      <w:pPr>
        <w:rPr>
          <w:rFonts w:ascii="Arial" w:eastAsiaTheme="minorHAnsi" w:hAnsi="Arial" w:cs="Arial"/>
          <w:sz w:val="20"/>
          <w:szCs w:val="20"/>
        </w:rPr>
      </w:pPr>
    </w:p>
    <w:p w:rsidR="005D0B79" w:rsidRPr="005D0B79" w:rsidRDefault="005D0B79" w:rsidP="005D0B79">
      <w:pPr>
        <w:ind w:right="720"/>
        <w:rPr>
          <w:rFonts w:ascii="Arial" w:hAnsi="Arial" w:cs="Arial"/>
          <w:b/>
          <w:bCs/>
          <w:sz w:val="20"/>
          <w:szCs w:val="20"/>
          <w:u w:val="single"/>
        </w:rPr>
      </w:pPr>
      <w:r w:rsidRPr="005D0B79">
        <w:rPr>
          <w:rFonts w:ascii="Arial" w:hAnsi="Arial" w:cs="Arial"/>
          <w:b/>
          <w:bCs/>
          <w:sz w:val="20"/>
          <w:szCs w:val="20"/>
        </w:rPr>
        <w:t xml:space="preserve">RESOLUTION: </w:t>
      </w:r>
      <w:r w:rsidRPr="005D0B79">
        <w:rPr>
          <w:rFonts w:ascii="Arial" w:hAnsi="Arial" w:cs="Arial"/>
          <w:b/>
          <w:bCs/>
          <w:sz w:val="20"/>
          <w:szCs w:val="20"/>
          <w:u w:val="single"/>
        </w:rPr>
        <w:t>2015-335</w:t>
      </w:r>
    </w:p>
    <w:p w:rsidR="005D0B79" w:rsidRPr="005D0B79" w:rsidRDefault="005D0B79" w:rsidP="005D0B79">
      <w:pPr>
        <w:ind w:left="720" w:right="720"/>
        <w:jc w:val="both"/>
        <w:rPr>
          <w:rFonts w:ascii="Arial" w:hAnsi="Arial" w:cs="Arial"/>
          <w:b/>
          <w:bCs/>
          <w:sz w:val="20"/>
          <w:szCs w:val="20"/>
        </w:rPr>
      </w:pPr>
    </w:p>
    <w:p w:rsidR="005D0B79" w:rsidRPr="005D0B79" w:rsidRDefault="005D0B79" w:rsidP="005D0B79">
      <w:pPr>
        <w:ind w:left="720" w:right="720"/>
        <w:jc w:val="both"/>
        <w:rPr>
          <w:rFonts w:ascii="Arial" w:hAnsi="Arial" w:cs="Arial"/>
          <w:b/>
          <w:sz w:val="20"/>
          <w:szCs w:val="20"/>
        </w:rPr>
      </w:pPr>
      <w:r w:rsidRPr="005D0B79">
        <w:rPr>
          <w:rFonts w:ascii="Arial" w:hAnsi="Arial" w:cs="Arial"/>
          <w:b/>
          <w:bCs/>
          <w:sz w:val="20"/>
          <w:szCs w:val="20"/>
        </w:rPr>
        <w:t xml:space="preserve">RESOLUTION OF THE CITY COUNCIL OF THE CITY OF LINDEN, COUNTY OF UNION, NEW JERSEY </w:t>
      </w:r>
      <w:r w:rsidRPr="005D0B79">
        <w:rPr>
          <w:rFonts w:ascii="Arial" w:hAnsi="Arial" w:cs="Arial"/>
          <w:b/>
          <w:sz w:val="20"/>
          <w:szCs w:val="20"/>
        </w:rPr>
        <w:t>AUTHORIZING THE PREPARATION AND PUBLICATION OF A REQUEST FOR PROPOSALS FOR A SOLAR FARM ON THE CITY OF LINDEN’S FORMER MUNICIPAL LANDFILL</w:t>
      </w:r>
    </w:p>
    <w:p w:rsidR="005D0B79" w:rsidRPr="005D0B79" w:rsidRDefault="005D0B79" w:rsidP="005D0B79">
      <w:pPr>
        <w:tabs>
          <w:tab w:val="left" w:pos="759"/>
        </w:tabs>
        <w:autoSpaceDE w:val="0"/>
        <w:autoSpaceDN w:val="0"/>
        <w:adjustRightInd w:val="0"/>
        <w:jc w:val="both"/>
        <w:rPr>
          <w:rFonts w:ascii="Arial" w:hAnsi="Arial" w:cs="Arial"/>
          <w:b/>
          <w:bCs/>
          <w:sz w:val="20"/>
          <w:szCs w:val="20"/>
        </w:rPr>
      </w:pPr>
    </w:p>
    <w:p w:rsidR="005D0B79" w:rsidRPr="005D0B79" w:rsidRDefault="005D0B79" w:rsidP="005D0B79">
      <w:pPr>
        <w:autoSpaceDE w:val="0"/>
        <w:autoSpaceDN w:val="0"/>
        <w:adjustRightInd w:val="0"/>
        <w:jc w:val="both"/>
        <w:rPr>
          <w:rFonts w:ascii="Arial" w:hAnsi="Arial" w:cs="Arial"/>
          <w:b/>
          <w:bCs/>
          <w:sz w:val="20"/>
          <w:szCs w:val="20"/>
        </w:rPr>
      </w:pPr>
      <w:r w:rsidRPr="005D0B79">
        <w:rPr>
          <w:rFonts w:ascii="Arial" w:hAnsi="Arial" w:cs="Arial"/>
          <w:b/>
          <w:bCs/>
          <w:sz w:val="20"/>
          <w:szCs w:val="20"/>
        </w:rPr>
        <w:tab/>
        <w:t xml:space="preserve">WHEREAS, </w:t>
      </w:r>
      <w:r w:rsidRPr="005D0B79">
        <w:rPr>
          <w:rFonts w:ascii="Arial" w:hAnsi="Arial" w:cs="Arial"/>
          <w:sz w:val="20"/>
          <w:szCs w:val="20"/>
        </w:rPr>
        <w:t xml:space="preserve">the Local Public Contracts Law, </w:t>
      </w:r>
      <w:r w:rsidRPr="005D0B79">
        <w:rPr>
          <w:rFonts w:ascii="Arial" w:hAnsi="Arial" w:cs="Arial"/>
          <w:i/>
          <w:iCs/>
          <w:sz w:val="20"/>
          <w:szCs w:val="20"/>
        </w:rPr>
        <w:t>N.J.S.A.</w:t>
      </w:r>
      <w:r w:rsidRPr="005D0B79">
        <w:rPr>
          <w:rFonts w:ascii="Arial" w:hAnsi="Arial" w:cs="Arial"/>
          <w:sz w:val="20"/>
          <w:szCs w:val="20"/>
        </w:rPr>
        <w:t xml:space="preserve"> 40A:11-1 </w:t>
      </w:r>
      <w:r w:rsidRPr="005D0B79">
        <w:rPr>
          <w:rFonts w:ascii="Arial" w:hAnsi="Arial" w:cs="Arial"/>
          <w:i/>
          <w:iCs/>
          <w:sz w:val="20"/>
          <w:szCs w:val="20"/>
        </w:rPr>
        <w:t>et seq</w:t>
      </w:r>
      <w:r w:rsidRPr="005D0B79">
        <w:rPr>
          <w:rFonts w:ascii="Arial" w:hAnsi="Arial" w:cs="Arial"/>
          <w:sz w:val="20"/>
          <w:szCs w:val="20"/>
        </w:rPr>
        <w:t>. (the “LPCL”), as interpreted by the Department of Community Affairs’ Division of Local Governmental Services, authorizes municipalities to competitively contract for solar power purchase agreement as services contracts or concessions; and</w:t>
      </w:r>
    </w:p>
    <w:p w:rsidR="005D0B79" w:rsidRPr="005D0B79" w:rsidRDefault="005D0B79" w:rsidP="005D0B79">
      <w:pPr>
        <w:tabs>
          <w:tab w:val="left" w:pos="1020"/>
        </w:tabs>
        <w:autoSpaceDE w:val="0"/>
        <w:autoSpaceDN w:val="0"/>
        <w:adjustRightInd w:val="0"/>
        <w:jc w:val="both"/>
        <w:rPr>
          <w:rFonts w:ascii="Arial" w:hAnsi="Arial" w:cs="Arial"/>
          <w:sz w:val="20"/>
          <w:szCs w:val="20"/>
        </w:rPr>
      </w:pPr>
    </w:p>
    <w:p w:rsidR="005D0B79" w:rsidRPr="005D0B79" w:rsidRDefault="005D0B79" w:rsidP="005D0B79">
      <w:pPr>
        <w:autoSpaceDE w:val="0"/>
        <w:autoSpaceDN w:val="0"/>
        <w:adjustRightInd w:val="0"/>
        <w:ind w:firstLine="720"/>
        <w:jc w:val="both"/>
        <w:rPr>
          <w:rFonts w:ascii="Arial" w:hAnsi="Arial" w:cs="Arial"/>
          <w:sz w:val="20"/>
          <w:szCs w:val="20"/>
        </w:rPr>
      </w:pPr>
      <w:r w:rsidRPr="005D0B79">
        <w:rPr>
          <w:rFonts w:ascii="Arial" w:hAnsi="Arial" w:cs="Arial"/>
          <w:b/>
          <w:bCs/>
          <w:sz w:val="20"/>
          <w:szCs w:val="20"/>
        </w:rPr>
        <w:t>WHEREAS</w:t>
      </w:r>
      <w:r w:rsidRPr="005D0B79">
        <w:rPr>
          <w:rFonts w:ascii="Arial" w:hAnsi="Arial" w:cs="Arial"/>
          <w:sz w:val="20"/>
          <w:szCs w:val="20"/>
        </w:rPr>
        <w:t xml:space="preserve">, the City of Linden desires to have a solar farm installed on the City’s former municipal landfill in order to lower the City’s power costs and/or receive economic rent; and </w:t>
      </w:r>
    </w:p>
    <w:p w:rsidR="005D0B79" w:rsidRPr="005D0B79" w:rsidRDefault="005D0B79" w:rsidP="005D0B79">
      <w:pPr>
        <w:autoSpaceDE w:val="0"/>
        <w:autoSpaceDN w:val="0"/>
        <w:adjustRightInd w:val="0"/>
        <w:ind w:firstLine="720"/>
        <w:rPr>
          <w:rFonts w:ascii="Arial" w:hAnsi="Arial" w:cs="Arial"/>
          <w:sz w:val="20"/>
          <w:szCs w:val="20"/>
        </w:rPr>
      </w:pPr>
    </w:p>
    <w:p w:rsidR="005D0B79" w:rsidRPr="005D0B79" w:rsidRDefault="005D0B79" w:rsidP="005D0B79">
      <w:pPr>
        <w:autoSpaceDE w:val="0"/>
        <w:autoSpaceDN w:val="0"/>
        <w:adjustRightInd w:val="0"/>
        <w:ind w:firstLine="720"/>
        <w:jc w:val="both"/>
        <w:rPr>
          <w:rFonts w:ascii="Arial" w:hAnsi="Arial" w:cs="Arial"/>
          <w:sz w:val="20"/>
          <w:szCs w:val="20"/>
        </w:rPr>
      </w:pPr>
      <w:r w:rsidRPr="005D0B79">
        <w:rPr>
          <w:rFonts w:ascii="Arial" w:hAnsi="Arial" w:cs="Arial"/>
          <w:b/>
          <w:bCs/>
          <w:sz w:val="20"/>
          <w:szCs w:val="20"/>
        </w:rPr>
        <w:t>WHEREAS</w:t>
      </w:r>
      <w:r w:rsidRPr="005D0B79">
        <w:rPr>
          <w:rFonts w:ascii="Arial" w:hAnsi="Arial" w:cs="Arial"/>
          <w:sz w:val="20"/>
          <w:szCs w:val="20"/>
        </w:rPr>
        <w:t xml:space="preserve">, the LPCL requires the governing body to pass a resolution in order to initiate the competitive contracting process;  </w:t>
      </w:r>
    </w:p>
    <w:p w:rsidR="005D0B79" w:rsidRPr="005D0B79" w:rsidRDefault="005D0B79" w:rsidP="005D0B79">
      <w:pPr>
        <w:autoSpaceDE w:val="0"/>
        <w:autoSpaceDN w:val="0"/>
        <w:adjustRightInd w:val="0"/>
        <w:jc w:val="both"/>
        <w:rPr>
          <w:rFonts w:ascii="Arial" w:hAnsi="Arial" w:cs="Arial"/>
          <w:sz w:val="20"/>
          <w:szCs w:val="20"/>
        </w:rPr>
      </w:pPr>
    </w:p>
    <w:p w:rsidR="005D0B79" w:rsidRPr="005D0B79" w:rsidRDefault="005D0B79" w:rsidP="005D0B79">
      <w:pPr>
        <w:tabs>
          <w:tab w:val="left" w:pos="759"/>
        </w:tabs>
        <w:autoSpaceDE w:val="0"/>
        <w:autoSpaceDN w:val="0"/>
        <w:adjustRightInd w:val="0"/>
        <w:jc w:val="both"/>
        <w:rPr>
          <w:rFonts w:ascii="Arial" w:hAnsi="Arial" w:cs="Arial"/>
          <w:sz w:val="20"/>
          <w:szCs w:val="20"/>
        </w:rPr>
      </w:pPr>
      <w:r w:rsidRPr="005D0B79">
        <w:rPr>
          <w:rFonts w:ascii="Arial" w:hAnsi="Arial" w:cs="Arial"/>
          <w:sz w:val="20"/>
          <w:szCs w:val="20"/>
        </w:rPr>
        <w:tab/>
      </w:r>
      <w:r w:rsidRPr="005D0B79">
        <w:rPr>
          <w:rFonts w:ascii="Arial" w:hAnsi="Arial" w:cs="Arial"/>
          <w:b/>
          <w:bCs/>
          <w:sz w:val="20"/>
          <w:szCs w:val="20"/>
        </w:rPr>
        <w:t>NOW THEREFORE, BE IT RESOLVED</w:t>
      </w:r>
      <w:r w:rsidRPr="005D0B79">
        <w:rPr>
          <w:rFonts w:ascii="Arial" w:hAnsi="Arial" w:cs="Arial"/>
          <w:sz w:val="20"/>
          <w:szCs w:val="20"/>
        </w:rPr>
        <w:t xml:space="preserve"> by the City Council of the City of Linden, County of Union, New Jersey that:</w:t>
      </w:r>
    </w:p>
    <w:p w:rsidR="005D0B79" w:rsidRPr="005D0B79" w:rsidRDefault="005D0B79" w:rsidP="005D0B79">
      <w:pPr>
        <w:tabs>
          <w:tab w:val="left" w:pos="759"/>
        </w:tabs>
        <w:autoSpaceDE w:val="0"/>
        <w:autoSpaceDN w:val="0"/>
        <w:adjustRightInd w:val="0"/>
        <w:jc w:val="both"/>
        <w:rPr>
          <w:rFonts w:ascii="Arial" w:hAnsi="Arial" w:cs="Arial"/>
          <w:sz w:val="20"/>
          <w:szCs w:val="20"/>
        </w:rPr>
      </w:pPr>
    </w:p>
    <w:p w:rsidR="005D0B79" w:rsidRPr="005D0B79" w:rsidRDefault="005D0B79" w:rsidP="005D0B79">
      <w:pPr>
        <w:numPr>
          <w:ilvl w:val="0"/>
          <w:numId w:val="10"/>
        </w:numPr>
        <w:tabs>
          <w:tab w:val="left" w:pos="759"/>
        </w:tabs>
        <w:autoSpaceDE w:val="0"/>
        <w:autoSpaceDN w:val="0"/>
        <w:adjustRightInd w:val="0"/>
        <w:jc w:val="both"/>
        <w:rPr>
          <w:rFonts w:ascii="Arial" w:hAnsi="Arial" w:cs="Arial"/>
          <w:sz w:val="20"/>
          <w:szCs w:val="20"/>
        </w:rPr>
      </w:pPr>
      <w:r w:rsidRPr="005D0B79">
        <w:rPr>
          <w:rFonts w:ascii="Arial" w:hAnsi="Arial" w:cs="Arial"/>
          <w:sz w:val="20"/>
          <w:szCs w:val="20"/>
        </w:rPr>
        <w:t>The aforementioned recitals are incorporated herein as though fully set forth at length.</w:t>
      </w:r>
    </w:p>
    <w:p w:rsidR="005D0B79" w:rsidRPr="005D0B79" w:rsidRDefault="005D0B79" w:rsidP="005D0B79">
      <w:pPr>
        <w:tabs>
          <w:tab w:val="left" w:pos="759"/>
        </w:tabs>
        <w:autoSpaceDE w:val="0"/>
        <w:autoSpaceDN w:val="0"/>
        <w:adjustRightInd w:val="0"/>
        <w:ind w:left="720"/>
        <w:jc w:val="both"/>
        <w:rPr>
          <w:rFonts w:ascii="Arial" w:hAnsi="Arial" w:cs="Arial"/>
          <w:sz w:val="20"/>
          <w:szCs w:val="20"/>
        </w:rPr>
      </w:pPr>
    </w:p>
    <w:p w:rsidR="005D0B79" w:rsidRPr="005D0B79" w:rsidRDefault="005D0B79" w:rsidP="005D0B79">
      <w:pPr>
        <w:numPr>
          <w:ilvl w:val="0"/>
          <w:numId w:val="10"/>
        </w:numPr>
        <w:tabs>
          <w:tab w:val="left" w:pos="759"/>
        </w:tabs>
        <w:autoSpaceDE w:val="0"/>
        <w:autoSpaceDN w:val="0"/>
        <w:adjustRightInd w:val="0"/>
        <w:ind w:left="0" w:firstLine="720"/>
        <w:jc w:val="both"/>
        <w:rPr>
          <w:rFonts w:ascii="Arial" w:hAnsi="Arial" w:cs="Arial"/>
          <w:color w:val="000000"/>
          <w:sz w:val="20"/>
          <w:szCs w:val="20"/>
        </w:rPr>
      </w:pPr>
      <w:r w:rsidRPr="005D0B79">
        <w:rPr>
          <w:rFonts w:ascii="Arial" w:hAnsi="Arial" w:cs="Arial"/>
          <w:color w:val="000000"/>
          <w:sz w:val="20"/>
          <w:szCs w:val="20"/>
        </w:rPr>
        <w:t>Pursuant to the LPCL, the City Council hereby authorizes and directs the appropriate City officials and consultants to prepare a Request for Proposals for installation of a solar farm on the former municipal landfill in order to lower the City’s power costs and/or to earn an economic rent from the solar farm, and to solicit and review responses thereto and then to select and recommend to the City Council whichever proposal is determined to be most advantageous to the City.</w:t>
      </w:r>
    </w:p>
    <w:p w:rsidR="005D0B79" w:rsidRPr="005D0B79" w:rsidRDefault="005D0B79" w:rsidP="005D0B79">
      <w:pPr>
        <w:tabs>
          <w:tab w:val="left" w:pos="759"/>
        </w:tabs>
        <w:autoSpaceDE w:val="0"/>
        <w:autoSpaceDN w:val="0"/>
        <w:adjustRightInd w:val="0"/>
        <w:jc w:val="both"/>
        <w:rPr>
          <w:rFonts w:ascii="Arial" w:hAnsi="Arial" w:cs="Arial"/>
          <w:color w:val="000000"/>
          <w:sz w:val="20"/>
          <w:szCs w:val="20"/>
        </w:rPr>
      </w:pPr>
      <w:r w:rsidRPr="005D0B79">
        <w:rPr>
          <w:rFonts w:ascii="Arial" w:hAnsi="Arial" w:cs="Arial"/>
          <w:color w:val="000000"/>
          <w:sz w:val="20"/>
          <w:szCs w:val="20"/>
        </w:rPr>
        <w:t xml:space="preserve"> </w:t>
      </w:r>
    </w:p>
    <w:p w:rsidR="005D0B79" w:rsidRPr="005D0B79" w:rsidRDefault="005D0B79" w:rsidP="005D0B79">
      <w:pPr>
        <w:pStyle w:val="ListParagraph"/>
        <w:numPr>
          <w:ilvl w:val="0"/>
          <w:numId w:val="10"/>
        </w:numPr>
        <w:contextualSpacing w:val="0"/>
        <w:jc w:val="both"/>
        <w:rPr>
          <w:rFonts w:ascii="Arial" w:hAnsi="Arial" w:cs="Arial"/>
          <w:sz w:val="20"/>
          <w:szCs w:val="20"/>
        </w:rPr>
      </w:pPr>
      <w:r w:rsidRPr="005D0B79">
        <w:rPr>
          <w:rFonts w:ascii="Arial" w:hAnsi="Arial" w:cs="Arial"/>
          <w:color w:val="000000"/>
          <w:sz w:val="20"/>
          <w:szCs w:val="20"/>
        </w:rPr>
        <w:t>This Resolution shall take effect immediately.</w:t>
      </w:r>
      <w:r w:rsidRPr="005D0B79">
        <w:rPr>
          <w:rFonts w:ascii="Arial" w:hAnsi="Arial" w:cs="Arial"/>
          <w:sz w:val="20"/>
          <w:szCs w:val="20"/>
        </w:rPr>
        <w:t xml:space="preserve"> </w:t>
      </w:r>
    </w:p>
    <w:p w:rsidR="005D0B79" w:rsidRPr="005D0B79" w:rsidRDefault="005D0B79" w:rsidP="005D0B79">
      <w:pPr>
        <w:pStyle w:val="ListParagraph"/>
        <w:rPr>
          <w:rFonts w:ascii="Arial" w:hAnsi="Arial" w:cs="Arial"/>
          <w:sz w:val="20"/>
          <w:szCs w:val="20"/>
        </w:rPr>
      </w:pPr>
    </w:p>
    <w:p w:rsidR="00AA1D03" w:rsidRPr="00FC6F62" w:rsidRDefault="00AA1D03" w:rsidP="00AA1D03">
      <w:pPr>
        <w:rPr>
          <w:rFonts w:ascii="Arial" w:eastAsiaTheme="minorHAnsi" w:hAnsi="Arial" w:cs="Arial"/>
          <w:sz w:val="20"/>
          <w:szCs w:val="20"/>
        </w:rPr>
      </w:pPr>
    </w:p>
    <w:p w:rsidR="004B1B2B" w:rsidRPr="004B1B2B" w:rsidRDefault="004B1B2B" w:rsidP="004B1B2B">
      <w:pPr>
        <w:rPr>
          <w:rFonts w:ascii="Arial" w:hAnsi="Arial" w:cs="Arial"/>
          <w:sz w:val="20"/>
          <w:szCs w:val="20"/>
          <w:u w:val="single"/>
        </w:rPr>
      </w:pPr>
      <w:r w:rsidRPr="004B1B2B">
        <w:rPr>
          <w:rFonts w:ascii="Arial" w:hAnsi="Arial" w:cs="Arial"/>
          <w:b/>
          <w:bCs/>
          <w:sz w:val="20"/>
          <w:szCs w:val="20"/>
        </w:rPr>
        <w:t xml:space="preserve">RESOLUTION: </w:t>
      </w:r>
      <w:r w:rsidRPr="004B1B2B">
        <w:rPr>
          <w:rFonts w:ascii="Arial" w:hAnsi="Arial" w:cs="Arial"/>
          <w:b/>
          <w:bCs/>
          <w:sz w:val="20"/>
          <w:szCs w:val="20"/>
          <w:u w:val="single"/>
        </w:rPr>
        <w:t>2015-336</w:t>
      </w:r>
    </w:p>
    <w:p w:rsidR="004B1B2B" w:rsidRPr="004B1B2B" w:rsidRDefault="004B1B2B" w:rsidP="004B1B2B">
      <w:pPr>
        <w:jc w:val="both"/>
        <w:rPr>
          <w:rFonts w:ascii="Arial" w:hAnsi="Arial" w:cs="Arial"/>
          <w:sz w:val="20"/>
          <w:szCs w:val="20"/>
        </w:rPr>
      </w:pPr>
    </w:p>
    <w:p w:rsidR="004B1B2B" w:rsidRPr="004B1B2B" w:rsidRDefault="004B1B2B" w:rsidP="004B1B2B">
      <w:pPr>
        <w:jc w:val="center"/>
        <w:rPr>
          <w:rFonts w:ascii="Arial" w:hAnsi="Arial" w:cs="Arial"/>
          <w:b/>
          <w:bCs/>
          <w:sz w:val="20"/>
          <w:szCs w:val="20"/>
        </w:rPr>
      </w:pPr>
      <w:r w:rsidRPr="004B1B2B">
        <w:rPr>
          <w:rFonts w:ascii="Arial" w:hAnsi="Arial" w:cs="Arial"/>
          <w:b/>
          <w:bCs/>
          <w:sz w:val="20"/>
          <w:szCs w:val="20"/>
        </w:rPr>
        <w:t xml:space="preserve">RESOLUTION AUTHORIZING A SHARED SERVICES </w:t>
      </w:r>
    </w:p>
    <w:p w:rsidR="004B1B2B" w:rsidRPr="004B1B2B" w:rsidRDefault="004B1B2B" w:rsidP="004B1B2B">
      <w:pPr>
        <w:jc w:val="center"/>
        <w:rPr>
          <w:rFonts w:ascii="Arial" w:hAnsi="Arial" w:cs="Arial"/>
          <w:b/>
          <w:bCs/>
          <w:sz w:val="20"/>
          <w:szCs w:val="20"/>
        </w:rPr>
      </w:pPr>
      <w:r w:rsidRPr="004B1B2B">
        <w:rPr>
          <w:rFonts w:ascii="Arial" w:hAnsi="Arial" w:cs="Arial"/>
          <w:b/>
          <w:bCs/>
          <w:sz w:val="20"/>
          <w:szCs w:val="20"/>
        </w:rPr>
        <w:t>AGREEMENT WITH THE LINDEN BOARD OF EDUCATION FOR</w:t>
      </w:r>
    </w:p>
    <w:p w:rsidR="004B1B2B" w:rsidRPr="004B1B2B" w:rsidRDefault="004B1B2B" w:rsidP="004B1B2B">
      <w:pPr>
        <w:jc w:val="center"/>
        <w:rPr>
          <w:rFonts w:ascii="Arial" w:hAnsi="Arial" w:cs="Arial"/>
          <w:b/>
          <w:bCs/>
          <w:sz w:val="20"/>
          <w:szCs w:val="20"/>
        </w:rPr>
      </w:pPr>
      <w:r w:rsidRPr="004B1B2B">
        <w:rPr>
          <w:rFonts w:ascii="Arial" w:hAnsi="Arial" w:cs="Arial"/>
          <w:b/>
          <w:bCs/>
          <w:sz w:val="20"/>
          <w:szCs w:val="20"/>
        </w:rPr>
        <w:t xml:space="preserve">NURSING SERVICES FOR THE YEAR 2015-2016 </w:t>
      </w:r>
    </w:p>
    <w:p w:rsidR="004B1B2B" w:rsidRPr="004B1B2B" w:rsidRDefault="004B1B2B" w:rsidP="004B1B2B">
      <w:pPr>
        <w:jc w:val="center"/>
        <w:rPr>
          <w:rFonts w:ascii="Arial" w:hAnsi="Arial" w:cs="Arial"/>
          <w:b/>
          <w:bCs/>
          <w:sz w:val="20"/>
          <w:szCs w:val="20"/>
        </w:rPr>
      </w:pPr>
    </w:p>
    <w:p w:rsidR="004B1B2B" w:rsidRPr="004B1B2B" w:rsidRDefault="004B1B2B" w:rsidP="004B1B2B">
      <w:pPr>
        <w:rPr>
          <w:rFonts w:ascii="Arial" w:hAnsi="Arial" w:cs="Arial"/>
          <w:b/>
          <w:bCs/>
          <w:sz w:val="20"/>
          <w:szCs w:val="20"/>
        </w:rPr>
      </w:pPr>
    </w:p>
    <w:p w:rsidR="004B1B2B" w:rsidRPr="004B1B2B" w:rsidRDefault="004B1B2B" w:rsidP="004B1B2B">
      <w:pPr>
        <w:ind w:firstLine="720"/>
        <w:rPr>
          <w:rFonts w:ascii="Arial" w:hAnsi="Arial" w:cs="Arial"/>
          <w:sz w:val="20"/>
          <w:szCs w:val="20"/>
        </w:rPr>
      </w:pPr>
      <w:r w:rsidRPr="004B1B2B">
        <w:rPr>
          <w:rFonts w:ascii="Arial" w:hAnsi="Arial" w:cs="Arial"/>
          <w:b/>
          <w:bCs/>
          <w:sz w:val="20"/>
          <w:szCs w:val="20"/>
        </w:rPr>
        <w:t>WHEREAS</w:t>
      </w:r>
      <w:r w:rsidRPr="004B1B2B">
        <w:rPr>
          <w:rFonts w:ascii="Arial" w:hAnsi="Arial" w:cs="Arial"/>
          <w:sz w:val="20"/>
          <w:szCs w:val="20"/>
        </w:rPr>
        <w:t>, in accordance with Chapter 226, Laws of 1991, approved July 26, 1991, money is appropriated to local Boards of Education to provide nursing services to non-public schools; and</w:t>
      </w:r>
    </w:p>
    <w:p w:rsidR="004B1B2B" w:rsidRPr="004B1B2B" w:rsidRDefault="004B1B2B" w:rsidP="004B1B2B">
      <w:pPr>
        <w:ind w:firstLine="720"/>
        <w:rPr>
          <w:rFonts w:ascii="Arial" w:hAnsi="Arial" w:cs="Arial"/>
          <w:sz w:val="20"/>
          <w:szCs w:val="20"/>
        </w:rPr>
      </w:pPr>
      <w:r w:rsidRPr="004B1B2B">
        <w:rPr>
          <w:rFonts w:ascii="Arial" w:hAnsi="Arial" w:cs="Arial"/>
          <w:b/>
          <w:bCs/>
          <w:sz w:val="20"/>
          <w:szCs w:val="20"/>
        </w:rPr>
        <w:t>WHEREAS</w:t>
      </w:r>
      <w:r w:rsidRPr="004B1B2B">
        <w:rPr>
          <w:rFonts w:ascii="Arial" w:hAnsi="Arial" w:cs="Arial"/>
          <w:sz w:val="20"/>
          <w:szCs w:val="20"/>
        </w:rPr>
        <w:t>, the Linden Board of Education has chosen to have the Board of Health of the City of Linden provide these nursing services to Sinai Christian Academy, and will forward the appropriated money to the City of Linden;</w:t>
      </w:r>
    </w:p>
    <w:p w:rsidR="004B1B2B" w:rsidRPr="004B1B2B" w:rsidRDefault="004B1B2B" w:rsidP="004B1B2B">
      <w:pPr>
        <w:ind w:firstLine="720"/>
        <w:rPr>
          <w:rFonts w:ascii="Arial" w:hAnsi="Arial" w:cs="Arial"/>
          <w:sz w:val="20"/>
          <w:szCs w:val="20"/>
        </w:rPr>
      </w:pPr>
      <w:r w:rsidRPr="004B1B2B">
        <w:rPr>
          <w:rFonts w:ascii="Arial" w:hAnsi="Arial" w:cs="Arial"/>
          <w:b/>
          <w:sz w:val="20"/>
          <w:szCs w:val="20"/>
        </w:rPr>
        <w:t>WHEREAS,</w:t>
      </w:r>
      <w:r w:rsidRPr="004B1B2B">
        <w:rPr>
          <w:rFonts w:ascii="Arial" w:hAnsi="Arial" w:cs="Arial"/>
          <w:sz w:val="20"/>
          <w:szCs w:val="20"/>
        </w:rPr>
        <w:t xml:space="preserve"> at the Board of Education meeting held on August 31, 2015 the Board approved the acceptance of funds in the amount of $9,485.00 for the 2015-2016 school year for non-public nursing;</w:t>
      </w:r>
    </w:p>
    <w:p w:rsidR="004B1B2B" w:rsidRPr="004B1B2B" w:rsidRDefault="004B1B2B" w:rsidP="004B1B2B">
      <w:pPr>
        <w:ind w:firstLine="720"/>
        <w:rPr>
          <w:rFonts w:ascii="Arial" w:hAnsi="Arial" w:cs="Arial"/>
          <w:sz w:val="20"/>
          <w:szCs w:val="20"/>
        </w:rPr>
      </w:pPr>
      <w:r w:rsidRPr="004B1B2B">
        <w:rPr>
          <w:rFonts w:ascii="Arial" w:hAnsi="Arial" w:cs="Arial"/>
          <w:b/>
          <w:bCs/>
          <w:sz w:val="20"/>
          <w:szCs w:val="20"/>
        </w:rPr>
        <w:t>NOW, THEREFORE, BE IT RESOLVED BY THE COUNCIL OF THE CITY OF LINDEN</w:t>
      </w:r>
      <w:r w:rsidRPr="004B1B2B">
        <w:rPr>
          <w:rFonts w:ascii="Arial" w:hAnsi="Arial" w:cs="Arial"/>
          <w:sz w:val="20"/>
          <w:szCs w:val="20"/>
        </w:rPr>
        <w:t xml:space="preserve"> that the Mayor and City Clerk be and hereby are directed and authorized to enter into an Shared Services Agreement with the Linden Board of Education for the aforementioned nursing services to non-public schools for the 2015-2016 school year and will forward to the City of Linden Municipal Treasurer the appropriated amount of $9,485.00; and</w:t>
      </w:r>
    </w:p>
    <w:p w:rsidR="004B1B2B" w:rsidRPr="004B1B2B" w:rsidRDefault="004B1B2B" w:rsidP="004B1B2B">
      <w:pPr>
        <w:ind w:firstLine="720"/>
        <w:rPr>
          <w:rFonts w:ascii="Arial" w:hAnsi="Arial" w:cs="Arial"/>
          <w:sz w:val="20"/>
          <w:szCs w:val="20"/>
        </w:rPr>
      </w:pPr>
      <w:r w:rsidRPr="004B1B2B">
        <w:rPr>
          <w:rFonts w:ascii="Arial" w:hAnsi="Arial" w:cs="Arial"/>
          <w:b/>
          <w:bCs/>
          <w:sz w:val="20"/>
          <w:szCs w:val="20"/>
        </w:rPr>
        <w:t>BE IT FURTHER RESOLVED</w:t>
      </w:r>
      <w:r w:rsidRPr="004B1B2B">
        <w:rPr>
          <w:rFonts w:ascii="Arial" w:hAnsi="Arial" w:cs="Arial"/>
          <w:sz w:val="20"/>
          <w:szCs w:val="20"/>
        </w:rPr>
        <w:t xml:space="preserve"> that a duly executed copy of this Resolution be forwarded to Kathleen A. Gaylord, Business Administrator/Board Secretary of the Linden Board of Education; and</w:t>
      </w:r>
    </w:p>
    <w:p w:rsidR="004B1B2B" w:rsidRPr="004B1B2B" w:rsidRDefault="004B1B2B" w:rsidP="004B1B2B">
      <w:pPr>
        <w:ind w:firstLine="720"/>
        <w:rPr>
          <w:rFonts w:ascii="Arial" w:hAnsi="Arial" w:cs="Arial"/>
          <w:sz w:val="20"/>
          <w:szCs w:val="20"/>
        </w:rPr>
      </w:pPr>
      <w:r w:rsidRPr="004B1B2B">
        <w:rPr>
          <w:rFonts w:ascii="Arial" w:hAnsi="Arial" w:cs="Arial"/>
          <w:b/>
          <w:bCs/>
          <w:sz w:val="20"/>
          <w:szCs w:val="20"/>
        </w:rPr>
        <w:t>BE IT FURTHER RESOLVED</w:t>
      </w:r>
      <w:r w:rsidRPr="004B1B2B">
        <w:rPr>
          <w:rFonts w:ascii="Arial" w:hAnsi="Arial" w:cs="Arial"/>
          <w:sz w:val="20"/>
          <w:szCs w:val="20"/>
        </w:rPr>
        <w:t xml:space="preserve"> that this Resolution be published and take effect pursuant to law.</w:t>
      </w:r>
    </w:p>
    <w:p w:rsidR="00FC6F62" w:rsidRPr="00FC6F62" w:rsidRDefault="00FC6F62" w:rsidP="00FC6F62">
      <w:pPr>
        <w:spacing w:line="259" w:lineRule="auto"/>
        <w:rPr>
          <w:rFonts w:ascii="Arial" w:eastAsiaTheme="minorHAnsi" w:hAnsi="Arial" w:cs="Arial"/>
          <w:sz w:val="22"/>
          <w:szCs w:val="22"/>
        </w:rPr>
      </w:pPr>
    </w:p>
    <w:p w:rsidR="004B1B2B" w:rsidRPr="004B1B2B" w:rsidRDefault="004B1B2B" w:rsidP="004B1B2B">
      <w:pPr>
        <w:rPr>
          <w:rFonts w:ascii="Arial" w:eastAsiaTheme="minorHAnsi" w:hAnsi="Arial" w:cs="Arial"/>
          <w:b/>
          <w:sz w:val="20"/>
          <w:szCs w:val="20"/>
          <w:u w:val="single"/>
        </w:rPr>
      </w:pPr>
      <w:r w:rsidRPr="004B1B2B">
        <w:rPr>
          <w:rFonts w:ascii="Arial" w:eastAsiaTheme="minorHAnsi" w:hAnsi="Arial" w:cs="Arial"/>
          <w:b/>
          <w:sz w:val="20"/>
          <w:szCs w:val="20"/>
        </w:rPr>
        <w:t xml:space="preserve">RESOLUTION: </w:t>
      </w:r>
      <w:r w:rsidRPr="004B1B2B">
        <w:rPr>
          <w:rFonts w:ascii="Arial" w:eastAsiaTheme="minorHAnsi" w:hAnsi="Arial" w:cs="Arial"/>
          <w:b/>
          <w:sz w:val="20"/>
          <w:szCs w:val="20"/>
          <w:u w:val="single"/>
        </w:rPr>
        <w:t>2015-337</w:t>
      </w:r>
    </w:p>
    <w:p w:rsidR="004B1B2B" w:rsidRPr="004B1B2B" w:rsidRDefault="004B1B2B" w:rsidP="004B1B2B">
      <w:pPr>
        <w:jc w:val="center"/>
        <w:rPr>
          <w:rFonts w:ascii="Arial" w:eastAsiaTheme="minorHAnsi" w:hAnsi="Arial" w:cs="Arial"/>
          <w:b/>
          <w:sz w:val="20"/>
          <w:szCs w:val="20"/>
        </w:rPr>
      </w:pPr>
    </w:p>
    <w:p w:rsidR="004B1B2B" w:rsidRPr="004B1B2B" w:rsidRDefault="004B1B2B" w:rsidP="004B1B2B">
      <w:pPr>
        <w:jc w:val="center"/>
        <w:rPr>
          <w:rFonts w:ascii="Arial" w:eastAsiaTheme="minorHAnsi" w:hAnsi="Arial" w:cs="Arial"/>
          <w:b/>
          <w:sz w:val="20"/>
          <w:szCs w:val="20"/>
        </w:rPr>
      </w:pPr>
      <w:r w:rsidRPr="004B1B2B">
        <w:rPr>
          <w:rFonts w:ascii="Arial" w:eastAsiaTheme="minorHAnsi" w:hAnsi="Arial" w:cs="Arial"/>
          <w:b/>
          <w:sz w:val="20"/>
          <w:szCs w:val="20"/>
        </w:rPr>
        <w:t>RESOLUTION AMENDING A CONTRACT WITH BIER ASSOCIATES AS</w:t>
      </w:r>
    </w:p>
    <w:p w:rsidR="004B1B2B" w:rsidRPr="004B1B2B" w:rsidRDefault="004B1B2B" w:rsidP="004B1B2B">
      <w:pPr>
        <w:jc w:val="center"/>
        <w:rPr>
          <w:rFonts w:ascii="Arial" w:eastAsiaTheme="minorHAnsi" w:hAnsi="Arial" w:cs="Arial"/>
          <w:b/>
          <w:sz w:val="20"/>
          <w:szCs w:val="20"/>
        </w:rPr>
      </w:pPr>
      <w:r w:rsidRPr="004B1B2B">
        <w:rPr>
          <w:rFonts w:ascii="Arial" w:eastAsiaTheme="minorHAnsi" w:hAnsi="Arial" w:cs="Arial"/>
          <w:b/>
          <w:sz w:val="20"/>
          <w:szCs w:val="20"/>
        </w:rPr>
        <w:t xml:space="preserve"> PARKING MANAGEMENT &amp; CONSULTANT </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WHEREAS, </w:t>
      </w:r>
      <w:r w:rsidRPr="004B1B2B">
        <w:rPr>
          <w:rFonts w:ascii="Arial" w:eastAsiaTheme="minorHAnsi" w:hAnsi="Arial" w:cs="Arial"/>
          <w:sz w:val="20"/>
          <w:szCs w:val="20"/>
        </w:rPr>
        <w:t>the City Council of the City of Linden passed Resolution No. 2015-290 on August 18, 2015 retaining the services of Bier Associates as a Parking Management &amp; Consultant firm; and</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WHEREAS, </w:t>
      </w:r>
      <w:r w:rsidRPr="004B1B2B">
        <w:rPr>
          <w:rFonts w:ascii="Arial" w:eastAsiaTheme="minorHAnsi" w:hAnsi="Arial" w:cs="Arial"/>
          <w:sz w:val="20"/>
          <w:szCs w:val="20"/>
        </w:rPr>
        <w:t xml:space="preserve">in accordance with the provisions of N.J.S.A. 19:44A-20.4, qualifications were received through a fair and open process; and </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WHEREAS, </w:t>
      </w:r>
      <w:r w:rsidRPr="004B1B2B">
        <w:rPr>
          <w:rFonts w:ascii="Arial" w:eastAsiaTheme="minorHAnsi" w:hAnsi="Arial" w:cs="Arial"/>
          <w:sz w:val="20"/>
          <w:szCs w:val="20"/>
        </w:rPr>
        <w:t>Bier Associates, 144 Livingston Ave, New Brunswick, NJ, 08901 had submitted a response to the RFQ for Parking Consultant Services requested by the RFQ and was qualified for the aforesaid services for 2015; and</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WHEREAS, </w:t>
      </w:r>
      <w:r w:rsidRPr="004B1B2B">
        <w:rPr>
          <w:rFonts w:ascii="Arial" w:eastAsiaTheme="minorHAnsi" w:hAnsi="Arial" w:cs="Arial"/>
          <w:sz w:val="20"/>
          <w:szCs w:val="20"/>
        </w:rPr>
        <w:t xml:space="preserve">it is necessary to provide for additional funds for said purpose in an amount not to exceed $2,500.00; and </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WHEREAS, </w:t>
      </w:r>
      <w:r w:rsidRPr="004B1B2B">
        <w:rPr>
          <w:rFonts w:ascii="Arial" w:eastAsiaTheme="minorHAnsi" w:hAnsi="Arial" w:cs="Arial"/>
          <w:sz w:val="20"/>
          <w:szCs w:val="20"/>
        </w:rPr>
        <w:t>inclusive of these additional funds the total expenditures paid to date to Bier Associates for services rendered under the original or substantially related contract is $26,500.00; and</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WHEREAS, </w:t>
      </w:r>
      <w:r w:rsidRPr="004B1B2B">
        <w:rPr>
          <w:rFonts w:ascii="Arial" w:eastAsiaTheme="minorHAnsi" w:hAnsi="Arial" w:cs="Arial"/>
          <w:sz w:val="20"/>
          <w:szCs w:val="20"/>
        </w:rPr>
        <w:t>the Chief Financial Officer or his designee has certified to the availability of funds for this purpose, to be charged to Account No. 5-01-20-156-117-271.</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NOW THEREFORE BE IT RESOLVED, BY THE COUNCIL OF THE CITY OF LINDEN </w:t>
      </w:r>
      <w:r w:rsidRPr="004B1B2B">
        <w:rPr>
          <w:rFonts w:ascii="Arial" w:eastAsiaTheme="minorHAnsi" w:hAnsi="Arial" w:cs="Arial"/>
          <w:sz w:val="20"/>
          <w:szCs w:val="20"/>
        </w:rPr>
        <w:t xml:space="preserve">that the agreement for Professional Services awarder to </w:t>
      </w:r>
      <w:r w:rsidRPr="004B1B2B">
        <w:rPr>
          <w:rFonts w:ascii="Arial" w:eastAsiaTheme="minorHAnsi" w:hAnsi="Arial" w:cs="Arial"/>
          <w:b/>
          <w:sz w:val="20"/>
          <w:szCs w:val="20"/>
        </w:rPr>
        <w:t xml:space="preserve"> </w:t>
      </w:r>
      <w:r w:rsidRPr="004B1B2B">
        <w:rPr>
          <w:rFonts w:ascii="Arial" w:eastAsiaTheme="minorHAnsi" w:hAnsi="Arial" w:cs="Arial"/>
          <w:sz w:val="20"/>
          <w:szCs w:val="20"/>
        </w:rPr>
        <w:t>Bier Associates, 144 Livingston Ave, New Brunswick, NJ, 08901 is hereby amended to increase the contract by the additional sum of $2,500.00 for a total contract of $26,500.00; and</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BE IT FURTHER RESOLVED </w:t>
      </w:r>
      <w:r w:rsidRPr="004B1B2B">
        <w:rPr>
          <w:rFonts w:ascii="Arial" w:eastAsiaTheme="minorHAnsi" w:hAnsi="Arial" w:cs="Arial"/>
          <w:sz w:val="20"/>
          <w:szCs w:val="20"/>
        </w:rPr>
        <w:t>that this Resolution is expressly contingent upon the negotiation and execution of the necessary amended contract documents between Bier Associates and the City of Linden; and</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BE IT FURTHER RESOLVED, </w:t>
      </w:r>
      <w:r w:rsidRPr="004B1B2B">
        <w:rPr>
          <w:rFonts w:ascii="Arial" w:eastAsiaTheme="minorHAnsi" w:hAnsi="Arial" w:cs="Arial"/>
          <w:sz w:val="20"/>
          <w:szCs w:val="20"/>
        </w:rPr>
        <w:t>that the Mayor and City Clerk be and hereby are empowered and directed to execute said amendatory agreement consistent with Bier Associates to effectuate the foregoing; and</w:t>
      </w:r>
    </w:p>
    <w:p w:rsidR="004B1B2B" w:rsidRPr="004B1B2B" w:rsidRDefault="004B1B2B" w:rsidP="004B1B2B">
      <w:pPr>
        <w:rPr>
          <w:rFonts w:ascii="Arial" w:eastAsiaTheme="minorHAnsi" w:hAnsi="Arial" w:cs="Arial"/>
          <w:sz w:val="20"/>
          <w:szCs w:val="20"/>
        </w:rPr>
      </w:pPr>
    </w:p>
    <w:p w:rsidR="004B1B2B" w:rsidRPr="004B1B2B" w:rsidRDefault="004B1B2B" w:rsidP="004B1B2B">
      <w:pPr>
        <w:rPr>
          <w:rFonts w:ascii="Arial" w:eastAsiaTheme="minorHAnsi" w:hAnsi="Arial" w:cs="Arial"/>
          <w:sz w:val="20"/>
          <w:szCs w:val="20"/>
        </w:rPr>
      </w:pPr>
      <w:r w:rsidRPr="004B1B2B">
        <w:rPr>
          <w:rFonts w:ascii="Arial" w:eastAsiaTheme="minorHAnsi" w:hAnsi="Arial" w:cs="Arial"/>
          <w:b/>
          <w:sz w:val="20"/>
          <w:szCs w:val="20"/>
        </w:rPr>
        <w:t xml:space="preserve">BE IT FURTHER RESOLVED </w:t>
      </w:r>
      <w:r w:rsidRPr="004B1B2B">
        <w:rPr>
          <w:rFonts w:ascii="Arial" w:eastAsiaTheme="minorHAnsi" w:hAnsi="Arial" w:cs="Arial"/>
          <w:sz w:val="20"/>
          <w:szCs w:val="20"/>
        </w:rPr>
        <w:t xml:space="preserve">that a notice of this action shall be published in accordance with applicable law. </w:t>
      </w:r>
    </w:p>
    <w:p w:rsidR="004B1B2B" w:rsidRPr="004B1B2B" w:rsidRDefault="004B1B2B" w:rsidP="004B1B2B">
      <w:pPr>
        <w:spacing w:line="259" w:lineRule="auto"/>
        <w:rPr>
          <w:rFonts w:ascii="Arial" w:eastAsiaTheme="minorHAnsi" w:hAnsi="Arial" w:cs="Arial"/>
          <w:sz w:val="22"/>
          <w:szCs w:val="22"/>
        </w:rPr>
      </w:pPr>
    </w:p>
    <w:p w:rsidR="006E6270" w:rsidRPr="006E6270" w:rsidRDefault="006E6270" w:rsidP="006E6270">
      <w:pPr>
        <w:rPr>
          <w:rFonts w:ascii="Arial" w:hAnsi="Arial" w:cs="Arial"/>
          <w:b/>
          <w:sz w:val="20"/>
          <w:szCs w:val="20"/>
          <w:u w:val="single"/>
        </w:rPr>
      </w:pPr>
      <w:r w:rsidRPr="006E6270">
        <w:rPr>
          <w:rFonts w:ascii="Arial" w:hAnsi="Arial" w:cs="Arial"/>
          <w:b/>
          <w:sz w:val="20"/>
          <w:szCs w:val="20"/>
          <w:u w:val="single"/>
        </w:rPr>
        <w:t>Resolution: 2015-338</w:t>
      </w:r>
    </w:p>
    <w:p w:rsidR="006E6270" w:rsidRPr="006E6270" w:rsidRDefault="006E6270" w:rsidP="006E6270">
      <w:pPr>
        <w:rPr>
          <w:rFonts w:ascii="Arial" w:hAnsi="Arial" w:cs="Arial"/>
          <w:sz w:val="20"/>
          <w:szCs w:val="20"/>
        </w:rPr>
      </w:pPr>
    </w:p>
    <w:p w:rsidR="006E6270" w:rsidRPr="006E6270" w:rsidRDefault="006E6270" w:rsidP="006E6270">
      <w:pPr>
        <w:jc w:val="center"/>
        <w:rPr>
          <w:rFonts w:ascii="Arial" w:hAnsi="Arial" w:cs="Arial"/>
          <w:sz w:val="20"/>
          <w:szCs w:val="20"/>
        </w:rPr>
      </w:pPr>
      <w:r w:rsidRPr="006E6270">
        <w:rPr>
          <w:rFonts w:ascii="Arial" w:hAnsi="Arial" w:cs="Arial"/>
          <w:sz w:val="20"/>
          <w:szCs w:val="20"/>
        </w:rPr>
        <w:t xml:space="preserve">RESOLUTION OF THE CITY OF LINDEN </w:t>
      </w:r>
    </w:p>
    <w:p w:rsidR="006E6270" w:rsidRPr="006E6270" w:rsidRDefault="006E6270" w:rsidP="006E6270">
      <w:pPr>
        <w:jc w:val="center"/>
        <w:rPr>
          <w:rFonts w:ascii="Arial" w:hAnsi="Arial" w:cs="Arial"/>
          <w:sz w:val="20"/>
          <w:szCs w:val="20"/>
        </w:rPr>
      </w:pPr>
      <w:r w:rsidRPr="006E6270">
        <w:rPr>
          <w:rFonts w:ascii="Arial" w:hAnsi="Arial" w:cs="Arial"/>
          <w:sz w:val="20"/>
          <w:szCs w:val="20"/>
        </w:rPr>
        <w:t>AUTHORIZING THE IMPLEMENTATION OF ACA REPORTING SERVICES</w:t>
      </w:r>
    </w:p>
    <w:p w:rsidR="006E6270" w:rsidRPr="006E6270" w:rsidRDefault="006E6270" w:rsidP="006E6270">
      <w:pPr>
        <w:jc w:val="center"/>
        <w:rPr>
          <w:rFonts w:ascii="Arial" w:hAnsi="Arial" w:cs="Arial"/>
          <w:sz w:val="20"/>
          <w:szCs w:val="20"/>
        </w:rPr>
      </w:pPr>
    </w:p>
    <w:p w:rsidR="006E6270" w:rsidRPr="006E6270" w:rsidRDefault="006E6270" w:rsidP="006E6270">
      <w:pPr>
        <w:rPr>
          <w:rFonts w:ascii="Arial" w:hAnsi="Arial" w:cs="Arial"/>
          <w:sz w:val="20"/>
          <w:szCs w:val="20"/>
        </w:rPr>
      </w:pPr>
      <w:r w:rsidRPr="006E6270">
        <w:rPr>
          <w:rFonts w:ascii="Arial" w:hAnsi="Arial" w:cs="Arial"/>
          <w:b/>
          <w:sz w:val="20"/>
          <w:szCs w:val="20"/>
        </w:rPr>
        <w:t>WHEREAS</w:t>
      </w:r>
      <w:r w:rsidRPr="006E6270">
        <w:rPr>
          <w:rFonts w:ascii="Arial" w:hAnsi="Arial" w:cs="Arial"/>
          <w:sz w:val="20"/>
          <w:szCs w:val="20"/>
        </w:rPr>
        <w:t>, The Affordable Care Act (ACA) added Section 6056 to the Internal Revenue Code, which requires applicable large employers to file information returns with the IRS and provide statements to their full-time employees about their health insurance coverage offered; and</w:t>
      </w:r>
    </w:p>
    <w:p w:rsidR="006E6270" w:rsidRPr="006E6270" w:rsidRDefault="006E6270" w:rsidP="006E6270">
      <w:pPr>
        <w:rPr>
          <w:rFonts w:ascii="Arial" w:hAnsi="Arial" w:cs="Arial"/>
          <w:sz w:val="20"/>
          <w:szCs w:val="20"/>
        </w:rPr>
      </w:pPr>
      <w:r w:rsidRPr="006E6270">
        <w:rPr>
          <w:rFonts w:ascii="Arial" w:hAnsi="Arial" w:cs="Arial"/>
          <w:b/>
          <w:sz w:val="20"/>
          <w:szCs w:val="20"/>
        </w:rPr>
        <w:t>WHEREAS</w:t>
      </w:r>
      <w:r w:rsidRPr="006E6270">
        <w:rPr>
          <w:rFonts w:ascii="Arial" w:hAnsi="Arial" w:cs="Arial"/>
          <w:sz w:val="20"/>
          <w:szCs w:val="20"/>
        </w:rPr>
        <w:t>, the City meets the IRS definition of an applicable large employer and must adhere to the IRS reporting requirements under Section 6056; and</w:t>
      </w:r>
    </w:p>
    <w:p w:rsidR="006E6270" w:rsidRPr="006E6270" w:rsidRDefault="006E6270" w:rsidP="006E6270">
      <w:pPr>
        <w:rPr>
          <w:rFonts w:ascii="Arial" w:hAnsi="Arial" w:cs="Arial"/>
          <w:sz w:val="20"/>
          <w:szCs w:val="20"/>
        </w:rPr>
      </w:pPr>
      <w:r w:rsidRPr="006E6270">
        <w:rPr>
          <w:rFonts w:ascii="Arial" w:hAnsi="Arial" w:cs="Arial"/>
          <w:b/>
          <w:sz w:val="20"/>
          <w:szCs w:val="20"/>
        </w:rPr>
        <w:t>WHEREAS</w:t>
      </w:r>
      <w:r w:rsidRPr="006E6270">
        <w:rPr>
          <w:rFonts w:ascii="Arial" w:hAnsi="Arial" w:cs="Arial"/>
          <w:sz w:val="20"/>
          <w:szCs w:val="20"/>
        </w:rPr>
        <w:t>, there is a need to contract a vendor to perform such reporting; and</w:t>
      </w:r>
    </w:p>
    <w:p w:rsidR="006E6270" w:rsidRPr="006E6270" w:rsidRDefault="006E6270" w:rsidP="006E6270">
      <w:pPr>
        <w:rPr>
          <w:rFonts w:ascii="Arial" w:hAnsi="Arial" w:cs="Arial"/>
          <w:sz w:val="20"/>
          <w:szCs w:val="20"/>
        </w:rPr>
      </w:pPr>
      <w:r w:rsidRPr="006E6270">
        <w:rPr>
          <w:rFonts w:ascii="Arial" w:hAnsi="Arial" w:cs="Arial"/>
          <w:b/>
          <w:sz w:val="20"/>
          <w:szCs w:val="20"/>
        </w:rPr>
        <w:t>WHEREAS</w:t>
      </w:r>
      <w:r w:rsidRPr="006E6270">
        <w:rPr>
          <w:rFonts w:ascii="Arial" w:hAnsi="Arial" w:cs="Arial"/>
          <w:sz w:val="20"/>
          <w:szCs w:val="20"/>
        </w:rPr>
        <w:t>, the City’s current payroll vendor, ADP, has the capabilities necessary to fulfill the ACA reporting requirements; and</w:t>
      </w:r>
    </w:p>
    <w:p w:rsidR="006E6270" w:rsidRPr="006E6270" w:rsidRDefault="006E6270" w:rsidP="006E6270">
      <w:pPr>
        <w:rPr>
          <w:rFonts w:ascii="Arial" w:hAnsi="Arial" w:cs="Arial"/>
          <w:sz w:val="20"/>
          <w:szCs w:val="20"/>
        </w:rPr>
      </w:pPr>
      <w:r w:rsidRPr="006E6270">
        <w:rPr>
          <w:rFonts w:ascii="Arial" w:hAnsi="Arial" w:cs="Arial"/>
          <w:b/>
          <w:sz w:val="20"/>
          <w:szCs w:val="20"/>
        </w:rPr>
        <w:t>WHEREAS</w:t>
      </w:r>
      <w:r w:rsidRPr="006E6270">
        <w:rPr>
          <w:rFonts w:ascii="Arial" w:hAnsi="Arial" w:cs="Arial"/>
          <w:sz w:val="20"/>
          <w:szCs w:val="20"/>
        </w:rPr>
        <w:t>, ADP has offered the City a discount on the payroll services if the City selects ADP as their ACA reporting vendor.</w:t>
      </w:r>
    </w:p>
    <w:p w:rsidR="006E6270" w:rsidRDefault="006E6270" w:rsidP="006E6270">
      <w:pPr>
        <w:rPr>
          <w:rFonts w:ascii="Arial" w:hAnsi="Arial" w:cs="Arial"/>
          <w:sz w:val="20"/>
          <w:szCs w:val="20"/>
        </w:rPr>
      </w:pPr>
      <w:r w:rsidRPr="006E6270">
        <w:rPr>
          <w:rFonts w:ascii="Arial" w:hAnsi="Arial" w:cs="Arial"/>
          <w:b/>
          <w:sz w:val="20"/>
          <w:szCs w:val="20"/>
        </w:rPr>
        <w:t>BE IT RESOLVED</w:t>
      </w:r>
      <w:r w:rsidRPr="006E6270">
        <w:rPr>
          <w:rFonts w:ascii="Arial" w:hAnsi="Arial" w:cs="Arial"/>
          <w:sz w:val="20"/>
          <w:szCs w:val="20"/>
        </w:rPr>
        <w:t>, the City of Linden wishes to enter into a contract with ADP for ACA reporting services at a cost not to exceed $20,000.00.</w:t>
      </w:r>
    </w:p>
    <w:p w:rsidR="006E6270" w:rsidRDefault="006E6270" w:rsidP="006E6270">
      <w:pPr>
        <w:rPr>
          <w:rFonts w:ascii="Arial" w:hAnsi="Arial" w:cs="Arial"/>
          <w:sz w:val="20"/>
          <w:szCs w:val="20"/>
        </w:rPr>
      </w:pPr>
    </w:p>
    <w:p w:rsidR="006E6270" w:rsidRPr="006E6270" w:rsidRDefault="006E6270" w:rsidP="006E6270">
      <w:pPr>
        <w:rPr>
          <w:rFonts w:ascii="Arial" w:hAnsi="Arial" w:cs="Arial"/>
          <w:color w:val="FF0000"/>
          <w:sz w:val="20"/>
          <w:szCs w:val="20"/>
        </w:rPr>
      </w:pPr>
    </w:p>
    <w:p w:rsidR="0066026A" w:rsidRPr="0066026A" w:rsidRDefault="0066026A" w:rsidP="0066026A">
      <w:pPr>
        <w:tabs>
          <w:tab w:val="center" w:pos="4680"/>
        </w:tabs>
        <w:rPr>
          <w:rFonts w:ascii="Arial" w:hAnsi="Arial" w:cs="Arial"/>
          <w:b/>
          <w:bCs/>
          <w:sz w:val="20"/>
          <w:szCs w:val="20"/>
          <w:u w:val="single"/>
        </w:rPr>
      </w:pPr>
      <w:r w:rsidRPr="0066026A">
        <w:rPr>
          <w:rFonts w:ascii="Arial" w:hAnsi="Arial" w:cs="Arial"/>
          <w:b/>
          <w:bCs/>
          <w:sz w:val="20"/>
          <w:szCs w:val="20"/>
        </w:rPr>
        <w:t xml:space="preserve">RESOLUTION: </w:t>
      </w:r>
      <w:r w:rsidRPr="0066026A">
        <w:rPr>
          <w:rFonts w:ascii="Arial" w:hAnsi="Arial" w:cs="Arial"/>
          <w:b/>
          <w:bCs/>
          <w:sz w:val="20"/>
          <w:szCs w:val="20"/>
          <w:u w:val="single"/>
        </w:rPr>
        <w:t>2015-339</w:t>
      </w:r>
    </w:p>
    <w:p w:rsidR="0066026A" w:rsidRPr="0066026A" w:rsidRDefault="0066026A" w:rsidP="0066026A">
      <w:pPr>
        <w:tabs>
          <w:tab w:val="center" w:pos="4680"/>
        </w:tabs>
        <w:jc w:val="right"/>
        <w:rPr>
          <w:rFonts w:ascii="Arial" w:hAnsi="Arial" w:cs="Arial"/>
          <w:b/>
          <w:bCs/>
          <w:sz w:val="20"/>
          <w:szCs w:val="20"/>
          <w:u w:val="single"/>
        </w:rPr>
      </w:pPr>
    </w:p>
    <w:p w:rsidR="0066026A" w:rsidRPr="0066026A" w:rsidRDefault="0066026A" w:rsidP="0066026A">
      <w:pPr>
        <w:tabs>
          <w:tab w:val="center" w:pos="4680"/>
        </w:tabs>
        <w:jc w:val="center"/>
        <w:rPr>
          <w:rFonts w:ascii="Arial" w:hAnsi="Arial" w:cs="Arial"/>
          <w:sz w:val="20"/>
          <w:szCs w:val="20"/>
        </w:rPr>
      </w:pPr>
      <w:r w:rsidRPr="0066026A">
        <w:rPr>
          <w:rFonts w:ascii="Arial" w:hAnsi="Arial" w:cs="Arial"/>
          <w:b/>
          <w:bCs/>
          <w:sz w:val="20"/>
          <w:szCs w:val="20"/>
        </w:rPr>
        <w:t>CITY OF LINDEN</w:t>
      </w:r>
    </w:p>
    <w:p w:rsidR="0066026A" w:rsidRPr="0066026A" w:rsidRDefault="0066026A" w:rsidP="0066026A">
      <w:pPr>
        <w:tabs>
          <w:tab w:val="left" w:pos="-2160"/>
          <w:tab w:val="left" w:pos="-1440"/>
          <w:tab w:val="left" w:pos="705"/>
          <w:tab w:val="left" w:pos="2880"/>
          <w:tab w:val="left" w:pos="3024"/>
        </w:tabs>
        <w:rPr>
          <w:rFonts w:ascii="Arial" w:hAnsi="Arial" w:cs="Arial"/>
          <w:sz w:val="20"/>
          <w:szCs w:val="20"/>
        </w:rPr>
      </w:pPr>
    </w:p>
    <w:p w:rsidR="0066026A" w:rsidRPr="0066026A" w:rsidRDefault="0066026A" w:rsidP="0066026A">
      <w:pPr>
        <w:tabs>
          <w:tab w:val="center" w:pos="4680"/>
        </w:tabs>
        <w:rPr>
          <w:rFonts w:ascii="Arial" w:hAnsi="Arial" w:cs="Arial"/>
          <w:b/>
          <w:bCs/>
          <w:sz w:val="20"/>
          <w:szCs w:val="20"/>
        </w:rPr>
      </w:pPr>
      <w:r w:rsidRPr="0066026A">
        <w:rPr>
          <w:rFonts w:ascii="Arial" w:hAnsi="Arial" w:cs="Arial"/>
          <w:b/>
          <w:bCs/>
          <w:sz w:val="20"/>
          <w:szCs w:val="20"/>
        </w:rPr>
        <w:tab/>
        <w:t>RESOLUTION CHAPTER 159</w:t>
      </w:r>
    </w:p>
    <w:p w:rsidR="0066026A" w:rsidRPr="0066026A" w:rsidRDefault="0066026A" w:rsidP="0066026A">
      <w:pPr>
        <w:tabs>
          <w:tab w:val="left" w:pos="-2160"/>
          <w:tab w:val="left" w:pos="-1440"/>
          <w:tab w:val="left" w:pos="705"/>
          <w:tab w:val="left" w:pos="2880"/>
          <w:tab w:val="left" w:pos="3024"/>
        </w:tabs>
        <w:jc w:val="center"/>
        <w:rPr>
          <w:rFonts w:ascii="Arial" w:hAnsi="Arial" w:cs="Arial"/>
          <w:b/>
          <w:bCs/>
          <w:sz w:val="20"/>
          <w:szCs w:val="20"/>
        </w:rPr>
      </w:pPr>
      <w:r w:rsidRPr="0066026A">
        <w:rPr>
          <w:rFonts w:ascii="Arial" w:hAnsi="Arial" w:cs="Arial"/>
          <w:b/>
          <w:bCs/>
          <w:sz w:val="20"/>
          <w:szCs w:val="20"/>
        </w:rPr>
        <w:t>2015 PORT SECURITY GRANT</w:t>
      </w:r>
    </w:p>
    <w:p w:rsidR="0066026A" w:rsidRPr="0066026A" w:rsidRDefault="0066026A" w:rsidP="0066026A">
      <w:pPr>
        <w:tabs>
          <w:tab w:val="left" w:pos="-2160"/>
          <w:tab w:val="left" w:pos="-1440"/>
          <w:tab w:val="left" w:pos="705"/>
          <w:tab w:val="left" w:pos="2880"/>
          <w:tab w:val="left" w:pos="3024"/>
        </w:tabs>
        <w:jc w:val="center"/>
        <w:rPr>
          <w:rFonts w:ascii="Arial" w:hAnsi="Arial" w:cs="Arial"/>
          <w:sz w:val="20"/>
          <w:szCs w:val="20"/>
        </w:rPr>
      </w:pPr>
    </w:p>
    <w:p w:rsidR="0066026A" w:rsidRPr="0066026A" w:rsidRDefault="0066026A" w:rsidP="0066026A">
      <w:pPr>
        <w:tabs>
          <w:tab w:val="left" w:pos="-2160"/>
          <w:tab w:val="left" w:pos="-1440"/>
          <w:tab w:val="left" w:pos="705"/>
          <w:tab w:val="left" w:pos="2880"/>
          <w:tab w:val="left" w:pos="3024"/>
        </w:tabs>
        <w:rPr>
          <w:rFonts w:ascii="Arial" w:hAnsi="Arial" w:cs="Arial"/>
          <w:sz w:val="20"/>
          <w:szCs w:val="20"/>
        </w:rPr>
      </w:pPr>
    </w:p>
    <w:p w:rsidR="0066026A" w:rsidRPr="0066026A" w:rsidRDefault="0066026A" w:rsidP="0066026A">
      <w:pPr>
        <w:tabs>
          <w:tab w:val="left" w:pos="-2160"/>
          <w:tab w:val="left" w:pos="-1440"/>
          <w:tab w:val="left" w:pos="705"/>
          <w:tab w:val="left" w:pos="2880"/>
          <w:tab w:val="left" w:pos="3024"/>
        </w:tabs>
        <w:rPr>
          <w:rFonts w:ascii="Arial" w:hAnsi="Arial" w:cs="Arial"/>
          <w:sz w:val="20"/>
          <w:szCs w:val="20"/>
        </w:rPr>
      </w:pP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b/>
          <w:bCs/>
          <w:sz w:val="20"/>
          <w:szCs w:val="20"/>
        </w:rPr>
        <w:t>WHEREAS,</w:t>
      </w:r>
      <w:r w:rsidRPr="0066026A">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was not determined at the time of the adoption of the budget; and</w:t>
      </w:r>
    </w:p>
    <w:p w:rsidR="0066026A" w:rsidRPr="0066026A" w:rsidRDefault="0066026A" w:rsidP="0066026A">
      <w:pPr>
        <w:tabs>
          <w:tab w:val="left" w:pos="-2160"/>
          <w:tab w:val="left" w:pos="-1440"/>
          <w:tab w:val="left" w:pos="705"/>
          <w:tab w:val="left" w:pos="2880"/>
          <w:tab w:val="left" w:pos="3024"/>
        </w:tabs>
        <w:rPr>
          <w:rFonts w:ascii="Arial" w:hAnsi="Arial" w:cs="Arial"/>
          <w:sz w:val="20"/>
          <w:szCs w:val="20"/>
        </w:rPr>
      </w:pP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b/>
          <w:bCs/>
          <w:sz w:val="20"/>
          <w:szCs w:val="20"/>
        </w:rPr>
        <w:t>WHEREAS,</w:t>
      </w:r>
      <w:r w:rsidRPr="0066026A">
        <w:rPr>
          <w:rFonts w:ascii="Arial" w:hAnsi="Arial" w:cs="Arial"/>
          <w:sz w:val="20"/>
          <w:szCs w:val="20"/>
        </w:rPr>
        <w:t xml:space="preserve"> the Director may also approve the insertion of an item of appropriation for equal amount,</w:t>
      </w:r>
    </w:p>
    <w:p w:rsidR="0066026A" w:rsidRPr="0066026A" w:rsidRDefault="0066026A" w:rsidP="0066026A">
      <w:pPr>
        <w:tabs>
          <w:tab w:val="left" w:pos="-2160"/>
          <w:tab w:val="left" w:pos="-1440"/>
          <w:tab w:val="left" w:pos="705"/>
          <w:tab w:val="left" w:pos="2880"/>
          <w:tab w:val="left" w:pos="3024"/>
        </w:tabs>
        <w:rPr>
          <w:rFonts w:ascii="Arial" w:hAnsi="Arial" w:cs="Arial"/>
          <w:sz w:val="20"/>
          <w:szCs w:val="20"/>
        </w:rPr>
      </w:pP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b/>
          <w:bCs/>
          <w:sz w:val="20"/>
          <w:szCs w:val="20"/>
        </w:rPr>
        <w:t>NOW, THEREFORE, BE IT RESOLVED,</w:t>
      </w:r>
      <w:r w:rsidRPr="0066026A">
        <w:rPr>
          <w:rFonts w:ascii="Arial" w:hAnsi="Arial" w:cs="Arial"/>
          <w:sz w:val="20"/>
          <w:szCs w:val="20"/>
        </w:rPr>
        <w:t xml:space="preserve"> that the Council of the City of Linden in the County of Union, New Jersey, hereby requests the Director of the Division of Local Government Services to approve the insertion of an item of revenue in the budget of the year 2015 in the sum of $157,030.00 which is now available as a revenue from:</w:t>
      </w:r>
    </w:p>
    <w:p w:rsidR="0066026A" w:rsidRPr="0066026A" w:rsidRDefault="0066026A" w:rsidP="0066026A">
      <w:pPr>
        <w:tabs>
          <w:tab w:val="left" w:pos="-2160"/>
          <w:tab w:val="left" w:pos="-1440"/>
          <w:tab w:val="left" w:pos="705"/>
          <w:tab w:val="left" w:pos="2880"/>
          <w:tab w:val="left" w:pos="3024"/>
        </w:tabs>
        <w:rPr>
          <w:rFonts w:ascii="Arial" w:hAnsi="Arial" w:cs="Arial"/>
          <w:sz w:val="20"/>
          <w:szCs w:val="20"/>
        </w:rPr>
      </w:pP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Miscellaneous Revenues</w:t>
      </w: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 xml:space="preserve"> Special items of General Revenue Anticipated with</w:t>
      </w: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 xml:space="preserve"> Prior Written Consent of the Director of Local</w:t>
      </w: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 xml:space="preserve"> Government Services:</w:t>
      </w: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 xml:space="preserve">  Public and Private </w:t>
      </w:r>
      <w:proofErr w:type="gramStart"/>
      <w:r w:rsidRPr="0066026A">
        <w:rPr>
          <w:rFonts w:ascii="Arial" w:hAnsi="Arial" w:cs="Arial"/>
          <w:sz w:val="20"/>
          <w:szCs w:val="20"/>
        </w:rPr>
        <w:t>Revenues</w:t>
      </w:r>
      <w:proofErr w:type="gramEnd"/>
      <w:r w:rsidRPr="0066026A">
        <w:rPr>
          <w:rFonts w:ascii="Arial" w:hAnsi="Arial" w:cs="Arial"/>
          <w:sz w:val="20"/>
          <w:szCs w:val="20"/>
        </w:rPr>
        <w:t xml:space="preserve"> off-set with Appropriations:</w:t>
      </w: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 xml:space="preserve">   Port Security Grant 2015</w:t>
      </w:r>
    </w:p>
    <w:p w:rsidR="0066026A" w:rsidRPr="0066026A" w:rsidRDefault="0066026A" w:rsidP="0066026A">
      <w:pPr>
        <w:tabs>
          <w:tab w:val="left" w:pos="-2160"/>
          <w:tab w:val="left" w:pos="-1440"/>
          <w:tab w:val="left" w:pos="705"/>
          <w:tab w:val="left" w:pos="2880"/>
          <w:tab w:val="left" w:pos="3024"/>
        </w:tabs>
        <w:rPr>
          <w:rFonts w:ascii="Arial" w:hAnsi="Arial" w:cs="Arial"/>
          <w:sz w:val="20"/>
          <w:szCs w:val="20"/>
        </w:rPr>
      </w:pP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b/>
          <w:bCs/>
          <w:sz w:val="20"/>
          <w:szCs w:val="20"/>
        </w:rPr>
        <w:t>BE IT FURTHER RESOLVED,</w:t>
      </w:r>
      <w:r w:rsidRPr="0066026A">
        <w:rPr>
          <w:rFonts w:ascii="Arial" w:hAnsi="Arial" w:cs="Arial"/>
          <w:sz w:val="20"/>
          <w:szCs w:val="20"/>
        </w:rPr>
        <w:t xml:space="preserve"> that the like sum of $157,030.00 is hereby appropriated under the caption of:</w:t>
      </w:r>
    </w:p>
    <w:p w:rsidR="0066026A" w:rsidRPr="0066026A" w:rsidRDefault="0066026A" w:rsidP="0066026A">
      <w:pPr>
        <w:tabs>
          <w:tab w:val="left" w:pos="-2160"/>
          <w:tab w:val="left" w:pos="-1440"/>
          <w:tab w:val="left" w:pos="705"/>
          <w:tab w:val="left" w:pos="2880"/>
          <w:tab w:val="left" w:pos="3024"/>
        </w:tabs>
        <w:rPr>
          <w:rFonts w:ascii="Arial" w:hAnsi="Arial" w:cs="Arial"/>
          <w:sz w:val="20"/>
          <w:szCs w:val="20"/>
        </w:rPr>
      </w:pP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General Appropriations</w:t>
      </w: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 xml:space="preserve"> (A) Operations excluded from "CAPS"</w:t>
      </w:r>
    </w:p>
    <w:p w:rsidR="0066026A" w:rsidRPr="0066026A" w:rsidRDefault="0066026A" w:rsidP="0066026A">
      <w:pPr>
        <w:tabs>
          <w:tab w:val="left" w:pos="-2160"/>
          <w:tab w:val="left" w:pos="-1440"/>
          <w:tab w:val="left" w:pos="705"/>
          <w:tab w:val="left" w:pos="2880"/>
          <w:tab w:val="left" w:pos="3024"/>
        </w:tabs>
        <w:ind w:firstLine="705"/>
        <w:rPr>
          <w:rFonts w:ascii="Arial" w:hAnsi="Arial" w:cs="Arial"/>
          <w:sz w:val="20"/>
          <w:szCs w:val="20"/>
        </w:rPr>
      </w:pPr>
      <w:r w:rsidRPr="0066026A">
        <w:rPr>
          <w:rFonts w:ascii="Arial" w:hAnsi="Arial" w:cs="Arial"/>
          <w:sz w:val="20"/>
          <w:szCs w:val="20"/>
        </w:rPr>
        <w:t xml:space="preserve">       Public and Private </w:t>
      </w:r>
      <w:proofErr w:type="gramStart"/>
      <w:r w:rsidRPr="0066026A">
        <w:rPr>
          <w:rFonts w:ascii="Arial" w:hAnsi="Arial" w:cs="Arial"/>
          <w:sz w:val="20"/>
          <w:szCs w:val="20"/>
        </w:rPr>
        <w:t>Programs</w:t>
      </w:r>
      <w:proofErr w:type="gramEnd"/>
      <w:r w:rsidRPr="0066026A">
        <w:rPr>
          <w:rFonts w:ascii="Arial" w:hAnsi="Arial" w:cs="Arial"/>
          <w:sz w:val="20"/>
          <w:szCs w:val="20"/>
        </w:rPr>
        <w:t xml:space="preserve"> off-set by revenues:</w:t>
      </w:r>
    </w:p>
    <w:p w:rsidR="0066026A" w:rsidRPr="0066026A" w:rsidRDefault="0066026A" w:rsidP="0066026A">
      <w:pPr>
        <w:tabs>
          <w:tab w:val="left" w:pos="-2160"/>
          <w:tab w:val="left" w:pos="-1440"/>
          <w:tab w:val="left" w:pos="705"/>
          <w:tab w:val="left" w:pos="2880"/>
          <w:tab w:val="left" w:pos="3024"/>
        </w:tabs>
        <w:ind w:left="705" w:hanging="705"/>
        <w:rPr>
          <w:rFonts w:ascii="Arial" w:hAnsi="Arial" w:cs="Arial"/>
          <w:sz w:val="20"/>
          <w:szCs w:val="20"/>
        </w:rPr>
      </w:pPr>
      <w:r w:rsidRPr="0066026A">
        <w:rPr>
          <w:rFonts w:ascii="Arial" w:hAnsi="Arial" w:cs="Arial"/>
          <w:sz w:val="20"/>
          <w:szCs w:val="20"/>
        </w:rPr>
        <w:t xml:space="preserve"> </w:t>
      </w:r>
      <w:r w:rsidRPr="0066026A">
        <w:rPr>
          <w:rFonts w:ascii="Arial" w:hAnsi="Arial" w:cs="Arial"/>
          <w:sz w:val="20"/>
          <w:szCs w:val="20"/>
        </w:rPr>
        <w:tab/>
        <w:t xml:space="preserve">       Port Security Grant 2015</w:t>
      </w:r>
    </w:p>
    <w:p w:rsidR="004B1B2B" w:rsidRDefault="004B1B2B" w:rsidP="00665209">
      <w:pPr>
        <w:rPr>
          <w:rFonts w:ascii="Arial" w:hAnsi="Arial" w:cs="Arial"/>
          <w:b/>
          <w:sz w:val="20"/>
          <w:szCs w:val="20"/>
        </w:rPr>
      </w:pPr>
    </w:p>
    <w:p w:rsidR="004B1B2B" w:rsidRDefault="004B1B2B" w:rsidP="00665209">
      <w:pPr>
        <w:rPr>
          <w:rFonts w:ascii="Arial" w:hAnsi="Arial" w:cs="Arial"/>
          <w:b/>
          <w:sz w:val="20"/>
          <w:szCs w:val="20"/>
        </w:rPr>
      </w:pPr>
    </w:p>
    <w:p w:rsidR="0066026A" w:rsidRPr="0066026A" w:rsidRDefault="0066026A" w:rsidP="0066026A">
      <w:pPr>
        <w:ind w:right="720"/>
        <w:rPr>
          <w:rFonts w:ascii="Arial" w:hAnsi="Arial" w:cs="Arial"/>
          <w:b/>
          <w:bCs/>
          <w:sz w:val="20"/>
          <w:szCs w:val="20"/>
          <w:u w:val="single"/>
        </w:rPr>
      </w:pPr>
      <w:r w:rsidRPr="0066026A">
        <w:rPr>
          <w:rFonts w:ascii="Arial" w:hAnsi="Arial" w:cs="Arial"/>
          <w:b/>
          <w:bCs/>
          <w:sz w:val="20"/>
          <w:szCs w:val="20"/>
        </w:rPr>
        <w:t xml:space="preserve">RESOLUTION: </w:t>
      </w:r>
      <w:r w:rsidRPr="0066026A">
        <w:rPr>
          <w:rFonts w:ascii="Arial" w:hAnsi="Arial" w:cs="Arial"/>
          <w:b/>
          <w:bCs/>
          <w:sz w:val="20"/>
          <w:szCs w:val="20"/>
          <w:u w:val="single"/>
        </w:rPr>
        <w:t>2015-340</w:t>
      </w:r>
    </w:p>
    <w:p w:rsidR="0066026A" w:rsidRPr="0066026A" w:rsidRDefault="0066026A" w:rsidP="0066026A">
      <w:pPr>
        <w:ind w:left="720" w:right="720"/>
        <w:jc w:val="both"/>
        <w:rPr>
          <w:rFonts w:ascii="Arial" w:hAnsi="Arial" w:cs="Arial"/>
          <w:b/>
          <w:bCs/>
          <w:sz w:val="20"/>
          <w:szCs w:val="20"/>
        </w:rPr>
      </w:pPr>
    </w:p>
    <w:p w:rsidR="0066026A" w:rsidRPr="0066026A" w:rsidRDefault="0066026A" w:rsidP="0066026A">
      <w:pPr>
        <w:ind w:left="720" w:right="720"/>
        <w:jc w:val="both"/>
        <w:rPr>
          <w:rFonts w:ascii="Arial" w:hAnsi="Arial" w:cs="Arial"/>
          <w:b/>
          <w:sz w:val="20"/>
          <w:szCs w:val="20"/>
        </w:rPr>
      </w:pPr>
      <w:r w:rsidRPr="0066026A">
        <w:rPr>
          <w:rFonts w:ascii="Arial" w:hAnsi="Arial" w:cs="Arial"/>
          <w:b/>
          <w:bCs/>
          <w:sz w:val="20"/>
          <w:szCs w:val="20"/>
        </w:rPr>
        <w:t xml:space="preserve">RESOLUTION  OF THE CITY COUNCIL OF THE CITY OF LINDEN, COUNTY OF UNION, NEW JERSEY </w:t>
      </w:r>
      <w:r w:rsidRPr="0066026A">
        <w:rPr>
          <w:rFonts w:ascii="Arial" w:hAnsi="Arial" w:cs="Arial"/>
          <w:b/>
          <w:sz w:val="20"/>
          <w:szCs w:val="20"/>
        </w:rPr>
        <w:t>REJECTING PROPOSALS FOR A SOLAR FARM ON THE CITY OF LINDEN’S FORMER MUNICIPAL LANDFILL</w:t>
      </w:r>
    </w:p>
    <w:p w:rsidR="0066026A" w:rsidRPr="0066026A" w:rsidRDefault="0066026A" w:rsidP="0066026A">
      <w:pPr>
        <w:tabs>
          <w:tab w:val="left" w:pos="759"/>
        </w:tabs>
        <w:autoSpaceDE w:val="0"/>
        <w:autoSpaceDN w:val="0"/>
        <w:adjustRightInd w:val="0"/>
        <w:jc w:val="both"/>
        <w:rPr>
          <w:rFonts w:ascii="Arial" w:hAnsi="Arial" w:cs="Arial"/>
          <w:b/>
          <w:bCs/>
          <w:sz w:val="20"/>
          <w:szCs w:val="20"/>
        </w:rPr>
      </w:pPr>
    </w:p>
    <w:p w:rsidR="0066026A" w:rsidRPr="0066026A" w:rsidRDefault="0066026A" w:rsidP="0066026A">
      <w:pPr>
        <w:autoSpaceDE w:val="0"/>
        <w:autoSpaceDN w:val="0"/>
        <w:adjustRightInd w:val="0"/>
        <w:jc w:val="both"/>
        <w:rPr>
          <w:rFonts w:ascii="Arial" w:hAnsi="Arial" w:cs="Arial"/>
          <w:b/>
          <w:bCs/>
          <w:sz w:val="20"/>
          <w:szCs w:val="20"/>
        </w:rPr>
      </w:pPr>
      <w:r w:rsidRPr="0066026A">
        <w:rPr>
          <w:rFonts w:ascii="Arial" w:hAnsi="Arial" w:cs="Arial"/>
          <w:b/>
          <w:bCs/>
          <w:sz w:val="20"/>
          <w:szCs w:val="20"/>
        </w:rPr>
        <w:tab/>
        <w:t xml:space="preserve">WHEREAS, </w:t>
      </w:r>
      <w:r w:rsidRPr="0066026A">
        <w:rPr>
          <w:rFonts w:ascii="Arial" w:hAnsi="Arial" w:cs="Arial"/>
          <w:sz w:val="20"/>
          <w:szCs w:val="20"/>
        </w:rPr>
        <w:t xml:space="preserve">the Local Public Contracts Law, </w:t>
      </w:r>
      <w:r w:rsidRPr="0066026A">
        <w:rPr>
          <w:rFonts w:ascii="Arial" w:hAnsi="Arial" w:cs="Arial"/>
          <w:i/>
          <w:iCs/>
          <w:sz w:val="20"/>
          <w:szCs w:val="20"/>
        </w:rPr>
        <w:t>N.J.S.A.</w:t>
      </w:r>
      <w:r w:rsidRPr="0066026A">
        <w:rPr>
          <w:rFonts w:ascii="Arial" w:hAnsi="Arial" w:cs="Arial"/>
          <w:sz w:val="20"/>
          <w:szCs w:val="20"/>
        </w:rPr>
        <w:t xml:space="preserve"> 40A:11-1 </w:t>
      </w:r>
      <w:r w:rsidRPr="0066026A">
        <w:rPr>
          <w:rFonts w:ascii="Arial" w:hAnsi="Arial" w:cs="Arial"/>
          <w:i/>
          <w:iCs/>
          <w:sz w:val="20"/>
          <w:szCs w:val="20"/>
        </w:rPr>
        <w:t>et seq</w:t>
      </w:r>
      <w:r w:rsidRPr="0066026A">
        <w:rPr>
          <w:rFonts w:ascii="Arial" w:hAnsi="Arial" w:cs="Arial"/>
          <w:sz w:val="20"/>
          <w:szCs w:val="20"/>
        </w:rPr>
        <w:t>. (the “LPCL”), as interpreted by the Department of Community Affairs’ Division of Local Governmental Services, authorizes municipalities to competitively contract for solar power purchase agreement as services contracts or concessions; and</w:t>
      </w:r>
    </w:p>
    <w:p w:rsidR="0066026A" w:rsidRPr="0066026A" w:rsidRDefault="0066026A" w:rsidP="0066026A">
      <w:pPr>
        <w:tabs>
          <w:tab w:val="left" w:pos="1020"/>
        </w:tabs>
        <w:autoSpaceDE w:val="0"/>
        <w:autoSpaceDN w:val="0"/>
        <w:adjustRightInd w:val="0"/>
        <w:jc w:val="both"/>
        <w:rPr>
          <w:rFonts w:ascii="Arial" w:hAnsi="Arial" w:cs="Arial"/>
          <w:sz w:val="20"/>
          <w:szCs w:val="20"/>
        </w:rPr>
      </w:pPr>
    </w:p>
    <w:p w:rsidR="0066026A" w:rsidRPr="0066026A" w:rsidRDefault="0066026A" w:rsidP="0066026A">
      <w:pPr>
        <w:autoSpaceDE w:val="0"/>
        <w:autoSpaceDN w:val="0"/>
        <w:adjustRightInd w:val="0"/>
        <w:ind w:firstLine="720"/>
        <w:jc w:val="both"/>
        <w:rPr>
          <w:rFonts w:ascii="Arial" w:hAnsi="Arial" w:cs="Arial"/>
          <w:sz w:val="20"/>
          <w:szCs w:val="20"/>
        </w:rPr>
      </w:pPr>
      <w:r w:rsidRPr="0066026A">
        <w:rPr>
          <w:rFonts w:ascii="Arial" w:hAnsi="Arial" w:cs="Arial"/>
          <w:b/>
          <w:bCs/>
          <w:sz w:val="20"/>
          <w:szCs w:val="20"/>
        </w:rPr>
        <w:t>WHEREAS</w:t>
      </w:r>
      <w:r w:rsidRPr="0066026A">
        <w:rPr>
          <w:rFonts w:ascii="Arial" w:hAnsi="Arial" w:cs="Arial"/>
          <w:sz w:val="20"/>
          <w:szCs w:val="20"/>
        </w:rPr>
        <w:t xml:space="preserve">, the City of Linden desires to have a solar farm installed on the City’s former municipal landfill in order to lower the City’s power costs and/or receive economic rent; and </w:t>
      </w:r>
    </w:p>
    <w:p w:rsidR="0066026A" w:rsidRPr="0066026A" w:rsidRDefault="0066026A" w:rsidP="0066026A">
      <w:pPr>
        <w:autoSpaceDE w:val="0"/>
        <w:autoSpaceDN w:val="0"/>
        <w:adjustRightInd w:val="0"/>
        <w:ind w:firstLine="720"/>
        <w:rPr>
          <w:rFonts w:ascii="Arial" w:hAnsi="Arial" w:cs="Arial"/>
          <w:sz w:val="20"/>
          <w:szCs w:val="20"/>
        </w:rPr>
      </w:pPr>
    </w:p>
    <w:p w:rsidR="0066026A" w:rsidRPr="0066026A" w:rsidRDefault="0066026A" w:rsidP="0066026A">
      <w:pPr>
        <w:autoSpaceDE w:val="0"/>
        <w:autoSpaceDN w:val="0"/>
        <w:adjustRightInd w:val="0"/>
        <w:ind w:firstLine="720"/>
        <w:jc w:val="both"/>
        <w:rPr>
          <w:rFonts w:ascii="Arial" w:hAnsi="Arial" w:cs="Arial"/>
          <w:sz w:val="20"/>
          <w:szCs w:val="20"/>
        </w:rPr>
      </w:pPr>
      <w:r w:rsidRPr="0066026A">
        <w:rPr>
          <w:rFonts w:ascii="Arial" w:hAnsi="Arial" w:cs="Arial"/>
          <w:b/>
          <w:bCs/>
          <w:sz w:val="20"/>
          <w:szCs w:val="20"/>
        </w:rPr>
        <w:t>WHEREAS</w:t>
      </w:r>
      <w:r w:rsidRPr="0066026A">
        <w:rPr>
          <w:rFonts w:ascii="Arial" w:hAnsi="Arial" w:cs="Arial"/>
          <w:sz w:val="20"/>
          <w:szCs w:val="20"/>
        </w:rPr>
        <w:t>, the City of Linden previously passed a resolution authorizing a Request for Proposals; and</w:t>
      </w:r>
    </w:p>
    <w:p w:rsidR="0066026A" w:rsidRPr="0066026A" w:rsidRDefault="0066026A" w:rsidP="0066026A">
      <w:pPr>
        <w:autoSpaceDE w:val="0"/>
        <w:autoSpaceDN w:val="0"/>
        <w:adjustRightInd w:val="0"/>
        <w:ind w:firstLine="720"/>
        <w:jc w:val="both"/>
        <w:rPr>
          <w:rFonts w:ascii="Arial" w:hAnsi="Arial" w:cs="Arial"/>
          <w:sz w:val="20"/>
          <w:szCs w:val="20"/>
        </w:rPr>
      </w:pPr>
    </w:p>
    <w:p w:rsidR="0066026A" w:rsidRPr="0066026A" w:rsidRDefault="0066026A" w:rsidP="0066026A">
      <w:pPr>
        <w:autoSpaceDE w:val="0"/>
        <w:autoSpaceDN w:val="0"/>
        <w:adjustRightInd w:val="0"/>
        <w:ind w:firstLine="720"/>
        <w:jc w:val="both"/>
        <w:rPr>
          <w:rFonts w:ascii="Arial" w:hAnsi="Arial" w:cs="Arial"/>
          <w:sz w:val="20"/>
          <w:szCs w:val="20"/>
        </w:rPr>
      </w:pPr>
      <w:r w:rsidRPr="0066026A">
        <w:rPr>
          <w:rFonts w:ascii="Arial" w:hAnsi="Arial" w:cs="Arial"/>
          <w:b/>
          <w:sz w:val="20"/>
          <w:szCs w:val="20"/>
        </w:rPr>
        <w:t>WHEREAS</w:t>
      </w:r>
      <w:r w:rsidRPr="0066026A">
        <w:rPr>
          <w:rFonts w:ascii="Arial" w:hAnsi="Arial" w:cs="Arial"/>
          <w:sz w:val="20"/>
          <w:szCs w:val="20"/>
        </w:rPr>
        <w:t xml:space="preserve">, the City of Linden wishes to reject all proposals and commence the process again initiating the competitive contracting process; </w:t>
      </w:r>
    </w:p>
    <w:p w:rsidR="0066026A" w:rsidRPr="0066026A" w:rsidRDefault="0066026A" w:rsidP="0066026A">
      <w:pPr>
        <w:autoSpaceDE w:val="0"/>
        <w:autoSpaceDN w:val="0"/>
        <w:adjustRightInd w:val="0"/>
        <w:jc w:val="both"/>
        <w:rPr>
          <w:rFonts w:ascii="Arial" w:hAnsi="Arial" w:cs="Arial"/>
          <w:sz w:val="20"/>
          <w:szCs w:val="20"/>
        </w:rPr>
      </w:pPr>
    </w:p>
    <w:p w:rsidR="0066026A" w:rsidRPr="0066026A" w:rsidRDefault="0066026A" w:rsidP="0066026A">
      <w:pPr>
        <w:tabs>
          <w:tab w:val="left" w:pos="759"/>
        </w:tabs>
        <w:autoSpaceDE w:val="0"/>
        <w:autoSpaceDN w:val="0"/>
        <w:adjustRightInd w:val="0"/>
        <w:jc w:val="both"/>
        <w:rPr>
          <w:rFonts w:ascii="Arial" w:hAnsi="Arial" w:cs="Arial"/>
          <w:sz w:val="20"/>
          <w:szCs w:val="20"/>
        </w:rPr>
      </w:pPr>
      <w:r w:rsidRPr="0066026A">
        <w:rPr>
          <w:rFonts w:ascii="Arial" w:hAnsi="Arial" w:cs="Arial"/>
          <w:sz w:val="20"/>
          <w:szCs w:val="20"/>
        </w:rPr>
        <w:tab/>
      </w:r>
      <w:r w:rsidRPr="0066026A">
        <w:rPr>
          <w:rFonts w:ascii="Arial" w:hAnsi="Arial" w:cs="Arial"/>
          <w:b/>
          <w:bCs/>
          <w:sz w:val="20"/>
          <w:szCs w:val="20"/>
        </w:rPr>
        <w:t>NOW THEREFORE, BE IT RESOLVED</w:t>
      </w:r>
      <w:r w:rsidRPr="0066026A">
        <w:rPr>
          <w:rFonts w:ascii="Arial" w:hAnsi="Arial" w:cs="Arial"/>
          <w:sz w:val="20"/>
          <w:szCs w:val="20"/>
        </w:rPr>
        <w:t xml:space="preserve"> by the City Council of the City of Linden, County of Union, New Jersey that:</w:t>
      </w:r>
    </w:p>
    <w:p w:rsidR="0066026A" w:rsidRPr="0066026A" w:rsidRDefault="0066026A" w:rsidP="0066026A">
      <w:pPr>
        <w:tabs>
          <w:tab w:val="left" w:pos="759"/>
        </w:tabs>
        <w:autoSpaceDE w:val="0"/>
        <w:autoSpaceDN w:val="0"/>
        <w:adjustRightInd w:val="0"/>
        <w:jc w:val="both"/>
        <w:rPr>
          <w:rFonts w:ascii="Arial" w:hAnsi="Arial" w:cs="Arial"/>
          <w:sz w:val="20"/>
          <w:szCs w:val="20"/>
        </w:rPr>
      </w:pPr>
    </w:p>
    <w:p w:rsidR="0066026A" w:rsidRPr="0066026A" w:rsidRDefault="0066026A" w:rsidP="0066026A">
      <w:pPr>
        <w:numPr>
          <w:ilvl w:val="0"/>
          <w:numId w:val="11"/>
        </w:numPr>
        <w:tabs>
          <w:tab w:val="left" w:pos="759"/>
        </w:tabs>
        <w:autoSpaceDE w:val="0"/>
        <w:autoSpaceDN w:val="0"/>
        <w:adjustRightInd w:val="0"/>
        <w:jc w:val="both"/>
        <w:rPr>
          <w:rFonts w:ascii="Arial" w:hAnsi="Arial" w:cs="Arial"/>
          <w:sz w:val="20"/>
          <w:szCs w:val="20"/>
        </w:rPr>
      </w:pPr>
      <w:r w:rsidRPr="0066026A">
        <w:rPr>
          <w:rFonts w:ascii="Arial" w:hAnsi="Arial" w:cs="Arial"/>
          <w:sz w:val="20"/>
          <w:szCs w:val="20"/>
        </w:rPr>
        <w:t>The aforementioned recitals are incorporated herein as though fully set forth at length.</w:t>
      </w:r>
    </w:p>
    <w:p w:rsidR="0066026A" w:rsidRPr="0066026A" w:rsidRDefault="0066026A" w:rsidP="0066026A">
      <w:pPr>
        <w:tabs>
          <w:tab w:val="left" w:pos="759"/>
        </w:tabs>
        <w:autoSpaceDE w:val="0"/>
        <w:autoSpaceDN w:val="0"/>
        <w:adjustRightInd w:val="0"/>
        <w:ind w:left="720"/>
        <w:jc w:val="both"/>
        <w:rPr>
          <w:rFonts w:ascii="Arial" w:hAnsi="Arial" w:cs="Arial"/>
          <w:sz w:val="20"/>
          <w:szCs w:val="20"/>
        </w:rPr>
      </w:pPr>
    </w:p>
    <w:p w:rsidR="0066026A" w:rsidRPr="0066026A" w:rsidRDefault="0066026A" w:rsidP="0066026A">
      <w:pPr>
        <w:numPr>
          <w:ilvl w:val="0"/>
          <w:numId w:val="11"/>
        </w:numPr>
        <w:tabs>
          <w:tab w:val="left" w:pos="759"/>
        </w:tabs>
        <w:autoSpaceDE w:val="0"/>
        <w:autoSpaceDN w:val="0"/>
        <w:adjustRightInd w:val="0"/>
        <w:ind w:left="0" w:firstLine="720"/>
        <w:jc w:val="both"/>
        <w:rPr>
          <w:rFonts w:ascii="Arial" w:hAnsi="Arial" w:cs="Arial"/>
          <w:color w:val="000000"/>
          <w:sz w:val="20"/>
          <w:szCs w:val="20"/>
        </w:rPr>
      </w:pPr>
      <w:r w:rsidRPr="0066026A">
        <w:rPr>
          <w:rFonts w:ascii="Arial" w:hAnsi="Arial" w:cs="Arial"/>
          <w:color w:val="000000"/>
          <w:sz w:val="20"/>
          <w:szCs w:val="20"/>
        </w:rPr>
        <w:t>The City Council hereby rejects all previously submitted Request for Proposals for installation of a solar farm on the former municipal.</w:t>
      </w:r>
    </w:p>
    <w:p w:rsidR="0066026A" w:rsidRPr="0066026A" w:rsidRDefault="0066026A" w:rsidP="0066026A">
      <w:pPr>
        <w:tabs>
          <w:tab w:val="left" w:pos="759"/>
        </w:tabs>
        <w:autoSpaceDE w:val="0"/>
        <w:autoSpaceDN w:val="0"/>
        <w:adjustRightInd w:val="0"/>
        <w:jc w:val="both"/>
        <w:rPr>
          <w:rFonts w:ascii="Arial" w:hAnsi="Arial" w:cs="Arial"/>
          <w:color w:val="000000"/>
          <w:sz w:val="20"/>
          <w:szCs w:val="20"/>
        </w:rPr>
      </w:pPr>
      <w:r w:rsidRPr="0066026A">
        <w:rPr>
          <w:rFonts w:ascii="Arial" w:hAnsi="Arial" w:cs="Arial"/>
          <w:color w:val="000000"/>
          <w:sz w:val="20"/>
          <w:szCs w:val="20"/>
        </w:rPr>
        <w:t xml:space="preserve"> </w:t>
      </w:r>
    </w:p>
    <w:p w:rsidR="0066026A" w:rsidRPr="0066026A" w:rsidRDefault="0066026A" w:rsidP="0066026A">
      <w:pPr>
        <w:pStyle w:val="ListParagraph"/>
        <w:numPr>
          <w:ilvl w:val="0"/>
          <w:numId w:val="11"/>
        </w:numPr>
        <w:jc w:val="both"/>
        <w:rPr>
          <w:rFonts w:ascii="Arial" w:hAnsi="Arial" w:cs="Arial"/>
          <w:sz w:val="20"/>
          <w:szCs w:val="20"/>
        </w:rPr>
      </w:pPr>
      <w:r w:rsidRPr="0066026A">
        <w:rPr>
          <w:rFonts w:ascii="Arial" w:hAnsi="Arial" w:cs="Arial"/>
          <w:color w:val="000000"/>
          <w:sz w:val="20"/>
          <w:szCs w:val="20"/>
        </w:rPr>
        <w:t>This Resolution shall take effect immediately.</w:t>
      </w:r>
      <w:r w:rsidRPr="0066026A">
        <w:rPr>
          <w:rFonts w:ascii="Arial" w:hAnsi="Arial" w:cs="Arial"/>
          <w:sz w:val="20"/>
          <w:szCs w:val="20"/>
        </w:rPr>
        <w:t xml:space="preserve"> </w:t>
      </w:r>
    </w:p>
    <w:p w:rsidR="0066026A" w:rsidRDefault="0066026A" w:rsidP="000D5EC3">
      <w:pPr>
        <w:rPr>
          <w:rFonts w:ascii="Arial" w:hAnsi="Arial" w:cs="Arial"/>
          <w:sz w:val="20"/>
          <w:szCs w:val="20"/>
        </w:rPr>
      </w:pPr>
    </w:p>
    <w:p w:rsidR="000D5EC3" w:rsidRPr="000D5EC3" w:rsidRDefault="000D5EC3" w:rsidP="000D5EC3">
      <w:pPr>
        <w:rPr>
          <w:rFonts w:ascii="Arial" w:hAnsi="Arial" w:cs="Arial"/>
          <w:b/>
          <w:sz w:val="20"/>
          <w:szCs w:val="20"/>
        </w:rPr>
      </w:pPr>
      <w:r w:rsidRPr="000D5EC3">
        <w:rPr>
          <w:rFonts w:ascii="Arial" w:hAnsi="Arial" w:cs="Arial"/>
          <w:b/>
          <w:sz w:val="20"/>
          <w:szCs w:val="20"/>
        </w:rPr>
        <w:t xml:space="preserve">RESOLUTION: </w:t>
      </w:r>
      <w:r w:rsidRPr="000D5EC3">
        <w:rPr>
          <w:rFonts w:ascii="Arial" w:hAnsi="Arial" w:cs="Arial"/>
          <w:b/>
          <w:sz w:val="20"/>
          <w:szCs w:val="20"/>
          <w:u w:val="single"/>
        </w:rPr>
        <w:t>2015-341</w:t>
      </w:r>
    </w:p>
    <w:p w:rsidR="0066026A" w:rsidRPr="000D5EC3" w:rsidRDefault="0066026A" w:rsidP="0066026A">
      <w:pPr>
        <w:jc w:val="both"/>
        <w:rPr>
          <w:rFonts w:ascii="Arial" w:hAnsi="Arial" w:cs="Arial"/>
          <w:sz w:val="20"/>
          <w:szCs w:val="20"/>
        </w:rPr>
      </w:pPr>
    </w:p>
    <w:p w:rsidR="000D5EC3" w:rsidRPr="000D5EC3" w:rsidRDefault="000D5EC3" w:rsidP="000D5EC3">
      <w:pPr>
        <w:jc w:val="center"/>
        <w:rPr>
          <w:rFonts w:ascii="Arial" w:hAnsi="Arial" w:cs="Arial"/>
          <w:sz w:val="20"/>
          <w:szCs w:val="20"/>
        </w:rPr>
      </w:pPr>
      <w:r w:rsidRPr="000D5EC3">
        <w:rPr>
          <w:rFonts w:ascii="Arial" w:hAnsi="Arial" w:cs="Arial"/>
          <w:sz w:val="20"/>
          <w:szCs w:val="20"/>
        </w:rPr>
        <w:t xml:space="preserve">RESOLUTION AUTHORIZING A VOLUNTARY FURLOUGH PROGRAM </w:t>
      </w:r>
    </w:p>
    <w:p w:rsidR="000D5EC3" w:rsidRPr="000D5EC3" w:rsidRDefault="000D5EC3" w:rsidP="000D5EC3">
      <w:pPr>
        <w:jc w:val="center"/>
        <w:rPr>
          <w:rFonts w:ascii="Arial" w:hAnsi="Arial" w:cs="Arial"/>
          <w:sz w:val="20"/>
          <w:szCs w:val="20"/>
        </w:rPr>
      </w:pPr>
      <w:r w:rsidRPr="000D5EC3">
        <w:rPr>
          <w:rFonts w:ascii="Arial" w:hAnsi="Arial" w:cs="Arial"/>
          <w:sz w:val="20"/>
          <w:szCs w:val="20"/>
        </w:rPr>
        <w:t>TO THE CITY OF LINDEN EMPLOYEES</w:t>
      </w:r>
    </w:p>
    <w:p w:rsidR="000D5EC3" w:rsidRPr="000D5EC3" w:rsidRDefault="000D5EC3" w:rsidP="000D5EC3">
      <w:pPr>
        <w:rPr>
          <w:rFonts w:ascii="Arial" w:hAnsi="Arial" w:cs="Arial"/>
          <w:sz w:val="20"/>
          <w:szCs w:val="20"/>
        </w:rPr>
      </w:pPr>
    </w:p>
    <w:p w:rsidR="000D5EC3" w:rsidRPr="000D5EC3" w:rsidRDefault="000D5EC3" w:rsidP="000D5EC3">
      <w:pPr>
        <w:rPr>
          <w:rFonts w:ascii="Arial" w:hAnsi="Arial" w:cs="Arial"/>
          <w:sz w:val="20"/>
          <w:szCs w:val="20"/>
        </w:rPr>
      </w:pPr>
      <w:r w:rsidRPr="000D5EC3">
        <w:rPr>
          <w:rFonts w:ascii="Arial" w:hAnsi="Arial" w:cs="Arial"/>
          <w:sz w:val="20"/>
          <w:szCs w:val="20"/>
        </w:rPr>
        <w:t>WHEREAS, the City is under budgetary restraints for the period January 1, 2015 through December 31, 2015; and</w:t>
      </w:r>
    </w:p>
    <w:p w:rsidR="000D5EC3" w:rsidRPr="000D5EC3" w:rsidRDefault="000D5EC3" w:rsidP="000D5EC3">
      <w:pPr>
        <w:rPr>
          <w:rFonts w:ascii="Arial" w:hAnsi="Arial" w:cs="Arial"/>
          <w:sz w:val="20"/>
          <w:szCs w:val="20"/>
        </w:rPr>
      </w:pPr>
    </w:p>
    <w:p w:rsidR="000D5EC3" w:rsidRPr="000D5EC3" w:rsidRDefault="000D5EC3" w:rsidP="000D5EC3">
      <w:pPr>
        <w:rPr>
          <w:rFonts w:ascii="Arial" w:hAnsi="Arial" w:cs="Arial"/>
          <w:sz w:val="20"/>
          <w:szCs w:val="20"/>
        </w:rPr>
      </w:pPr>
      <w:r w:rsidRPr="000D5EC3">
        <w:rPr>
          <w:rFonts w:ascii="Arial" w:hAnsi="Arial" w:cs="Arial"/>
          <w:sz w:val="20"/>
          <w:szCs w:val="20"/>
        </w:rPr>
        <w:t xml:space="preserve">WHEREAS, NJAC 4A:8-1.2 permits employees to voluntarily request temporary furloughs; and </w:t>
      </w:r>
    </w:p>
    <w:p w:rsidR="000D5EC3" w:rsidRPr="000D5EC3" w:rsidRDefault="000D5EC3" w:rsidP="000D5EC3">
      <w:pPr>
        <w:rPr>
          <w:rFonts w:ascii="Arial" w:hAnsi="Arial" w:cs="Arial"/>
          <w:sz w:val="20"/>
          <w:szCs w:val="20"/>
        </w:rPr>
      </w:pPr>
    </w:p>
    <w:p w:rsidR="000D5EC3" w:rsidRPr="000D5EC3" w:rsidRDefault="000D5EC3" w:rsidP="000D5EC3">
      <w:pPr>
        <w:rPr>
          <w:rFonts w:ascii="Arial" w:hAnsi="Arial" w:cs="Arial"/>
          <w:sz w:val="20"/>
          <w:szCs w:val="20"/>
        </w:rPr>
      </w:pPr>
      <w:r w:rsidRPr="000D5EC3">
        <w:rPr>
          <w:rFonts w:ascii="Arial" w:hAnsi="Arial" w:cs="Arial"/>
          <w:sz w:val="20"/>
          <w:szCs w:val="20"/>
        </w:rPr>
        <w:t>WHEREAS, it is in the interests of the City to continue to offer the voluntary furlough program to its employees and to approve said furlough requests on a case by case basis at the discretion of the City Council; and</w:t>
      </w:r>
    </w:p>
    <w:p w:rsidR="000D5EC3" w:rsidRPr="000D5EC3" w:rsidRDefault="000D5EC3" w:rsidP="000D5EC3">
      <w:pPr>
        <w:rPr>
          <w:rFonts w:ascii="Arial" w:hAnsi="Arial" w:cs="Arial"/>
          <w:sz w:val="20"/>
          <w:szCs w:val="20"/>
        </w:rPr>
      </w:pPr>
    </w:p>
    <w:p w:rsidR="000D5EC3" w:rsidRPr="000D5EC3" w:rsidRDefault="000D5EC3" w:rsidP="000D5EC3">
      <w:pPr>
        <w:rPr>
          <w:rFonts w:ascii="Arial" w:hAnsi="Arial" w:cs="Arial"/>
          <w:sz w:val="20"/>
          <w:szCs w:val="20"/>
        </w:rPr>
      </w:pPr>
      <w:r w:rsidRPr="000D5EC3">
        <w:rPr>
          <w:rFonts w:ascii="Arial" w:hAnsi="Arial" w:cs="Arial"/>
          <w:sz w:val="20"/>
          <w:szCs w:val="20"/>
        </w:rPr>
        <w:t>WHEREAS, the City will continue to make regular pension payments to employees whose requests for voluntary furloughs are approved.</w:t>
      </w:r>
    </w:p>
    <w:p w:rsidR="000D5EC3" w:rsidRPr="000D5EC3" w:rsidRDefault="000D5EC3" w:rsidP="000D5EC3">
      <w:pPr>
        <w:rPr>
          <w:rFonts w:ascii="Arial" w:hAnsi="Arial" w:cs="Arial"/>
          <w:sz w:val="20"/>
          <w:szCs w:val="20"/>
        </w:rPr>
      </w:pPr>
    </w:p>
    <w:p w:rsidR="000D5EC3" w:rsidRPr="000D5EC3" w:rsidRDefault="000D5EC3" w:rsidP="000D5EC3">
      <w:pPr>
        <w:rPr>
          <w:rFonts w:ascii="Arial" w:hAnsi="Arial" w:cs="Arial"/>
          <w:sz w:val="20"/>
          <w:szCs w:val="20"/>
        </w:rPr>
      </w:pPr>
      <w:r w:rsidRPr="000D5EC3">
        <w:rPr>
          <w:rFonts w:ascii="Arial" w:hAnsi="Arial" w:cs="Arial"/>
          <w:sz w:val="20"/>
          <w:szCs w:val="20"/>
        </w:rPr>
        <w:t>NOW THEREFORE BE IT RESOLVED, that the City Council authorizes the City’s Division of Personnel to draft and submit a voluntary furlough plan to the Civil Service Commission in the interest of economy for the period January 1, 2015 through December 31, 2015.  Said plan is to be drafted for each City department, with the exception of non-emergency services personnel.</w:t>
      </w:r>
    </w:p>
    <w:p w:rsidR="000D5EC3" w:rsidRDefault="000D5EC3" w:rsidP="000D5EC3">
      <w:pPr>
        <w:rPr>
          <w:rFonts w:ascii="Arial" w:hAnsi="Arial" w:cs="Arial"/>
        </w:rPr>
      </w:pPr>
    </w:p>
    <w:p w:rsidR="00FF54BA" w:rsidRPr="00FF54BA" w:rsidRDefault="00FF54BA" w:rsidP="00FF54BA">
      <w:pPr>
        <w:rPr>
          <w:rFonts w:ascii="Arial" w:hAnsi="Arial" w:cs="Arial"/>
          <w:b/>
          <w:sz w:val="20"/>
          <w:szCs w:val="20"/>
          <w:u w:val="single"/>
        </w:rPr>
      </w:pPr>
      <w:r w:rsidRPr="00FF54BA">
        <w:rPr>
          <w:rFonts w:ascii="Arial" w:hAnsi="Arial" w:cs="Arial"/>
          <w:b/>
          <w:sz w:val="20"/>
          <w:szCs w:val="20"/>
        </w:rPr>
        <w:t xml:space="preserve">RESOLUTION: </w:t>
      </w:r>
      <w:r w:rsidRPr="00FF54BA">
        <w:rPr>
          <w:rFonts w:ascii="Arial" w:hAnsi="Arial" w:cs="Arial"/>
          <w:b/>
          <w:sz w:val="20"/>
          <w:szCs w:val="20"/>
          <w:u w:val="single"/>
        </w:rPr>
        <w:t>2015-342</w:t>
      </w:r>
    </w:p>
    <w:p w:rsidR="00FF54BA" w:rsidRPr="00FF54BA" w:rsidRDefault="00FF54BA" w:rsidP="00FF54BA">
      <w:pPr>
        <w:jc w:val="center"/>
        <w:rPr>
          <w:rFonts w:ascii="Arial" w:hAnsi="Arial" w:cs="Arial"/>
          <w:b/>
          <w:sz w:val="20"/>
          <w:szCs w:val="20"/>
        </w:rPr>
      </w:pPr>
    </w:p>
    <w:p w:rsidR="00FF54BA" w:rsidRPr="00FF54BA" w:rsidRDefault="00FF54BA" w:rsidP="00FF54BA">
      <w:pPr>
        <w:jc w:val="center"/>
        <w:rPr>
          <w:rFonts w:ascii="Arial" w:hAnsi="Arial" w:cs="Arial"/>
          <w:b/>
          <w:sz w:val="20"/>
          <w:szCs w:val="20"/>
        </w:rPr>
      </w:pPr>
      <w:r w:rsidRPr="00FF54BA">
        <w:rPr>
          <w:rFonts w:ascii="Arial" w:hAnsi="Arial" w:cs="Arial"/>
          <w:b/>
          <w:sz w:val="20"/>
          <w:szCs w:val="20"/>
        </w:rPr>
        <w:t>RESOLUTION APPROVING THE CITY OF LINDEN PERSONNEL MANUAL</w:t>
      </w:r>
    </w:p>
    <w:p w:rsidR="00FF54BA" w:rsidRPr="00FF54BA" w:rsidRDefault="00FF54BA" w:rsidP="00FF54BA">
      <w:pPr>
        <w:rPr>
          <w:rFonts w:ascii="Arial" w:hAnsi="Arial" w:cs="Arial"/>
          <w:sz w:val="20"/>
          <w:szCs w:val="20"/>
        </w:rPr>
      </w:pPr>
    </w:p>
    <w:p w:rsidR="00FF54BA" w:rsidRPr="00FF54BA" w:rsidRDefault="00FF54BA" w:rsidP="00FF54BA">
      <w:pPr>
        <w:rPr>
          <w:rFonts w:ascii="Arial" w:hAnsi="Arial" w:cs="Arial"/>
          <w:sz w:val="20"/>
          <w:szCs w:val="20"/>
        </w:rPr>
      </w:pPr>
    </w:p>
    <w:p w:rsidR="00FF54BA" w:rsidRPr="00FF54BA" w:rsidRDefault="00FF54BA" w:rsidP="00FF54BA">
      <w:pPr>
        <w:rPr>
          <w:rFonts w:ascii="Arial" w:hAnsi="Arial" w:cs="Arial"/>
          <w:sz w:val="20"/>
          <w:szCs w:val="20"/>
        </w:rPr>
      </w:pPr>
      <w:r w:rsidRPr="00FF54BA">
        <w:rPr>
          <w:rFonts w:ascii="Arial" w:hAnsi="Arial" w:cs="Arial"/>
          <w:sz w:val="20"/>
          <w:szCs w:val="20"/>
        </w:rPr>
        <w:t>BE IT RESOLVED that the City hereby approves the City of Linden Personnel Manual (attached) and approves its distribution to all staff.</w:t>
      </w:r>
    </w:p>
    <w:p w:rsidR="00FF54BA" w:rsidRPr="00FF54BA" w:rsidRDefault="00FF54BA" w:rsidP="00FF54BA">
      <w:pPr>
        <w:rPr>
          <w:rFonts w:ascii="Arial" w:hAnsi="Arial" w:cs="Arial"/>
          <w:sz w:val="20"/>
          <w:szCs w:val="20"/>
        </w:rPr>
      </w:pPr>
    </w:p>
    <w:p w:rsidR="00FF54BA" w:rsidRPr="00FF54BA" w:rsidRDefault="00FF54BA" w:rsidP="00FF54BA">
      <w:pPr>
        <w:rPr>
          <w:rFonts w:ascii="Arial" w:hAnsi="Arial" w:cs="Arial"/>
          <w:sz w:val="20"/>
          <w:szCs w:val="20"/>
        </w:rPr>
      </w:pPr>
      <w:r w:rsidRPr="00FF54BA">
        <w:rPr>
          <w:rFonts w:ascii="Arial" w:hAnsi="Arial" w:cs="Arial"/>
          <w:sz w:val="20"/>
          <w:szCs w:val="20"/>
        </w:rPr>
        <w:t>This resolution is effective immediately.</w:t>
      </w:r>
    </w:p>
    <w:p w:rsidR="00FF54BA" w:rsidRDefault="00FF54BA" w:rsidP="00FF54BA">
      <w:pPr>
        <w:rPr>
          <w:rFonts w:ascii="Arial" w:hAnsi="Arial" w:cs="Arial"/>
        </w:rPr>
      </w:pPr>
    </w:p>
    <w:p w:rsidR="00AF6EBD" w:rsidRPr="00AF6EBD" w:rsidRDefault="00AF6EBD" w:rsidP="00AF6EBD">
      <w:pPr>
        <w:pStyle w:val="NormalWeb"/>
        <w:spacing w:after="0" w:afterAutospacing="0"/>
        <w:rPr>
          <w:rFonts w:ascii="Arial" w:hAnsi="Arial" w:cs="Arial"/>
          <w:b/>
          <w:bCs/>
          <w:color w:val="333333"/>
          <w:sz w:val="20"/>
          <w:szCs w:val="20"/>
          <w:u w:val="single"/>
        </w:rPr>
      </w:pPr>
      <w:r w:rsidRPr="00AF6EBD">
        <w:rPr>
          <w:rFonts w:ascii="Arial" w:hAnsi="Arial" w:cs="Arial"/>
          <w:b/>
          <w:bCs/>
          <w:color w:val="333333"/>
          <w:sz w:val="20"/>
          <w:szCs w:val="20"/>
        </w:rPr>
        <w:t xml:space="preserve">RESOLUTION: </w:t>
      </w:r>
      <w:r w:rsidRPr="00AF6EBD">
        <w:rPr>
          <w:rFonts w:ascii="Arial" w:hAnsi="Arial" w:cs="Arial"/>
          <w:b/>
          <w:bCs/>
          <w:color w:val="333333"/>
          <w:sz w:val="20"/>
          <w:szCs w:val="20"/>
          <w:u w:val="single"/>
        </w:rPr>
        <w:t>2015-343</w:t>
      </w:r>
    </w:p>
    <w:p w:rsidR="00AF6EBD" w:rsidRPr="00AF6EBD" w:rsidRDefault="00AF6EBD" w:rsidP="00AF6EBD">
      <w:pPr>
        <w:pStyle w:val="NormalWeb"/>
        <w:spacing w:after="0" w:afterAutospacing="0"/>
        <w:jc w:val="center"/>
        <w:rPr>
          <w:rFonts w:ascii="Arial" w:hAnsi="Arial" w:cs="Arial"/>
          <w:color w:val="333333"/>
          <w:sz w:val="20"/>
          <w:szCs w:val="20"/>
        </w:rPr>
      </w:pPr>
      <w:r w:rsidRPr="00AF6EBD">
        <w:rPr>
          <w:rFonts w:ascii="Arial" w:hAnsi="Arial" w:cs="Arial"/>
          <w:b/>
          <w:bCs/>
          <w:color w:val="333333"/>
          <w:sz w:val="20"/>
          <w:szCs w:val="20"/>
        </w:rPr>
        <w:t>RESOLUTION</w:t>
      </w:r>
    </w:p>
    <w:p w:rsidR="00AF6EBD" w:rsidRPr="00AF6EBD" w:rsidRDefault="00AF6EBD" w:rsidP="00F616EB">
      <w:pPr>
        <w:pStyle w:val="NormalWeb"/>
        <w:spacing w:after="0" w:afterAutospacing="0"/>
        <w:ind w:left="1008" w:right="1008"/>
        <w:jc w:val="center"/>
        <w:rPr>
          <w:rFonts w:ascii="Arial" w:hAnsi="Arial" w:cs="Arial"/>
          <w:color w:val="333333"/>
          <w:sz w:val="20"/>
          <w:szCs w:val="20"/>
        </w:rPr>
      </w:pPr>
      <w:r w:rsidRPr="00AF6EBD">
        <w:rPr>
          <w:rFonts w:ascii="Arial" w:hAnsi="Arial" w:cs="Arial"/>
          <w:b/>
          <w:bCs/>
          <w:color w:val="333333"/>
          <w:sz w:val="20"/>
          <w:szCs w:val="20"/>
        </w:rPr>
        <w:t>TO RESTATE, REITERATE AND PUBLICLY PRONOUNCE THE TIME OFF POLICY IN THE CITY OF LINDEN</w:t>
      </w:r>
    </w:p>
    <w:p w:rsidR="00AF6EBD" w:rsidRPr="00AF6EBD" w:rsidRDefault="00AF6EBD" w:rsidP="00AF6EBD">
      <w:pPr>
        <w:pStyle w:val="NormalWeb"/>
        <w:spacing w:after="0" w:afterAutospacing="0"/>
        <w:ind w:firstLine="720"/>
        <w:rPr>
          <w:rFonts w:ascii="Arial" w:hAnsi="Arial" w:cs="Arial"/>
          <w:color w:val="333333"/>
          <w:sz w:val="20"/>
          <w:szCs w:val="20"/>
        </w:rPr>
      </w:pPr>
      <w:r w:rsidRPr="00AF6EBD">
        <w:rPr>
          <w:rFonts w:ascii="Arial" w:hAnsi="Arial" w:cs="Arial"/>
          <w:b/>
          <w:bCs/>
          <w:color w:val="333333"/>
          <w:sz w:val="20"/>
          <w:szCs w:val="20"/>
        </w:rPr>
        <w:t xml:space="preserve">WHEREAS, </w:t>
      </w:r>
      <w:r w:rsidRPr="00AF6EBD">
        <w:rPr>
          <w:rFonts w:ascii="Arial" w:hAnsi="Arial" w:cs="Arial"/>
          <w:color w:val="333333"/>
          <w:sz w:val="20"/>
          <w:szCs w:val="20"/>
        </w:rPr>
        <w:t xml:space="preserve">Article 11, Section 3A of the Personnel Manual sets forth official holidays with pay for city employees, and </w:t>
      </w:r>
    </w:p>
    <w:p w:rsidR="00AF6EBD" w:rsidRPr="00AF6EBD" w:rsidRDefault="00AF6EBD" w:rsidP="00AF6EBD">
      <w:pPr>
        <w:pStyle w:val="NormalWeb"/>
        <w:spacing w:after="0" w:afterAutospacing="0"/>
        <w:ind w:firstLine="720"/>
        <w:rPr>
          <w:rFonts w:ascii="Arial" w:hAnsi="Arial" w:cs="Arial"/>
          <w:color w:val="333333"/>
          <w:sz w:val="20"/>
          <w:szCs w:val="20"/>
        </w:rPr>
      </w:pPr>
      <w:r w:rsidRPr="00AF6EBD">
        <w:rPr>
          <w:rFonts w:ascii="Arial" w:hAnsi="Arial" w:cs="Arial"/>
          <w:b/>
          <w:bCs/>
          <w:color w:val="333333"/>
          <w:sz w:val="20"/>
          <w:szCs w:val="20"/>
        </w:rPr>
        <w:t>WHEREAS</w:t>
      </w:r>
      <w:r w:rsidRPr="00AF6EBD">
        <w:rPr>
          <w:rFonts w:ascii="Arial" w:hAnsi="Arial" w:cs="Arial"/>
          <w:bCs/>
          <w:color w:val="333333"/>
          <w:sz w:val="20"/>
          <w:szCs w:val="20"/>
        </w:rPr>
        <w:t>, Article 11, Section 3A of the Personnel Manual further provides that “Any off-holiday as may be proclaimed by the Mayor and City Council”</w:t>
      </w:r>
      <w:r w:rsidRPr="00AF6EBD">
        <w:rPr>
          <w:rFonts w:ascii="Arial" w:hAnsi="Arial" w:cs="Arial"/>
          <w:color w:val="333333"/>
          <w:sz w:val="20"/>
          <w:szCs w:val="20"/>
        </w:rPr>
        <w:t xml:space="preserve">, and </w:t>
      </w:r>
    </w:p>
    <w:p w:rsidR="00AF6EBD" w:rsidRPr="00AF6EBD" w:rsidRDefault="00AF6EBD" w:rsidP="00AF6EBD">
      <w:pPr>
        <w:pStyle w:val="NormalWeb"/>
        <w:spacing w:after="0" w:afterAutospacing="0"/>
        <w:ind w:firstLine="720"/>
        <w:rPr>
          <w:rFonts w:ascii="Arial" w:hAnsi="Arial" w:cs="Arial"/>
          <w:color w:val="333333"/>
          <w:sz w:val="20"/>
          <w:szCs w:val="20"/>
        </w:rPr>
      </w:pPr>
      <w:r w:rsidRPr="00AF6EBD">
        <w:rPr>
          <w:rFonts w:ascii="Arial" w:hAnsi="Arial" w:cs="Arial"/>
          <w:b/>
          <w:bCs/>
          <w:color w:val="333333"/>
          <w:sz w:val="20"/>
          <w:szCs w:val="20"/>
        </w:rPr>
        <w:t xml:space="preserve">WHEREAS, </w:t>
      </w:r>
      <w:r w:rsidRPr="00AF6EBD">
        <w:rPr>
          <w:rFonts w:ascii="Arial" w:hAnsi="Arial" w:cs="Arial"/>
          <w:bCs/>
          <w:color w:val="333333"/>
          <w:sz w:val="20"/>
          <w:szCs w:val="20"/>
        </w:rPr>
        <w:t xml:space="preserve">Article 11, </w:t>
      </w:r>
      <w:r w:rsidRPr="00AF6EBD">
        <w:rPr>
          <w:rFonts w:ascii="Arial" w:hAnsi="Arial" w:cs="Arial"/>
          <w:color w:val="333333"/>
          <w:sz w:val="20"/>
          <w:szCs w:val="20"/>
        </w:rPr>
        <w:t>Section 3A of the Personnel Manual clearly states that time off other than the holidays enumerate in Section 3A is a decision of both the Mayor and Council, and</w:t>
      </w:r>
    </w:p>
    <w:p w:rsidR="00AF6EBD" w:rsidRPr="00AF6EBD" w:rsidRDefault="00AF6EBD" w:rsidP="00AF6EBD">
      <w:pPr>
        <w:pStyle w:val="NormalWeb"/>
        <w:spacing w:after="0" w:afterAutospacing="0"/>
        <w:rPr>
          <w:rFonts w:ascii="Arial" w:hAnsi="Arial" w:cs="Arial"/>
          <w:color w:val="333333"/>
          <w:sz w:val="20"/>
          <w:szCs w:val="20"/>
        </w:rPr>
      </w:pPr>
      <w:r w:rsidRPr="00AF6EBD">
        <w:rPr>
          <w:rFonts w:ascii="Arial" w:hAnsi="Arial" w:cs="Arial"/>
          <w:color w:val="333333"/>
          <w:sz w:val="20"/>
          <w:szCs w:val="20"/>
        </w:rPr>
        <w:tab/>
      </w:r>
      <w:r w:rsidRPr="00AF6EBD">
        <w:rPr>
          <w:rFonts w:ascii="Arial" w:hAnsi="Arial" w:cs="Arial"/>
          <w:b/>
          <w:bCs/>
          <w:color w:val="333333"/>
          <w:sz w:val="20"/>
          <w:szCs w:val="20"/>
        </w:rPr>
        <w:t>WHEREAS</w:t>
      </w:r>
      <w:r w:rsidRPr="00AF6EBD">
        <w:rPr>
          <w:rFonts w:ascii="Arial" w:hAnsi="Arial" w:cs="Arial"/>
          <w:color w:val="333333"/>
          <w:sz w:val="20"/>
          <w:szCs w:val="20"/>
        </w:rPr>
        <w:t xml:space="preserve"> the City Attorney has provided a legal opinion that time off other than set forth in the Personnel Manuel must be done with City Council approval, and</w:t>
      </w:r>
    </w:p>
    <w:p w:rsidR="00AF6EBD" w:rsidRPr="00AF6EBD" w:rsidRDefault="00AF6EBD" w:rsidP="00AF6EBD">
      <w:pPr>
        <w:pStyle w:val="NormalWeb"/>
        <w:spacing w:after="0" w:afterAutospacing="0"/>
        <w:rPr>
          <w:rFonts w:ascii="Arial" w:hAnsi="Arial" w:cs="Arial"/>
          <w:color w:val="333333"/>
          <w:sz w:val="20"/>
          <w:szCs w:val="20"/>
        </w:rPr>
      </w:pPr>
      <w:r w:rsidRPr="00AF6EBD">
        <w:rPr>
          <w:rFonts w:ascii="Arial" w:hAnsi="Arial" w:cs="Arial"/>
          <w:color w:val="333333"/>
          <w:sz w:val="20"/>
          <w:szCs w:val="20"/>
        </w:rPr>
        <w:tab/>
      </w:r>
      <w:r w:rsidRPr="00AF6EBD">
        <w:rPr>
          <w:rFonts w:ascii="Arial" w:hAnsi="Arial" w:cs="Arial"/>
          <w:b/>
          <w:color w:val="333333"/>
          <w:sz w:val="20"/>
          <w:szCs w:val="20"/>
        </w:rPr>
        <w:t xml:space="preserve">WHEREAS </w:t>
      </w:r>
      <w:r w:rsidRPr="00AF6EBD">
        <w:rPr>
          <w:rFonts w:ascii="Arial" w:hAnsi="Arial" w:cs="Arial"/>
          <w:color w:val="333333"/>
          <w:sz w:val="20"/>
          <w:szCs w:val="20"/>
        </w:rPr>
        <w:t>the Labor Relations Specialist has also concluded that time off other than set forth in the Personnel Manual must be done with City Council approval, and</w:t>
      </w:r>
    </w:p>
    <w:p w:rsidR="00AF6EBD" w:rsidRPr="00AF6EBD" w:rsidRDefault="00AF6EBD" w:rsidP="00AF6EBD">
      <w:pPr>
        <w:pStyle w:val="NormalWeb"/>
        <w:spacing w:after="0" w:afterAutospacing="0"/>
        <w:ind w:firstLine="720"/>
        <w:rPr>
          <w:rFonts w:ascii="Arial" w:hAnsi="Arial" w:cs="Arial"/>
          <w:color w:val="333333"/>
          <w:sz w:val="20"/>
          <w:szCs w:val="20"/>
        </w:rPr>
      </w:pPr>
      <w:r w:rsidRPr="00AF6EBD">
        <w:rPr>
          <w:rFonts w:ascii="Arial" w:hAnsi="Arial" w:cs="Arial"/>
          <w:b/>
          <w:bCs/>
          <w:color w:val="333333"/>
          <w:sz w:val="20"/>
          <w:szCs w:val="20"/>
        </w:rPr>
        <w:t>THEREFORE</w:t>
      </w:r>
      <w:r w:rsidRPr="00AF6EBD">
        <w:rPr>
          <w:rFonts w:ascii="Arial" w:hAnsi="Arial" w:cs="Arial"/>
          <w:color w:val="333333"/>
          <w:sz w:val="20"/>
          <w:szCs w:val="20"/>
        </w:rPr>
        <w:t xml:space="preserve"> </w:t>
      </w:r>
      <w:r w:rsidRPr="00AF6EBD">
        <w:rPr>
          <w:rFonts w:ascii="Arial" w:hAnsi="Arial" w:cs="Arial"/>
          <w:b/>
          <w:bCs/>
          <w:color w:val="333333"/>
          <w:sz w:val="20"/>
          <w:szCs w:val="20"/>
        </w:rPr>
        <w:t>BE IT RESOLVED THAT CITY COUNCIL</w:t>
      </w:r>
      <w:r w:rsidRPr="00AF6EBD">
        <w:rPr>
          <w:rFonts w:ascii="Arial" w:hAnsi="Arial" w:cs="Arial"/>
          <w:color w:val="333333"/>
          <w:sz w:val="20"/>
          <w:szCs w:val="20"/>
        </w:rPr>
        <w:t xml:space="preserve"> publicly pronounces that time off other than set forth in Article 11, Section 3A of the Personnel Manual requires City Council approval.</w:t>
      </w:r>
    </w:p>
    <w:p w:rsidR="00FF54BA" w:rsidRDefault="00FF54BA" w:rsidP="00FF54BA">
      <w:pPr>
        <w:rPr>
          <w:rFonts w:ascii="Arial" w:hAnsi="Arial" w:cs="Arial"/>
        </w:rPr>
      </w:pPr>
    </w:p>
    <w:p w:rsidR="00F616EB" w:rsidRPr="00F616EB" w:rsidRDefault="00F616EB" w:rsidP="00F616EB">
      <w:pPr>
        <w:rPr>
          <w:rFonts w:ascii="Arial" w:hAnsi="Arial" w:cs="Arial"/>
          <w:b/>
          <w:bCs/>
          <w:sz w:val="20"/>
          <w:szCs w:val="20"/>
          <w:u w:val="single"/>
        </w:rPr>
      </w:pPr>
      <w:r w:rsidRPr="00F616EB">
        <w:rPr>
          <w:rFonts w:ascii="Arial" w:hAnsi="Arial" w:cs="Arial"/>
          <w:b/>
          <w:bCs/>
          <w:sz w:val="20"/>
          <w:szCs w:val="20"/>
        </w:rPr>
        <w:t xml:space="preserve">RESOLUTION: </w:t>
      </w:r>
      <w:r w:rsidRPr="00F616EB">
        <w:rPr>
          <w:rFonts w:ascii="Arial" w:hAnsi="Arial" w:cs="Arial"/>
          <w:b/>
          <w:bCs/>
          <w:sz w:val="20"/>
          <w:szCs w:val="20"/>
          <w:u w:val="single"/>
        </w:rPr>
        <w:t>2015-344</w:t>
      </w:r>
    </w:p>
    <w:p w:rsidR="00F616EB" w:rsidRPr="00F616EB" w:rsidRDefault="00F616EB" w:rsidP="00F616EB">
      <w:pPr>
        <w:jc w:val="center"/>
        <w:rPr>
          <w:rFonts w:ascii="Arial" w:hAnsi="Arial" w:cs="Arial"/>
          <w:b/>
          <w:bCs/>
          <w:sz w:val="20"/>
          <w:szCs w:val="20"/>
        </w:rPr>
      </w:pPr>
    </w:p>
    <w:p w:rsidR="00F616EB" w:rsidRPr="00F616EB" w:rsidRDefault="00F616EB" w:rsidP="00F616EB">
      <w:pPr>
        <w:jc w:val="center"/>
        <w:rPr>
          <w:rFonts w:ascii="Arial" w:hAnsi="Arial" w:cs="Arial"/>
          <w:b/>
          <w:bCs/>
          <w:sz w:val="20"/>
          <w:szCs w:val="20"/>
        </w:rPr>
      </w:pPr>
      <w:r w:rsidRPr="00F616EB">
        <w:rPr>
          <w:rFonts w:ascii="Arial" w:hAnsi="Arial" w:cs="Arial"/>
          <w:b/>
          <w:bCs/>
          <w:sz w:val="20"/>
          <w:szCs w:val="20"/>
        </w:rPr>
        <w:t>RESOLUTION APPROVING A MEMORANDUM OF UNDERSTANDING BETWEEN THE COUNTY OF UNION AND THE CITY OF LINDEN FOR THE FIRST ALERT SYSTEM</w:t>
      </w:r>
    </w:p>
    <w:p w:rsidR="00F616EB" w:rsidRPr="00F616EB" w:rsidRDefault="00F616EB" w:rsidP="00F616EB">
      <w:pPr>
        <w:rPr>
          <w:rFonts w:ascii="Arial" w:hAnsi="Arial" w:cs="Arial"/>
          <w:b/>
          <w:bCs/>
          <w:sz w:val="20"/>
          <w:szCs w:val="20"/>
        </w:rPr>
      </w:pPr>
    </w:p>
    <w:p w:rsidR="00F616EB" w:rsidRPr="00F616EB" w:rsidRDefault="00F616EB" w:rsidP="00F616EB">
      <w:pPr>
        <w:ind w:firstLine="720"/>
        <w:rPr>
          <w:rFonts w:ascii="Arial" w:hAnsi="Arial" w:cs="Arial"/>
          <w:sz w:val="20"/>
          <w:szCs w:val="20"/>
        </w:rPr>
      </w:pPr>
      <w:r w:rsidRPr="00F616EB">
        <w:rPr>
          <w:rFonts w:ascii="Arial" w:hAnsi="Arial" w:cs="Arial"/>
          <w:b/>
          <w:bCs/>
          <w:sz w:val="20"/>
          <w:szCs w:val="20"/>
        </w:rPr>
        <w:t xml:space="preserve">WHEREAS, </w:t>
      </w:r>
      <w:r w:rsidRPr="00F616EB">
        <w:rPr>
          <w:rFonts w:ascii="Arial" w:hAnsi="Arial" w:cs="Arial"/>
          <w:sz w:val="20"/>
          <w:szCs w:val="20"/>
        </w:rPr>
        <w:t xml:space="preserve">the City of Linden wishes to participate in the County of Union’s First Alert System, which has been paid for by a Homeland Security Grant for Domestic Preparedness; </w:t>
      </w:r>
    </w:p>
    <w:p w:rsidR="00F616EB" w:rsidRPr="00F616EB" w:rsidRDefault="00F616EB" w:rsidP="00F616EB">
      <w:pPr>
        <w:ind w:firstLine="720"/>
        <w:rPr>
          <w:rFonts w:ascii="Arial" w:hAnsi="Arial" w:cs="Arial"/>
          <w:sz w:val="20"/>
          <w:szCs w:val="20"/>
        </w:rPr>
      </w:pPr>
      <w:r w:rsidRPr="00F616EB">
        <w:rPr>
          <w:rFonts w:ascii="Arial" w:hAnsi="Arial" w:cs="Arial"/>
          <w:b/>
          <w:bCs/>
          <w:sz w:val="20"/>
          <w:szCs w:val="20"/>
        </w:rPr>
        <w:t xml:space="preserve">NOW, THEREFORE, BE IT RESOLVED BY THE CITY COUNCIL OF THE CITY OF LINDEN </w:t>
      </w:r>
      <w:r w:rsidRPr="00F616EB">
        <w:rPr>
          <w:rFonts w:ascii="Arial" w:hAnsi="Arial" w:cs="Arial"/>
          <w:sz w:val="20"/>
          <w:szCs w:val="20"/>
        </w:rPr>
        <w:t xml:space="preserve">formally approves the Memorandum of Understanding for the First Alert System; and </w:t>
      </w:r>
    </w:p>
    <w:p w:rsidR="00AA5525" w:rsidRDefault="00F616EB" w:rsidP="0054696D">
      <w:pPr>
        <w:ind w:firstLine="720"/>
        <w:rPr>
          <w:rFonts w:ascii="Arial" w:hAnsi="Arial" w:cs="Arial"/>
          <w:sz w:val="20"/>
          <w:szCs w:val="20"/>
        </w:rPr>
      </w:pPr>
      <w:r w:rsidRPr="00F616EB">
        <w:rPr>
          <w:rFonts w:ascii="Arial" w:hAnsi="Arial" w:cs="Arial"/>
          <w:b/>
          <w:bCs/>
          <w:sz w:val="20"/>
          <w:szCs w:val="20"/>
        </w:rPr>
        <w:t xml:space="preserve">BE IT FURTHER RESOLVED </w:t>
      </w:r>
      <w:r w:rsidRPr="00F616EB">
        <w:rPr>
          <w:rFonts w:ascii="Arial" w:hAnsi="Arial" w:cs="Arial"/>
          <w:sz w:val="20"/>
          <w:szCs w:val="20"/>
        </w:rPr>
        <w:t>that the Mayor and City Clerk are hereby authorized to sign the grant agreement on behalf of the City of Linden and that their signatures constitute acceptance of the terms and conditions of the grant agreement and approve the execu</w:t>
      </w:r>
      <w:r w:rsidR="0054696D">
        <w:rPr>
          <w:rFonts w:ascii="Arial" w:hAnsi="Arial" w:cs="Arial"/>
          <w:sz w:val="20"/>
          <w:szCs w:val="20"/>
        </w:rPr>
        <w:t xml:space="preserve">tion of the grant agreement.  </w:t>
      </w:r>
      <w:r w:rsidR="0054696D">
        <w:rPr>
          <w:rFonts w:ascii="Arial" w:hAnsi="Arial" w:cs="Arial"/>
          <w:sz w:val="20"/>
          <w:szCs w:val="20"/>
        </w:rPr>
        <w:tab/>
      </w:r>
    </w:p>
    <w:p w:rsidR="000C538A" w:rsidRDefault="000C538A" w:rsidP="0054696D">
      <w:pPr>
        <w:rPr>
          <w:rFonts w:ascii="Arial" w:hAnsi="Arial" w:cs="Arial"/>
          <w:b/>
          <w:sz w:val="20"/>
          <w:szCs w:val="20"/>
          <w:u w:val="single"/>
        </w:rPr>
      </w:pPr>
    </w:p>
    <w:p w:rsidR="000C538A" w:rsidRDefault="000C538A" w:rsidP="00AA5525">
      <w:pPr>
        <w:jc w:val="center"/>
        <w:rPr>
          <w:rFonts w:ascii="Arial" w:hAnsi="Arial" w:cs="Arial"/>
          <w:b/>
          <w:sz w:val="20"/>
          <w:szCs w:val="20"/>
          <w:u w:val="single"/>
        </w:rPr>
      </w:pPr>
    </w:p>
    <w:p w:rsidR="00AA5525" w:rsidRPr="00AA5525" w:rsidRDefault="00AA5525" w:rsidP="00AA5525">
      <w:pPr>
        <w:jc w:val="center"/>
        <w:rPr>
          <w:rFonts w:ascii="Arial" w:hAnsi="Arial" w:cs="Arial"/>
          <w:b/>
          <w:sz w:val="20"/>
          <w:szCs w:val="20"/>
          <w:u w:val="single"/>
        </w:rPr>
      </w:pPr>
      <w:r w:rsidRPr="00AA5525">
        <w:rPr>
          <w:rFonts w:ascii="Arial" w:hAnsi="Arial" w:cs="Arial"/>
          <w:b/>
          <w:sz w:val="20"/>
          <w:szCs w:val="20"/>
          <w:u w:val="single"/>
        </w:rPr>
        <w:t>ORDINANCE – FIRST READING</w:t>
      </w:r>
    </w:p>
    <w:p w:rsidR="0066026A" w:rsidRDefault="0066026A" w:rsidP="00665209">
      <w:pPr>
        <w:rPr>
          <w:rFonts w:ascii="Arial" w:hAnsi="Arial" w:cs="Arial"/>
          <w:b/>
          <w:sz w:val="20"/>
          <w:szCs w:val="20"/>
        </w:rPr>
      </w:pPr>
    </w:p>
    <w:p w:rsidR="000C538A" w:rsidRDefault="000C538A" w:rsidP="000C538A">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0C538A" w:rsidRPr="00714822" w:rsidRDefault="000C538A" w:rsidP="000C538A">
      <w:pPr>
        <w:pStyle w:val="msolistparagraph0"/>
        <w:tabs>
          <w:tab w:val="left" w:pos="1980"/>
        </w:tabs>
        <w:ind w:left="0"/>
        <w:rPr>
          <w:rFonts w:ascii="Arial" w:hAnsi="Arial" w:cs="Arial"/>
          <w:sz w:val="20"/>
          <w:szCs w:val="20"/>
        </w:rPr>
      </w:pPr>
    </w:p>
    <w:p w:rsidR="000C538A" w:rsidRPr="00237DD5" w:rsidRDefault="000C538A" w:rsidP="000C538A">
      <w:pPr>
        <w:rPr>
          <w:rFonts w:ascii="Arial" w:hAnsi="Arial" w:cs="Arial"/>
          <w:b/>
          <w:sz w:val="20"/>
          <w:szCs w:val="20"/>
        </w:rPr>
      </w:pPr>
      <w:r w:rsidRPr="00237DD5">
        <w:rPr>
          <w:rFonts w:ascii="Arial" w:hAnsi="Arial" w:cs="Arial"/>
          <w:b/>
          <w:sz w:val="20"/>
          <w:szCs w:val="20"/>
        </w:rPr>
        <w:t>An Ordinance entitled:</w:t>
      </w:r>
    </w:p>
    <w:p w:rsidR="00AA5525" w:rsidRDefault="00AA5525" w:rsidP="00665209">
      <w:pPr>
        <w:rPr>
          <w:rFonts w:ascii="Arial" w:hAnsi="Arial" w:cs="Arial"/>
          <w:b/>
          <w:sz w:val="20"/>
          <w:szCs w:val="20"/>
        </w:rPr>
      </w:pPr>
    </w:p>
    <w:p w:rsidR="00AA5525" w:rsidRDefault="00AA5525" w:rsidP="00665209">
      <w:pPr>
        <w:rPr>
          <w:rFonts w:ascii="Arial" w:hAnsi="Arial" w:cs="Arial"/>
          <w:b/>
          <w:sz w:val="20"/>
          <w:szCs w:val="20"/>
        </w:rPr>
      </w:pPr>
    </w:p>
    <w:p w:rsidR="000C538A" w:rsidRPr="000C538A" w:rsidRDefault="000C538A" w:rsidP="000C538A">
      <w:pPr>
        <w:spacing w:line="256" w:lineRule="auto"/>
        <w:rPr>
          <w:rFonts w:asciiTheme="minorHAnsi" w:eastAsiaTheme="minorHAnsi" w:hAnsiTheme="minorHAnsi" w:cstheme="minorBidi"/>
          <w:b/>
          <w:sz w:val="22"/>
          <w:szCs w:val="22"/>
        </w:rPr>
      </w:pPr>
      <w:r w:rsidRPr="000C538A">
        <w:rPr>
          <w:rFonts w:asciiTheme="minorHAnsi" w:eastAsiaTheme="minorHAnsi" w:hAnsiTheme="minorHAnsi" w:cstheme="minorBidi"/>
          <w:b/>
          <w:sz w:val="22"/>
          <w:szCs w:val="22"/>
        </w:rPr>
        <w:t xml:space="preserve">#59-42 </w:t>
      </w:r>
      <w:r w:rsidRPr="000C538A">
        <w:rPr>
          <w:rFonts w:asciiTheme="minorHAnsi" w:eastAsiaTheme="minorHAnsi" w:hAnsiTheme="minorHAnsi" w:cstheme="minorBidi"/>
          <w:b/>
          <w:sz w:val="22"/>
          <w:szCs w:val="22"/>
        </w:rPr>
        <w:tab/>
      </w:r>
      <w:r w:rsidRPr="000C538A">
        <w:rPr>
          <w:rFonts w:asciiTheme="minorHAnsi" w:eastAsiaTheme="minorHAnsi" w:hAnsiTheme="minorHAnsi" w:cstheme="minorBidi"/>
          <w:b/>
          <w:sz w:val="22"/>
          <w:szCs w:val="22"/>
        </w:rPr>
        <w:tab/>
        <w:t>An Ordinance amending Chapter 3-33 of the City Code entitled “Graffiti and providing</w:t>
      </w:r>
    </w:p>
    <w:p w:rsidR="000C538A" w:rsidRPr="000C538A" w:rsidRDefault="000C538A" w:rsidP="000C538A">
      <w:pPr>
        <w:spacing w:line="256" w:lineRule="auto"/>
        <w:ind w:left="1440"/>
        <w:rPr>
          <w:rFonts w:asciiTheme="minorHAnsi" w:eastAsiaTheme="minorHAnsi" w:hAnsiTheme="minorHAnsi" w:cstheme="minorBidi"/>
          <w:b/>
          <w:sz w:val="22"/>
          <w:szCs w:val="22"/>
        </w:rPr>
      </w:pPr>
      <w:proofErr w:type="gramStart"/>
      <w:r w:rsidRPr="000C538A">
        <w:rPr>
          <w:rFonts w:asciiTheme="minorHAnsi" w:eastAsiaTheme="minorHAnsi" w:hAnsiTheme="minorHAnsi" w:cstheme="minorBidi"/>
          <w:b/>
          <w:sz w:val="22"/>
          <w:szCs w:val="22"/>
        </w:rPr>
        <w:t>for</w:t>
      </w:r>
      <w:proofErr w:type="gramEnd"/>
      <w:r w:rsidRPr="000C538A">
        <w:rPr>
          <w:rFonts w:asciiTheme="minorHAnsi" w:eastAsiaTheme="minorHAnsi" w:hAnsiTheme="minorHAnsi" w:cstheme="minorBidi"/>
          <w:b/>
          <w:sz w:val="22"/>
          <w:szCs w:val="22"/>
        </w:rPr>
        <w:t xml:space="preserve"> remediation of same” by the City Council of the City of Linden. (Amending the time frame for removal of graffiti from ninety (90) days to thirty (30) days. </w:t>
      </w:r>
    </w:p>
    <w:p w:rsidR="000C538A" w:rsidRDefault="000C538A" w:rsidP="000C538A">
      <w:pPr>
        <w:spacing w:line="256" w:lineRule="auto"/>
        <w:rPr>
          <w:rFonts w:ascii="Arial" w:eastAsiaTheme="minorHAnsi" w:hAnsi="Arial" w:cs="Arial"/>
          <w:sz w:val="20"/>
          <w:szCs w:val="20"/>
        </w:rPr>
      </w:pPr>
    </w:p>
    <w:p w:rsidR="000C538A" w:rsidRPr="00237DD5" w:rsidRDefault="000C538A" w:rsidP="000C538A">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r w:rsidR="00EE6745">
        <w:rPr>
          <w:rFonts w:ascii="Arial" w:eastAsiaTheme="minorHAnsi" w:hAnsi="Arial" w:cs="Arial"/>
          <w:sz w:val="20"/>
          <w:szCs w:val="20"/>
        </w:rPr>
        <w:t xml:space="preserve">Mrs. Cosby-Hurling explained the reasons for the ordinance and the change in the time frame for issuing summons for graffiti that has not been removed. She asked for Council’s support of the Ordinance. </w:t>
      </w:r>
    </w:p>
    <w:p w:rsidR="000C538A" w:rsidRDefault="000C538A" w:rsidP="000C538A">
      <w:pPr>
        <w:rPr>
          <w:rFonts w:ascii="Arial" w:hAnsi="Arial" w:cs="Arial"/>
          <w:b/>
          <w:sz w:val="20"/>
          <w:szCs w:val="20"/>
        </w:rPr>
      </w:pPr>
    </w:p>
    <w:p w:rsidR="000C538A" w:rsidRPr="00237DD5" w:rsidRDefault="000C538A" w:rsidP="000C538A">
      <w:pPr>
        <w:contextualSpacing/>
        <w:rPr>
          <w:rFonts w:ascii="Arial" w:eastAsia="Calibri" w:hAnsi="Arial" w:cs="Arial"/>
          <w:bCs/>
          <w:sz w:val="20"/>
          <w:szCs w:val="20"/>
        </w:rPr>
      </w:pPr>
      <w:r w:rsidRPr="00237DD5">
        <w:rPr>
          <w:rFonts w:ascii="Arial" w:eastAsia="Calibri" w:hAnsi="Arial" w:cs="Arial"/>
          <w:bCs/>
          <w:sz w:val="20"/>
          <w:szCs w:val="20"/>
        </w:rPr>
        <w:t xml:space="preserve">Was </w:t>
      </w:r>
      <w:r w:rsidR="0070580C">
        <w:rPr>
          <w:rFonts w:ascii="Arial" w:eastAsia="Calibri" w:hAnsi="Arial" w:cs="Arial"/>
          <w:bCs/>
          <w:sz w:val="20"/>
          <w:szCs w:val="20"/>
        </w:rPr>
        <w:t xml:space="preserve">introduced by Mrs. Cosby-Hurling </w:t>
      </w:r>
      <w:r w:rsidRPr="00237DD5">
        <w:rPr>
          <w:rFonts w:ascii="Arial" w:eastAsia="Calibri" w:hAnsi="Arial" w:cs="Arial"/>
          <w:bCs/>
          <w:sz w:val="20"/>
          <w:szCs w:val="20"/>
        </w:rPr>
        <w:t>and was read on first reading by the Deputy Clerk.</w:t>
      </w:r>
    </w:p>
    <w:p w:rsidR="000C538A" w:rsidRPr="00237DD5" w:rsidRDefault="000C538A" w:rsidP="000C538A">
      <w:pPr>
        <w:ind w:left="555"/>
        <w:contextualSpacing/>
        <w:rPr>
          <w:rFonts w:ascii="Arial" w:eastAsia="Calibri" w:hAnsi="Arial" w:cs="Arial"/>
          <w:bCs/>
          <w:sz w:val="20"/>
          <w:szCs w:val="20"/>
        </w:rPr>
      </w:pPr>
    </w:p>
    <w:p w:rsidR="000C538A" w:rsidRPr="00237DD5" w:rsidRDefault="0070580C" w:rsidP="000C538A">
      <w:pPr>
        <w:contextualSpacing/>
        <w:rPr>
          <w:rFonts w:ascii="Arial" w:eastAsia="Calibri" w:hAnsi="Arial" w:cs="Arial"/>
          <w:bCs/>
          <w:sz w:val="20"/>
          <w:szCs w:val="20"/>
        </w:rPr>
      </w:pPr>
      <w:r>
        <w:rPr>
          <w:rFonts w:ascii="Arial" w:eastAsia="Calibri" w:hAnsi="Arial" w:cs="Arial"/>
          <w:bCs/>
          <w:sz w:val="20"/>
          <w:szCs w:val="20"/>
        </w:rPr>
        <w:t>On motion of Mrs. Cosby-Hurling</w:t>
      </w:r>
      <w:r w:rsidR="000C538A">
        <w:rPr>
          <w:rFonts w:ascii="Arial" w:eastAsia="Calibri" w:hAnsi="Arial" w:cs="Arial"/>
          <w:bCs/>
          <w:sz w:val="20"/>
          <w:szCs w:val="20"/>
        </w:rPr>
        <w:t xml:space="preserve"> </w:t>
      </w:r>
      <w:r w:rsidR="000C538A" w:rsidRPr="00237DD5">
        <w:rPr>
          <w:rFonts w:ascii="Arial" w:eastAsia="Calibri" w:hAnsi="Arial" w:cs="Arial"/>
          <w:bCs/>
          <w:sz w:val="20"/>
          <w:szCs w:val="20"/>
        </w:rPr>
        <w:t>seconded by Mr.</w:t>
      </w:r>
      <w:r w:rsidR="000C538A">
        <w:rPr>
          <w:rFonts w:ascii="Arial" w:eastAsia="Calibri" w:hAnsi="Arial" w:cs="Arial"/>
          <w:bCs/>
          <w:sz w:val="20"/>
          <w:szCs w:val="20"/>
        </w:rPr>
        <w:t xml:space="preserve"> </w:t>
      </w:r>
      <w:r>
        <w:rPr>
          <w:rFonts w:ascii="Arial" w:eastAsia="Calibri" w:hAnsi="Arial" w:cs="Arial"/>
          <w:bCs/>
          <w:sz w:val="20"/>
          <w:szCs w:val="20"/>
        </w:rPr>
        <w:t>Beyer</w:t>
      </w:r>
      <w:r w:rsidR="000C538A" w:rsidRPr="00237DD5">
        <w:rPr>
          <w:rFonts w:ascii="Arial" w:eastAsia="Calibri" w:hAnsi="Arial" w:cs="Arial"/>
          <w:bCs/>
          <w:sz w:val="20"/>
          <w:szCs w:val="20"/>
        </w:rPr>
        <w:t xml:space="preserve">, the foregoing Ordinance was on a roll call vote unanimously ordered approved. </w:t>
      </w:r>
    </w:p>
    <w:p w:rsidR="000C538A" w:rsidRPr="000C538A" w:rsidRDefault="000C538A" w:rsidP="000C538A">
      <w:pPr>
        <w:ind w:left="720"/>
        <w:contextualSpacing/>
        <w:rPr>
          <w:rFonts w:ascii="Calibri" w:eastAsia="Calibri" w:hAnsi="Calibri"/>
          <w:b/>
          <w:sz w:val="22"/>
          <w:szCs w:val="22"/>
        </w:rPr>
      </w:pPr>
    </w:p>
    <w:p w:rsidR="000C538A" w:rsidRPr="000C538A" w:rsidRDefault="000C538A" w:rsidP="000C538A">
      <w:pPr>
        <w:spacing w:line="256" w:lineRule="auto"/>
        <w:rPr>
          <w:rFonts w:asciiTheme="minorHAnsi" w:eastAsiaTheme="minorHAnsi" w:hAnsiTheme="minorHAnsi" w:cstheme="minorBidi"/>
          <w:b/>
          <w:sz w:val="22"/>
          <w:szCs w:val="22"/>
        </w:rPr>
      </w:pPr>
      <w:r w:rsidRPr="000C538A">
        <w:rPr>
          <w:rFonts w:asciiTheme="minorHAnsi" w:eastAsiaTheme="minorHAnsi" w:hAnsiTheme="minorHAnsi" w:cstheme="minorBidi"/>
          <w:b/>
          <w:sz w:val="22"/>
          <w:szCs w:val="22"/>
        </w:rPr>
        <w:t xml:space="preserve">#59-43 </w:t>
      </w:r>
      <w:r w:rsidRPr="000C538A">
        <w:rPr>
          <w:rFonts w:asciiTheme="minorHAnsi" w:eastAsiaTheme="minorHAnsi" w:hAnsiTheme="minorHAnsi" w:cstheme="minorBidi"/>
          <w:b/>
          <w:sz w:val="22"/>
          <w:szCs w:val="22"/>
        </w:rPr>
        <w:tab/>
      </w:r>
      <w:r w:rsidRPr="000C538A">
        <w:rPr>
          <w:rFonts w:asciiTheme="minorHAnsi" w:eastAsiaTheme="minorHAnsi" w:hAnsiTheme="minorHAnsi" w:cstheme="minorBidi"/>
          <w:b/>
          <w:sz w:val="22"/>
          <w:szCs w:val="22"/>
        </w:rPr>
        <w:tab/>
        <w:t>An Ordinance amending Chapter 19-1.3 of the City Code entitled “permits” by the City</w:t>
      </w:r>
    </w:p>
    <w:p w:rsidR="000C538A" w:rsidRPr="000C538A" w:rsidRDefault="00860D09" w:rsidP="000C538A">
      <w:pPr>
        <w:spacing w:line="256" w:lineRule="auto"/>
        <w:ind w:left="1440"/>
        <w:rPr>
          <w:rFonts w:asciiTheme="minorHAnsi" w:eastAsiaTheme="minorHAnsi" w:hAnsiTheme="minorHAnsi" w:cstheme="minorBidi"/>
          <w:b/>
          <w:sz w:val="22"/>
          <w:szCs w:val="22"/>
        </w:rPr>
      </w:pPr>
      <w:r>
        <w:rPr>
          <w:rFonts w:asciiTheme="minorHAnsi" w:eastAsiaTheme="minorHAnsi" w:hAnsiTheme="minorHAnsi" w:cstheme="minorBidi"/>
          <w:b/>
          <w:sz w:val="22"/>
          <w:szCs w:val="22"/>
        </w:rPr>
        <w:t>C</w:t>
      </w:r>
      <w:r w:rsidR="000C538A" w:rsidRPr="000C538A">
        <w:rPr>
          <w:rFonts w:asciiTheme="minorHAnsi" w:eastAsiaTheme="minorHAnsi" w:hAnsiTheme="minorHAnsi" w:cstheme="minorBidi"/>
          <w:b/>
          <w:sz w:val="22"/>
          <w:szCs w:val="22"/>
        </w:rPr>
        <w:t>ouncil of the City of Linden. (Section 1 striking the language allowing for permits for use of recreation facilities can be signed by a staff official of the Recreation Department).</w:t>
      </w:r>
    </w:p>
    <w:p w:rsidR="000C538A" w:rsidRPr="000C538A" w:rsidRDefault="000C538A" w:rsidP="000C538A">
      <w:pPr>
        <w:ind w:left="720"/>
        <w:contextualSpacing/>
        <w:rPr>
          <w:rFonts w:ascii="Calibri" w:eastAsia="Calibri" w:hAnsi="Calibri"/>
          <w:b/>
          <w:sz w:val="22"/>
          <w:szCs w:val="22"/>
        </w:rPr>
      </w:pPr>
    </w:p>
    <w:p w:rsidR="000C538A" w:rsidRPr="00237DD5" w:rsidRDefault="000C538A" w:rsidP="000C538A">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p>
    <w:p w:rsidR="000C538A" w:rsidRDefault="000C538A" w:rsidP="000C538A">
      <w:pPr>
        <w:rPr>
          <w:rFonts w:ascii="Arial" w:hAnsi="Arial" w:cs="Arial"/>
          <w:b/>
          <w:sz w:val="20"/>
          <w:szCs w:val="20"/>
        </w:rPr>
      </w:pPr>
    </w:p>
    <w:p w:rsidR="000C538A" w:rsidRPr="00237DD5" w:rsidRDefault="000C538A" w:rsidP="000C538A">
      <w:pPr>
        <w:contextualSpacing/>
        <w:rPr>
          <w:rFonts w:ascii="Arial" w:eastAsia="Calibri" w:hAnsi="Arial" w:cs="Arial"/>
          <w:bCs/>
          <w:sz w:val="20"/>
          <w:szCs w:val="20"/>
        </w:rPr>
      </w:pPr>
      <w:r w:rsidRPr="00237DD5">
        <w:rPr>
          <w:rFonts w:ascii="Arial" w:eastAsia="Calibri" w:hAnsi="Arial" w:cs="Arial"/>
          <w:bCs/>
          <w:sz w:val="20"/>
          <w:szCs w:val="20"/>
        </w:rPr>
        <w:t xml:space="preserve">Was </w:t>
      </w:r>
      <w:r w:rsidR="0070580C">
        <w:rPr>
          <w:rFonts w:ascii="Arial" w:eastAsia="Calibri" w:hAnsi="Arial" w:cs="Arial"/>
          <w:bCs/>
          <w:sz w:val="20"/>
          <w:szCs w:val="20"/>
        </w:rPr>
        <w:t xml:space="preserve">introduced by Mr. Brooks </w:t>
      </w:r>
      <w:r w:rsidRPr="00237DD5">
        <w:rPr>
          <w:rFonts w:ascii="Arial" w:eastAsia="Calibri" w:hAnsi="Arial" w:cs="Arial"/>
          <w:bCs/>
          <w:sz w:val="20"/>
          <w:szCs w:val="20"/>
        </w:rPr>
        <w:t>and was read on first reading by the Deputy Clerk.</w:t>
      </w:r>
    </w:p>
    <w:p w:rsidR="000C538A" w:rsidRPr="00237DD5" w:rsidRDefault="000C538A" w:rsidP="000C538A">
      <w:pPr>
        <w:ind w:left="555"/>
        <w:contextualSpacing/>
        <w:rPr>
          <w:rFonts w:ascii="Arial" w:eastAsia="Calibri" w:hAnsi="Arial" w:cs="Arial"/>
          <w:bCs/>
          <w:sz w:val="20"/>
          <w:szCs w:val="20"/>
        </w:rPr>
      </w:pPr>
    </w:p>
    <w:p w:rsidR="000C538A" w:rsidRPr="00237DD5" w:rsidRDefault="0070580C" w:rsidP="000C538A">
      <w:pPr>
        <w:contextualSpacing/>
        <w:rPr>
          <w:rFonts w:ascii="Arial" w:eastAsia="Calibri" w:hAnsi="Arial" w:cs="Arial"/>
          <w:bCs/>
          <w:sz w:val="20"/>
          <w:szCs w:val="20"/>
        </w:rPr>
      </w:pPr>
      <w:r>
        <w:rPr>
          <w:rFonts w:ascii="Arial" w:eastAsia="Calibri" w:hAnsi="Arial" w:cs="Arial"/>
          <w:bCs/>
          <w:sz w:val="20"/>
          <w:szCs w:val="20"/>
        </w:rPr>
        <w:t>On motion of Mr. Brooks</w:t>
      </w:r>
      <w:r w:rsidR="000C538A">
        <w:rPr>
          <w:rFonts w:ascii="Arial" w:eastAsia="Calibri" w:hAnsi="Arial" w:cs="Arial"/>
          <w:bCs/>
          <w:sz w:val="20"/>
          <w:szCs w:val="20"/>
        </w:rPr>
        <w:t xml:space="preserve"> </w:t>
      </w:r>
      <w:r w:rsidR="000C538A" w:rsidRPr="00237DD5">
        <w:rPr>
          <w:rFonts w:ascii="Arial" w:eastAsia="Calibri" w:hAnsi="Arial" w:cs="Arial"/>
          <w:bCs/>
          <w:sz w:val="20"/>
          <w:szCs w:val="20"/>
        </w:rPr>
        <w:t>seconded by Mr</w:t>
      </w:r>
      <w:r>
        <w:rPr>
          <w:rFonts w:ascii="Arial" w:eastAsia="Calibri" w:hAnsi="Arial" w:cs="Arial"/>
          <w:bCs/>
          <w:sz w:val="20"/>
          <w:szCs w:val="20"/>
        </w:rPr>
        <w:t>. Beyer</w:t>
      </w:r>
      <w:r w:rsidR="000C538A" w:rsidRPr="00237DD5">
        <w:rPr>
          <w:rFonts w:ascii="Arial" w:eastAsia="Calibri" w:hAnsi="Arial" w:cs="Arial"/>
          <w:bCs/>
          <w:sz w:val="20"/>
          <w:szCs w:val="20"/>
        </w:rPr>
        <w:t xml:space="preserve">, the foregoing Ordinance was on a roll call vote unanimously ordered approved. </w:t>
      </w:r>
    </w:p>
    <w:p w:rsidR="00AA5525" w:rsidRDefault="00AA5525" w:rsidP="00665209">
      <w:pPr>
        <w:rPr>
          <w:rFonts w:ascii="Arial" w:hAnsi="Arial" w:cs="Arial"/>
          <w:b/>
          <w:sz w:val="20"/>
          <w:szCs w:val="20"/>
        </w:rPr>
      </w:pPr>
    </w:p>
    <w:p w:rsidR="00D90F2C" w:rsidRDefault="00D90F2C" w:rsidP="00665209">
      <w:pPr>
        <w:rPr>
          <w:rFonts w:ascii="Arial" w:hAnsi="Arial" w:cs="Arial"/>
          <w:b/>
          <w:sz w:val="20"/>
          <w:szCs w:val="20"/>
        </w:rPr>
      </w:pPr>
    </w:p>
    <w:p w:rsidR="00D90F2C" w:rsidRPr="00D90F2C" w:rsidRDefault="00D90F2C" w:rsidP="00D90F2C">
      <w:pPr>
        <w:jc w:val="center"/>
        <w:rPr>
          <w:rFonts w:ascii="Arial" w:hAnsi="Arial" w:cs="Arial"/>
          <w:b/>
          <w:sz w:val="20"/>
          <w:szCs w:val="20"/>
          <w:u w:val="single"/>
        </w:rPr>
      </w:pPr>
      <w:r w:rsidRPr="00D90F2C">
        <w:rPr>
          <w:rFonts w:ascii="Arial" w:hAnsi="Arial" w:cs="Arial"/>
          <w:b/>
          <w:sz w:val="20"/>
          <w:szCs w:val="20"/>
          <w:u w:val="single"/>
        </w:rPr>
        <w:t>PUBLIC COMMENT</w:t>
      </w:r>
    </w:p>
    <w:p w:rsidR="00D90F2C" w:rsidRDefault="00D90F2C" w:rsidP="00665209">
      <w:pPr>
        <w:rPr>
          <w:rFonts w:ascii="Arial" w:hAnsi="Arial" w:cs="Arial"/>
          <w:b/>
          <w:sz w:val="20"/>
          <w:szCs w:val="20"/>
        </w:rPr>
      </w:pPr>
    </w:p>
    <w:p w:rsidR="00D90F2C" w:rsidRDefault="00D90F2C" w:rsidP="00665209">
      <w:pPr>
        <w:rPr>
          <w:rFonts w:ascii="Arial" w:hAnsi="Arial" w:cs="Arial"/>
          <w:b/>
          <w:sz w:val="20"/>
          <w:szCs w:val="20"/>
        </w:rPr>
      </w:pPr>
    </w:p>
    <w:p w:rsidR="001F03E9" w:rsidRDefault="001A683B" w:rsidP="00665209">
      <w:pPr>
        <w:rPr>
          <w:rFonts w:ascii="Arial" w:hAnsi="Arial" w:cs="Arial"/>
          <w:b/>
          <w:sz w:val="20"/>
          <w:szCs w:val="20"/>
        </w:rPr>
      </w:pPr>
      <w:r>
        <w:rPr>
          <w:rFonts w:ascii="Arial" w:hAnsi="Arial" w:cs="Arial"/>
          <w:b/>
          <w:sz w:val="20"/>
          <w:szCs w:val="20"/>
        </w:rPr>
        <w:t xml:space="preserve">Gail Lynch, 811 </w:t>
      </w:r>
      <w:proofErr w:type="spellStart"/>
      <w:r>
        <w:rPr>
          <w:rFonts w:ascii="Arial" w:hAnsi="Arial" w:cs="Arial"/>
          <w:b/>
          <w:sz w:val="20"/>
          <w:szCs w:val="20"/>
        </w:rPr>
        <w:t>Hussa</w:t>
      </w:r>
      <w:proofErr w:type="spellEnd"/>
      <w:r>
        <w:rPr>
          <w:rFonts w:ascii="Arial" w:hAnsi="Arial" w:cs="Arial"/>
          <w:b/>
          <w:sz w:val="20"/>
          <w:szCs w:val="20"/>
        </w:rPr>
        <w:t xml:space="preserve"> Street</w:t>
      </w:r>
      <w:r w:rsidR="001F03E9">
        <w:rPr>
          <w:rFonts w:ascii="Arial" w:hAnsi="Arial" w:cs="Arial"/>
          <w:b/>
          <w:sz w:val="20"/>
          <w:szCs w:val="20"/>
        </w:rPr>
        <w:t xml:space="preserve">. Ms. Lynch noted that she was a Linden resident and </w:t>
      </w:r>
      <w:r w:rsidR="00292330">
        <w:rPr>
          <w:rFonts w:ascii="Arial" w:hAnsi="Arial" w:cs="Arial"/>
          <w:b/>
          <w:sz w:val="20"/>
          <w:szCs w:val="20"/>
        </w:rPr>
        <w:t>a homeowner</w:t>
      </w:r>
      <w:r w:rsidR="001F03E9">
        <w:rPr>
          <w:rFonts w:ascii="Arial" w:hAnsi="Arial" w:cs="Arial"/>
          <w:b/>
          <w:sz w:val="20"/>
          <w:szCs w:val="20"/>
        </w:rPr>
        <w:t>. Ms. Lynch noted that almost all here h</w:t>
      </w:r>
      <w:r w:rsidR="00292330">
        <w:rPr>
          <w:rFonts w:ascii="Arial" w:hAnsi="Arial" w:cs="Arial"/>
          <w:b/>
          <w:sz w:val="20"/>
          <w:szCs w:val="20"/>
        </w:rPr>
        <w:t>ave</w:t>
      </w:r>
      <w:r w:rsidR="001F03E9">
        <w:rPr>
          <w:rFonts w:ascii="Arial" w:hAnsi="Arial" w:cs="Arial"/>
          <w:b/>
          <w:sz w:val="20"/>
          <w:szCs w:val="20"/>
        </w:rPr>
        <w:t xml:space="preserve"> a Facebook page and that when she heard of the word censorship being placed on tonight’s agenda she took to social media urging residents to come out and protest the censorship of the Mayor. She thought the Mayor was doing a great job. She spoke about her reasons for how she felt and how she thinks. She urged all to work together nicely. </w:t>
      </w:r>
    </w:p>
    <w:p w:rsidR="001F03E9" w:rsidRDefault="001F03E9" w:rsidP="00665209">
      <w:pPr>
        <w:rPr>
          <w:rFonts w:ascii="Arial" w:hAnsi="Arial" w:cs="Arial"/>
          <w:b/>
          <w:sz w:val="20"/>
          <w:szCs w:val="20"/>
        </w:rPr>
      </w:pPr>
    </w:p>
    <w:p w:rsidR="001A683B" w:rsidRDefault="001F03E9" w:rsidP="00665209">
      <w:pPr>
        <w:rPr>
          <w:rFonts w:ascii="Arial" w:hAnsi="Arial" w:cs="Arial"/>
          <w:b/>
          <w:sz w:val="20"/>
          <w:szCs w:val="20"/>
        </w:rPr>
      </w:pPr>
      <w:r>
        <w:rPr>
          <w:rFonts w:ascii="Arial" w:hAnsi="Arial" w:cs="Arial"/>
          <w:b/>
          <w:sz w:val="20"/>
          <w:szCs w:val="20"/>
        </w:rPr>
        <w:t>P</w:t>
      </w:r>
      <w:r w:rsidR="001A683B">
        <w:rPr>
          <w:rFonts w:ascii="Arial" w:hAnsi="Arial" w:cs="Arial"/>
          <w:b/>
          <w:sz w:val="20"/>
          <w:szCs w:val="20"/>
        </w:rPr>
        <w:t>aul Ladzinski, 1150 W. St. Georges Avenue</w:t>
      </w:r>
      <w:r w:rsidR="00203B43">
        <w:rPr>
          <w:rFonts w:ascii="Arial" w:hAnsi="Arial" w:cs="Arial"/>
          <w:b/>
          <w:sz w:val="20"/>
          <w:szCs w:val="20"/>
        </w:rPr>
        <w:t xml:space="preserve">. Mr. Ladzinski spoke about the statements made at an earlier Council meeting regarding employees not being required to live here, and his agreement with that. </w:t>
      </w:r>
      <w:r w:rsidR="00586B91">
        <w:rPr>
          <w:rFonts w:ascii="Arial" w:hAnsi="Arial" w:cs="Arial"/>
          <w:b/>
          <w:sz w:val="20"/>
          <w:szCs w:val="20"/>
        </w:rPr>
        <w:t>He stated that if employees are required to live here then police and firemen should also be required to live in town. He next congratulated Mr. Medina for putting up the four-way stop signs, to slow traffic down, however the problem is that no one stops for them. Mr. Medina</w:t>
      </w:r>
      <w:r w:rsidR="00292330">
        <w:rPr>
          <w:rFonts w:ascii="Arial" w:hAnsi="Arial" w:cs="Arial"/>
          <w:b/>
          <w:sz w:val="20"/>
          <w:szCs w:val="20"/>
        </w:rPr>
        <w:t xml:space="preserve"> stated</w:t>
      </w:r>
      <w:r w:rsidR="00586B91">
        <w:rPr>
          <w:rFonts w:ascii="Arial" w:hAnsi="Arial" w:cs="Arial"/>
          <w:b/>
          <w:sz w:val="20"/>
          <w:szCs w:val="20"/>
        </w:rPr>
        <w:t xml:space="preserve"> that is being worked on. Mr. Ladzinski stated his disagreement with the installation of the speed bumps and why. He stated that bumps and signs are not going to solve the problem, but a better police presence would. </w:t>
      </w:r>
    </w:p>
    <w:p w:rsidR="00586B91" w:rsidRDefault="00586B91" w:rsidP="00665209">
      <w:pPr>
        <w:rPr>
          <w:rFonts w:ascii="Arial" w:hAnsi="Arial" w:cs="Arial"/>
          <w:b/>
          <w:sz w:val="20"/>
          <w:szCs w:val="20"/>
        </w:rPr>
      </w:pPr>
    </w:p>
    <w:p w:rsidR="001A683B" w:rsidRDefault="001A683B" w:rsidP="00665209">
      <w:pPr>
        <w:rPr>
          <w:rFonts w:ascii="Arial" w:hAnsi="Arial" w:cs="Arial"/>
          <w:b/>
          <w:sz w:val="20"/>
          <w:szCs w:val="20"/>
        </w:rPr>
      </w:pPr>
      <w:r>
        <w:rPr>
          <w:rFonts w:ascii="Arial" w:hAnsi="Arial" w:cs="Arial"/>
          <w:b/>
          <w:sz w:val="20"/>
          <w:szCs w:val="20"/>
        </w:rPr>
        <w:t>Mildred Purdie, 1023 Sheridan Avenue, Roselle</w:t>
      </w:r>
      <w:r w:rsidR="00586B91">
        <w:rPr>
          <w:rFonts w:ascii="Arial" w:hAnsi="Arial" w:cs="Arial"/>
          <w:b/>
          <w:sz w:val="20"/>
          <w:szCs w:val="20"/>
        </w:rPr>
        <w:t xml:space="preserve">. Ms. Purdie spoke about the difference between hearing and listening, and urged the Council President to listen. She noted that Mayor Armstead was ordinated, by God, to be Linden, NJ first African-American Mayor. To attempt to block is not going to happen as it was God’s will.  She urged all to do good. </w:t>
      </w:r>
    </w:p>
    <w:p w:rsidR="00586B91" w:rsidRDefault="00586B91" w:rsidP="00665209">
      <w:pPr>
        <w:rPr>
          <w:rFonts w:ascii="Arial" w:hAnsi="Arial" w:cs="Arial"/>
          <w:b/>
          <w:sz w:val="20"/>
          <w:szCs w:val="20"/>
        </w:rPr>
      </w:pPr>
    </w:p>
    <w:p w:rsidR="001A683B" w:rsidRDefault="00586B91" w:rsidP="00665209">
      <w:pPr>
        <w:rPr>
          <w:rFonts w:ascii="Arial" w:hAnsi="Arial" w:cs="Arial"/>
          <w:b/>
          <w:sz w:val="20"/>
          <w:szCs w:val="20"/>
        </w:rPr>
      </w:pPr>
      <w:r>
        <w:rPr>
          <w:rFonts w:ascii="Arial" w:hAnsi="Arial" w:cs="Arial"/>
          <w:b/>
          <w:sz w:val="20"/>
          <w:szCs w:val="20"/>
        </w:rPr>
        <w:t xml:space="preserve">John Roman, Summit Terrace. Mr. Roman congratulated all of the newly elected officials and appointees. </w:t>
      </w:r>
      <w:r w:rsidR="00A47DF5">
        <w:rPr>
          <w:rFonts w:ascii="Arial" w:hAnsi="Arial" w:cs="Arial"/>
          <w:b/>
          <w:sz w:val="20"/>
          <w:szCs w:val="20"/>
        </w:rPr>
        <w:t>He spoke about ways</w:t>
      </w:r>
      <w:r w:rsidR="008F58A2">
        <w:rPr>
          <w:rFonts w:ascii="Arial" w:hAnsi="Arial" w:cs="Arial"/>
          <w:b/>
          <w:sz w:val="20"/>
          <w:szCs w:val="20"/>
        </w:rPr>
        <w:t xml:space="preserve"> that </w:t>
      </w:r>
      <w:r w:rsidR="00B20A2A">
        <w:rPr>
          <w:rFonts w:ascii="Arial" w:hAnsi="Arial" w:cs="Arial"/>
          <w:b/>
          <w:sz w:val="20"/>
          <w:szCs w:val="20"/>
        </w:rPr>
        <w:t xml:space="preserve">residents can stay involved, besides by attending the meetings. </w:t>
      </w:r>
      <w:r w:rsidR="00A47DF5">
        <w:rPr>
          <w:rFonts w:ascii="Arial" w:hAnsi="Arial" w:cs="Arial"/>
          <w:b/>
          <w:sz w:val="20"/>
          <w:szCs w:val="20"/>
        </w:rPr>
        <w:t xml:space="preserve">He spoke in support of Mayor Armstead. </w:t>
      </w:r>
    </w:p>
    <w:p w:rsidR="00A47DF5" w:rsidRDefault="00A47DF5" w:rsidP="00665209">
      <w:pPr>
        <w:rPr>
          <w:rFonts w:ascii="Arial" w:hAnsi="Arial" w:cs="Arial"/>
          <w:b/>
          <w:sz w:val="20"/>
          <w:szCs w:val="20"/>
        </w:rPr>
      </w:pPr>
    </w:p>
    <w:p w:rsidR="00A47DF5" w:rsidRDefault="00A47DF5" w:rsidP="00665209">
      <w:pPr>
        <w:rPr>
          <w:rFonts w:ascii="Arial" w:hAnsi="Arial" w:cs="Arial"/>
          <w:b/>
          <w:sz w:val="20"/>
          <w:szCs w:val="20"/>
        </w:rPr>
      </w:pPr>
      <w:r>
        <w:rPr>
          <w:rFonts w:ascii="Arial" w:hAnsi="Arial" w:cs="Arial"/>
          <w:b/>
          <w:sz w:val="20"/>
          <w:szCs w:val="20"/>
        </w:rPr>
        <w:t xml:space="preserve">There being no further public speakers, Mrs. Cosby-Hurling moved to close the public comment session. The motion was seconded by Mr. Sadowski and was unanimously ordered approved by a roll call vote. </w:t>
      </w:r>
    </w:p>
    <w:p w:rsidR="00A47DF5" w:rsidRDefault="00A47DF5" w:rsidP="00A47DF5">
      <w:pPr>
        <w:jc w:val="center"/>
        <w:rPr>
          <w:rFonts w:ascii="Arial" w:hAnsi="Arial" w:cs="Arial"/>
          <w:b/>
          <w:sz w:val="20"/>
          <w:szCs w:val="20"/>
          <w:u w:val="single"/>
        </w:rPr>
      </w:pPr>
      <w:r>
        <w:rPr>
          <w:rFonts w:ascii="Arial" w:hAnsi="Arial" w:cs="Arial"/>
          <w:b/>
          <w:sz w:val="20"/>
          <w:szCs w:val="20"/>
          <w:u w:val="single"/>
        </w:rPr>
        <w:t>COMMENTS BY MEMBERS OF THE GOVERNING BODY</w:t>
      </w:r>
    </w:p>
    <w:p w:rsidR="00A47DF5" w:rsidRDefault="00A47DF5" w:rsidP="00A47DF5">
      <w:pPr>
        <w:jc w:val="center"/>
        <w:rPr>
          <w:rFonts w:ascii="Arial" w:hAnsi="Arial" w:cs="Arial"/>
          <w:b/>
          <w:sz w:val="20"/>
          <w:szCs w:val="20"/>
          <w:u w:val="single"/>
        </w:rPr>
      </w:pPr>
    </w:p>
    <w:p w:rsidR="00A47DF5" w:rsidRDefault="00A47DF5" w:rsidP="00A47DF5">
      <w:pPr>
        <w:rPr>
          <w:rFonts w:ascii="Arial" w:hAnsi="Arial" w:cs="Arial"/>
          <w:sz w:val="20"/>
          <w:szCs w:val="20"/>
        </w:rPr>
      </w:pPr>
      <w:r>
        <w:rPr>
          <w:rFonts w:ascii="Arial" w:hAnsi="Arial" w:cs="Arial"/>
          <w:sz w:val="20"/>
          <w:szCs w:val="20"/>
        </w:rPr>
        <w:t xml:space="preserve">Mr. Brown commented regarding the statements on residency made earlier. He noted that while we do have firefighters and police officers who do not live in town, both Chief Schulhafer and Chief Dooley do live in town. </w:t>
      </w:r>
      <w:r w:rsidR="007130B6">
        <w:rPr>
          <w:rFonts w:ascii="Arial" w:hAnsi="Arial" w:cs="Arial"/>
          <w:sz w:val="20"/>
          <w:szCs w:val="20"/>
        </w:rPr>
        <w:t xml:space="preserve">He thought it should be noted that both have invested their careers and lives in Linden. </w:t>
      </w:r>
    </w:p>
    <w:p w:rsidR="007130B6" w:rsidRDefault="007130B6" w:rsidP="00A47DF5">
      <w:pPr>
        <w:rPr>
          <w:rFonts w:ascii="Arial" w:hAnsi="Arial" w:cs="Arial"/>
          <w:sz w:val="20"/>
          <w:szCs w:val="20"/>
        </w:rPr>
      </w:pPr>
    </w:p>
    <w:p w:rsidR="007130B6" w:rsidRDefault="007130B6" w:rsidP="007130B6">
      <w:pPr>
        <w:rPr>
          <w:rFonts w:ascii="Arial" w:hAnsi="Arial" w:cs="Arial"/>
          <w:sz w:val="20"/>
          <w:szCs w:val="20"/>
        </w:rPr>
      </w:pPr>
      <w:r>
        <w:rPr>
          <w:rFonts w:ascii="Arial" w:hAnsi="Arial" w:cs="Arial"/>
          <w:sz w:val="20"/>
          <w:szCs w:val="20"/>
        </w:rPr>
        <w:t xml:space="preserve">Mrs. Cosby-Hurling thanked all that came out because of social media, but pointed out that sometimes the things that you read on social media are not always factual. </w:t>
      </w:r>
      <w:r w:rsidRPr="007130B6">
        <w:rPr>
          <w:rFonts w:ascii="Arial" w:hAnsi="Arial" w:cs="Arial"/>
          <w:sz w:val="20"/>
          <w:szCs w:val="20"/>
        </w:rPr>
        <w:t xml:space="preserve">She explained the difference between censure and censorship. She then provided details on the early dismissal of City employees, for a holiday, and why a resolution for censure was considered. </w:t>
      </w:r>
      <w:r>
        <w:rPr>
          <w:rFonts w:ascii="Arial" w:hAnsi="Arial" w:cs="Arial"/>
          <w:sz w:val="20"/>
          <w:szCs w:val="20"/>
        </w:rPr>
        <w:t xml:space="preserve">Mrs. Cosby-Hurling noted that she was not afraid of social or city employees. </w:t>
      </w:r>
    </w:p>
    <w:p w:rsidR="007130B6" w:rsidRDefault="007130B6" w:rsidP="007130B6">
      <w:pPr>
        <w:rPr>
          <w:rFonts w:ascii="Arial" w:hAnsi="Arial" w:cs="Arial"/>
          <w:sz w:val="20"/>
          <w:szCs w:val="20"/>
        </w:rPr>
      </w:pPr>
    </w:p>
    <w:p w:rsidR="007130B6" w:rsidRDefault="007130B6" w:rsidP="007130B6">
      <w:pPr>
        <w:rPr>
          <w:rFonts w:ascii="Arial" w:hAnsi="Arial" w:cs="Arial"/>
          <w:sz w:val="20"/>
          <w:szCs w:val="20"/>
        </w:rPr>
      </w:pPr>
      <w:r>
        <w:rPr>
          <w:rFonts w:ascii="Arial" w:hAnsi="Arial" w:cs="Arial"/>
          <w:sz w:val="20"/>
          <w:szCs w:val="20"/>
        </w:rPr>
        <w:t xml:space="preserve">Mayor Armstead noted other Mayors have sent City employees home early and it was never questioned by Council. He next spoke about the graffiti ordinance, his ownership of a piece of property on St. Georges Ave and how it was marked with graffiti during an election campaign. He added that he was installing camera’s to catch the individuals, in the future, and prosecute them. </w:t>
      </w:r>
    </w:p>
    <w:p w:rsidR="00D9796E" w:rsidRDefault="00D9796E" w:rsidP="007130B6">
      <w:pPr>
        <w:rPr>
          <w:rFonts w:ascii="Arial" w:hAnsi="Arial" w:cs="Arial"/>
          <w:sz w:val="20"/>
          <w:szCs w:val="20"/>
        </w:rPr>
      </w:pPr>
    </w:p>
    <w:p w:rsidR="00D9796E" w:rsidRPr="007130B6" w:rsidRDefault="00D9796E" w:rsidP="007130B6">
      <w:pPr>
        <w:rPr>
          <w:rFonts w:ascii="Arial" w:hAnsi="Arial" w:cs="Arial"/>
          <w:sz w:val="20"/>
          <w:szCs w:val="20"/>
        </w:rPr>
      </w:pPr>
      <w:r>
        <w:rPr>
          <w:rFonts w:ascii="Arial" w:hAnsi="Arial" w:cs="Arial"/>
          <w:sz w:val="20"/>
          <w:szCs w:val="20"/>
        </w:rPr>
        <w:t xml:space="preserve">President Alvarez provided an explanation of the difference between censure and censorship, and provided example of each. He noted that the statements, on Facebook, regarding censorship were wrong. </w:t>
      </w:r>
    </w:p>
    <w:p w:rsidR="007130B6" w:rsidRPr="00A47DF5" w:rsidRDefault="007130B6" w:rsidP="00A47DF5">
      <w:pPr>
        <w:rPr>
          <w:rFonts w:ascii="Arial" w:hAnsi="Arial" w:cs="Arial"/>
          <w:sz w:val="20"/>
          <w:szCs w:val="20"/>
        </w:rPr>
      </w:pPr>
    </w:p>
    <w:p w:rsidR="001A683B" w:rsidRPr="00E112DD" w:rsidRDefault="001A683B" w:rsidP="00665209">
      <w:pPr>
        <w:rPr>
          <w:rFonts w:ascii="Arial" w:hAnsi="Arial" w:cs="Arial"/>
          <w:b/>
          <w:sz w:val="20"/>
          <w:szCs w:val="20"/>
        </w:rPr>
      </w:pPr>
    </w:p>
    <w:p w:rsidR="00B33849" w:rsidRPr="00E63C02" w:rsidRDefault="00B33849" w:rsidP="00B33849">
      <w:pPr>
        <w:jc w:val="center"/>
        <w:rPr>
          <w:rFonts w:ascii="Arial" w:hAnsi="Arial" w:cs="Arial"/>
          <w:b/>
          <w:sz w:val="20"/>
          <w:szCs w:val="20"/>
          <w:u w:val="single"/>
        </w:rPr>
      </w:pPr>
      <w:r w:rsidRPr="00E63C02">
        <w:rPr>
          <w:rFonts w:ascii="Arial" w:hAnsi="Arial" w:cs="Arial"/>
          <w:b/>
          <w:sz w:val="20"/>
          <w:szCs w:val="20"/>
          <w:u w:val="single"/>
        </w:rPr>
        <w:t>ANNOUNCEMENT</w:t>
      </w:r>
    </w:p>
    <w:p w:rsidR="00B33849" w:rsidRPr="00E63C02" w:rsidRDefault="00B33849" w:rsidP="00B33849">
      <w:pPr>
        <w:jc w:val="center"/>
        <w:rPr>
          <w:rFonts w:ascii="Arial" w:hAnsi="Arial" w:cs="Arial"/>
          <w:b/>
          <w:sz w:val="20"/>
          <w:szCs w:val="20"/>
          <w:u w:val="single"/>
        </w:rPr>
      </w:pPr>
    </w:p>
    <w:p w:rsidR="00B33849" w:rsidRPr="00E63C02" w:rsidRDefault="00B33849" w:rsidP="00B3384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E63C02">
        <w:rPr>
          <w:rFonts w:ascii="Arial" w:hAnsi="Arial" w:cs="Arial"/>
          <w:b/>
          <w:bCs/>
          <w:sz w:val="20"/>
          <w:szCs w:val="20"/>
        </w:rPr>
        <w:tab/>
      </w:r>
      <w:r w:rsidRPr="00E63C02">
        <w:rPr>
          <w:rFonts w:ascii="Arial" w:hAnsi="Arial" w:cs="Arial"/>
          <w:bCs/>
          <w:sz w:val="20"/>
          <w:szCs w:val="20"/>
        </w:rPr>
        <w:t>President Alvarez announced that the following Council Meetings will be as follows:</w:t>
      </w:r>
    </w:p>
    <w:p w:rsidR="00B33849" w:rsidRPr="00E63C02" w:rsidRDefault="00B33849" w:rsidP="00B33849">
      <w:pPr>
        <w:ind w:left="-450" w:right="-90"/>
        <w:rPr>
          <w:rFonts w:ascii="Arial" w:hAnsi="Arial" w:cs="Arial"/>
          <w:bCs/>
          <w:sz w:val="20"/>
          <w:szCs w:val="20"/>
        </w:rPr>
      </w:pPr>
    </w:p>
    <w:p w:rsidR="00B33849" w:rsidRPr="00E63C02" w:rsidRDefault="00B33849" w:rsidP="00B33849">
      <w:pPr>
        <w:ind w:left="270" w:right="-90"/>
        <w:rPr>
          <w:rFonts w:ascii="Arial" w:hAnsi="Arial" w:cs="Arial"/>
          <w:bCs/>
          <w:sz w:val="20"/>
          <w:szCs w:val="20"/>
        </w:rPr>
      </w:pPr>
      <w:r w:rsidRPr="00E63C02">
        <w:rPr>
          <w:rFonts w:ascii="Arial" w:hAnsi="Arial" w:cs="Arial"/>
          <w:bCs/>
          <w:sz w:val="20"/>
          <w:szCs w:val="20"/>
        </w:rPr>
        <w:t xml:space="preserve">*Council Conference meeting Monday, </w:t>
      </w:r>
      <w:r w:rsidR="00671A14">
        <w:rPr>
          <w:rFonts w:ascii="Arial" w:hAnsi="Arial" w:cs="Arial"/>
          <w:bCs/>
          <w:sz w:val="20"/>
          <w:szCs w:val="20"/>
        </w:rPr>
        <w:t>October 19</w:t>
      </w:r>
      <w:r w:rsidRPr="00E63C02">
        <w:rPr>
          <w:rFonts w:ascii="Arial" w:hAnsi="Arial" w:cs="Arial"/>
          <w:bCs/>
          <w:sz w:val="20"/>
          <w:szCs w:val="20"/>
        </w:rPr>
        <w:t xml:space="preserve">, 2015 at 6:00 pm in the Council Conference Room, City Hall, 301 N. Wood Ave. </w:t>
      </w:r>
    </w:p>
    <w:p w:rsidR="00B33849" w:rsidRPr="00E63C02" w:rsidRDefault="00B33849" w:rsidP="00B33849">
      <w:pPr>
        <w:ind w:left="-450" w:right="-90"/>
        <w:rPr>
          <w:rFonts w:ascii="Arial" w:hAnsi="Arial" w:cs="Arial"/>
          <w:bCs/>
          <w:sz w:val="20"/>
          <w:szCs w:val="20"/>
        </w:rPr>
      </w:pPr>
    </w:p>
    <w:p w:rsidR="00B33849" w:rsidRPr="00E63C02" w:rsidRDefault="00B33849" w:rsidP="00B33849">
      <w:pPr>
        <w:ind w:left="270" w:right="-90"/>
        <w:rPr>
          <w:rFonts w:ascii="Arial" w:hAnsi="Arial" w:cs="Arial"/>
          <w:bCs/>
          <w:sz w:val="20"/>
          <w:szCs w:val="20"/>
        </w:rPr>
      </w:pPr>
      <w:r w:rsidRPr="00E63C02">
        <w:rPr>
          <w:rFonts w:ascii="Arial" w:hAnsi="Arial" w:cs="Arial"/>
          <w:bCs/>
          <w:sz w:val="20"/>
          <w:szCs w:val="20"/>
        </w:rPr>
        <w:t>*Council Conference meeting prior to t</w:t>
      </w:r>
      <w:smartTag w:uri="urn:schemas-microsoft-com:office:smarttags" w:element="PersonName">
        <w:r w:rsidRPr="00E63C02">
          <w:rPr>
            <w:rFonts w:ascii="Arial" w:hAnsi="Arial" w:cs="Arial"/>
            <w:bCs/>
            <w:sz w:val="20"/>
            <w:szCs w:val="20"/>
          </w:rPr>
          <w:t>h</w:t>
        </w:r>
      </w:smartTag>
      <w:r w:rsidRPr="00E63C02">
        <w:rPr>
          <w:rFonts w:ascii="Arial" w:hAnsi="Arial" w:cs="Arial"/>
          <w:bCs/>
          <w:sz w:val="20"/>
          <w:szCs w:val="20"/>
        </w:rPr>
        <w:t>e Council meeting:</w:t>
      </w:r>
    </w:p>
    <w:p w:rsidR="00B33849" w:rsidRPr="00E63C02" w:rsidRDefault="00B33849" w:rsidP="00B33849">
      <w:pPr>
        <w:ind w:left="270" w:right="-90"/>
        <w:rPr>
          <w:rFonts w:ascii="Arial" w:hAnsi="Arial" w:cs="Arial"/>
          <w:bCs/>
          <w:sz w:val="20"/>
          <w:szCs w:val="20"/>
        </w:rPr>
      </w:pPr>
      <w:r w:rsidRPr="00E63C02">
        <w:rPr>
          <w:rFonts w:ascii="Arial" w:hAnsi="Arial" w:cs="Arial"/>
          <w:bCs/>
          <w:sz w:val="20"/>
          <w:szCs w:val="20"/>
        </w:rPr>
        <w:t xml:space="preserve">Tuesday, </w:t>
      </w:r>
      <w:r w:rsidR="00671A14">
        <w:rPr>
          <w:rFonts w:ascii="Arial" w:hAnsi="Arial" w:cs="Arial"/>
          <w:bCs/>
          <w:sz w:val="20"/>
          <w:szCs w:val="20"/>
        </w:rPr>
        <w:t>October 20</w:t>
      </w:r>
      <w:r w:rsidRPr="00E63C02">
        <w:rPr>
          <w:rFonts w:ascii="Arial" w:hAnsi="Arial" w:cs="Arial"/>
          <w:bCs/>
          <w:sz w:val="20"/>
          <w:szCs w:val="20"/>
        </w:rPr>
        <w:t xml:space="preserve">, 2015 at 6:00 pm in the Council Conference Room, City Hall, 301 N. Wood Ave. </w:t>
      </w:r>
    </w:p>
    <w:p w:rsidR="00B33849" w:rsidRPr="00E63C02" w:rsidRDefault="00B33849" w:rsidP="00B33849">
      <w:pPr>
        <w:ind w:left="-450" w:right="-90"/>
        <w:rPr>
          <w:rFonts w:ascii="Arial" w:hAnsi="Arial" w:cs="Arial"/>
          <w:bCs/>
          <w:sz w:val="20"/>
          <w:szCs w:val="20"/>
        </w:rPr>
      </w:pPr>
    </w:p>
    <w:p w:rsidR="00B33849" w:rsidRPr="00E63C02" w:rsidRDefault="00B33849" w:rsidP="00B3384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E63C02">
        <w:rPr>
          <w:rFonts w:ascii="Arial" w:hAnsi="Arial" w:cs="Arial"/>
          <w:bCs/>
          <w:sz w:val="20"/>
          <w:szCs w:val="20"/>
        </w:rPr>
        <w:t xml:space="preserve">  </w:t>
      </w:r>
      <w:r w:rsidRPr="00E63C02">
        <w:rPr>
          <w:rFonts w:ascii="Arial" w:hAnsi="Arial" w:cs="Arial"/>
          <w:bCs/>
          <w:sz w:val="20"/>
          <w:szCs w:val="20"/>
        </w:rPr>
        <w:tab/>
        <w:t xml:space="preserve">*Council Meeting: Tuesday, </w:t>
      </w:r>
      <w:r w:rsidR="00671A14">
        <w:rPr>
          <w:rFonts w:ascii="Arial" w:hAnsi="Arial" w:cs="Arial"/>
          <w:bCs/>
          <w:sz w:val="20"/>
          <w:szCs w:val="20"/>
        </w:rPr>
        <w:t>October 20</w:t>
      </w:r>
      <w:r w:rsidRPr="00E63C02">
        <w:rPr>
          <w:rFonts w:ascii="Arial" w:hAnsi="Arial" w:cs="Arial"/>
          <w:bCs/>
          <w:sz w:val="20"/>
          <w:szCs w:val="20"/>
        </w:rPr>
        <w:t>, 2015 at 7:00 p.m. in t</w:t>
      </w:r>
      <w:smartTag w:uri="urn:schemas-microsoft-com:office:smarttags" w:element="PersonName">
        <w:r w:rsidRPr="00E63C02">
          <w:rPr>
            <w:rFonts w:ascii="Arial" w:hAnsi="Arial" w:cs="Arial"/>
            <w:bCs/>
            <w:sz w:val="20"/>
            <w:szCs w:val="20"/>
          </w:rPr>
          <w:t>h</w:t>
        </w:r>
      </w:smartTag>
      <w:r w:rsidRPr="00E63C02">
        <w:rPr>
          <w:rFonts w:ascii="Arial" w:hAnsi="Arial" w:cs="Arial"/>
          <w:bCs/>
          <w:sz w:val="20"/>
          <w:szCs w:val="20"/>
        </w:rPr>
        <w:t>e Council C</w:t>
      </w:r>
      <w:smartTag w:uri="urn:schemas-microsoft-com:office:smarttags" w:element="PersonName">
        <w:r w:rsidRPr="00E63C02">
          <w:rPr>
            <w:rFonts w:ascii="Arial" w:hAnsi="Arial" w:cs="Arial"/>
            <w:bCs/>
            <w:sz w:val="20"/>
            <w:szCs w:val="20"/>
          </w:rPr>
          <w:t>h</w:t>
        </w:r>
      </w:smartTag>
      <w:r w:rsidRPr="00E63C02">
        <w:rPr>
          <w:rFonts w:ascii="Arial" w:hAnsi="Arial" w:cs="Arial"/>
          <w:bCs/>
          <w:sz w:val="20"/>
          <w:szCs w:val="20"/>
        </w:rPr>
        <w:t xml:space="preserve">ambers, City Hall, 301 N. Wood Ave.  </w:t>
      </w:r>
    </w:p>
    <w:p w:rsidR="00B33849" w:rsidRPr="00E63C02" w:rsidRDefault="00B33849" w:rsidP="00B33849">
      <w:pPr>
        <w:rPr>
          <w:rFonts w:ascii="Arial" w:hAnsi="Arial" w:cs="Arial"/>
          <w:sz w:val="20"/>
          <w:szCs w:val="20"/>
        </w:rPr>
      </w:pPr>
    </w:p>
    <w:p w:rsidR="00C16052" w:rsidRDefault="00E63C02" w:rsidP="00E63C02">
      <w:pPr>
        <w:jc w:val="center"/>
        <w:rPr>
          <w:rFonts w:ascii="Arial" w:hAnsi="Arial" w:cs="Arial"/>
          <w:b/>
          <w:sz w:val="20"/>
          <w:szCs w:val="20"/>
          <w:u w:val="single"/>
        </w:rPr>
      </w:pPr>
      <w:r>
        <w:rPr>
          <w:rFonts w:ascii="Arial" w:hAnsi="Arial" w:cs="Arial"/>
          <w:b/>
          <w:sz w:val="20"/>
          <w:szCs w:val="20"/>
          <w:u w:val="single"/>
        </w:rPr>
        <w:t>ADJOURNMENT</w:t>
      </w:r>
    </w:p>
    <w:p w:rsidR="00E63C02" w:rsidRDefault="00E63C02" w:rsidP="00E63C02">
      <w:pPr>
        <w:jc w:val="center"/>
        <w:rPr>
          <w:rFonts w:ascii="Arial" w:hAnsi="Arial" w:cs="Arial"/>
          <w:b/>
          <w:sz w:val="20"/>
          <w:szCs w:val="20"/>
          <w:u w:val="single"/>
        </w:rPr>
      </w:pPr>
    </w:p>
    <w:p w:rsidR="00E63C02" w:rsidRDefault="00E63C02" w:rsidP="00E63C02">
      <w:pPr>
        <w:jc w:val="center"/>
        <w:rPr>
          <w:rFonts w:ascii="Arial" w:hAnsi="Arial" w:cs="Arial"/>
          <w:b/>
          <w:sz w:val="20"/>
          <w:szCs w:val="20"/>
          <w:u w:val="single"/>
        </w:rPr>
      </w:pPr>
    </w:p>
    <w:p w:rsidR="00E63C02" w:rsidRDefault="00E63C02" w:rsidP="00E63C02">
      <w:pPr>
        <w:rPr>
          <w:rFonts w:ascii="Arial" w:hAnsi="Arial" w:cs="Arial"/>
          <w:sz w:val="20"/>
          <w:szCs w:val="20"/>
        </w:rPr>
      </w:pPr>
      <w:r>
        <w:rPr>
          <w:rFonts w:ascii="Arial" w:hAnsi="Arial" w:cs="Arial"/>
          <w:sz w:val="20"/>
          <w:szCs w:val="20"/>
        </w:rPr>
        <w:t>There being no further business to come before the Governi</w:t>
      </w:r>
      <w:r w:rsidR="00D90F2C">
        <w:rPr>
          <w:rFonts w:ascii="Arial" w:hAnsi="Arial" w:cs="Arial"/>
          <w:sz w:val="20"/>
          <w:szCs w:val="20"/>
        </w:rPr>
        <w:t xml:space="preserve">ng Body, Mr. Sadowski </w:t>
      </w:r>
      <w:r>
        <w:rPr>
          <w:rFonts w:ascii="Arial" w:hAnsi="Arial" w:cs="Arial"/>
          <w:sz w:val="20"/>
          <w:szCs w:val="20"/>
        </w:rPr>
        <w:t xml:space="preserve">moved to adjourn the meeting. The motion was seconded by Mr. </w:t>
      </w:r>
      <w:r w:rsidR="00D90F2C">
        <w:rPr>
          <w:rFonts w:ascii="Arial" w:hAnsi="Arial" w:cs="Arial"/>
          <w:sz w:val="20"/>
          <w:szCs w:val="20"/>
        </w:rPr>
        <w:t>Minarchenko</w:t>
      </w:r>
      <w:r>
        <w:rPr>
          <w:rFonts w:ascii="Arial" w:hAnsi="Arial" w:cs="Arial"/>
          <w:sz w:val="20"/>
          <w:szCs w:val="20"/>
        </w:rPr>
        <w:t xml:space="preserve"> and was unanimously ordered approved by a roll call vote.  T</w:t>
      </w:r>
      <w:r w:rsidR="00D90F2C">
        <w:rPr>
          <w:rFonts w:ascii="Arial" w:hAnsi="Arial" w:cs="Arial"/>
          <w:sz w:val="20"/>
          <w:szCs w:val="20"/>
        </w:rPr>
        <w:t>he meeting was adjourned at 9:06</w:t>
      </w:r>
      <w:r>
        <w:rPr>
          <w:rFonts w:ascii="Arial" w:hAnsi="Arial" w:cs="Arial"/>
          <w:sz w:val="20"/>
          <w:szCs w:val="20"/>
        </w:rPr>
        <w:t xml:space="preserve"> p.m. </w:t>
      </w: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r>
        <w:rPr>
          <w:rFonts w:ascii="Arial" w:hAnsi="Arial" w:cs="Arial"/>
          <w:sz w:val="20"/>
          <w:szCs w:val="20"/>
        </w:rPr>
        <w:t xml:space="preserve">Respectfully submitted, </w:t>
      </w: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r>
        <w:rPr>
          <w:rFonts w:ascii="Arial" w:hAnsi="Arial" w:cs="Arial"/>
          <w:sz w:val="20"/>
          <w:szCs w:val="20"/>
        </w:rPr>
        <w:t xml:space="preserve">Joseph C. Bodek </w:t>
      </w:r>
    </w:p>
    <w:p w:rsidR="00E63C02" w:rsidRPr="00E63C02" w:rsidRDefault="00E63C02" w:rsidP="00E63C02">
      <w:pPr>
        <w:rPr>
          <w:rFonts w:ascii="Arial" w:hAnsi="Arial" w:cs="Arial"/>
          <w:sz w:val="20"/>
          <w:szCs w:val="20"/>
        </w:rPr>
      </w:pPr>
      <w:r>
        <w:rPr>
          <w:rFonts w:ascii="Arial" w:hAnsi="Arial" w:cs="Arial"/>
          <w:sz w:val="20"/>
          <w:szCs w:val="20"/>
        </w:rPr>
        <w:t xml:space="preserve">City Clerk </w:t>
      </w:r>
    </w:p>
    <w:p w:rsidR="00E63C02" w:rsidRDefault="00E63C02" w:rsidP="00E63C02">
      <w:pPr>
        <w:jc w:val="center"/>
        <w:rPr>
          <w:rFonts w:ascii="Arial" w:hAnsi="Arial" w:cs="Arial"/>
          <w:b/>
          <w:sz w:val="20"/>
          <w:szCs w:val="20"/>
          <w:u w:val="single"/>
        </w:rPr>
      </w:pPr>
    </w:p>
    <w:p w:rsidR="00E63C02" w:rsidRDefault="00E63C02" w:rsidP="00E63C02">
      <w:pPr>
        <w:jc w:val="center"/>
        <w:rPr>
          <w:rFonts w:ascii="Arial" w:hAnsi="Arial" w:cs="Arial"/>
          <w:b/>
          <w:sz w:val="20"/>
          <w:szCs w:val="20"/>
          <w:u w:val="single"/>
        </w:rPr>
      </w:pPr>
    </w:p>
    <w:p w:rsidR="00E63C02" w:rsidRDefault="00E63C02" w:rsidP="00E63C02">
      <w:pPr>
        <w:jc w:val="center"/>
        <w:rPr>
          <w:rFonts w:ascii="Arial" w:hAnsi="Arial" w:cs="Arial"/>
          <w:b/>
          <w:sz w:val="20"/>
          <w:szCs w:val="20"/>
          <w:u w:val="single"/>
        </w:rPr>
      </w:pPr>
    </w:p>
    <w:p w:rsidR="00E63C02" w:rsidRPr="00E63C02" w:rsidRDefault="00E63C02" w:rsidP="00E63C02">
      <w:pPr>
        <w:jc w:val="center"/>
        <w:rPr>
          <w:rFonts w:ascii="Arial" w:hAnsi="Arial" w:cs="Arial"/>
          <w:b/>
          <w:sz w:val="20"/>
          <w:szCs w:val="20"/>
          <w:u w:val="single"/>
        </w:rPr>
      </w:pPr>
    </w:p>
    <w:sectPr w:rsidR="00E63C02" w:rsidRPr="00E63C02" w:rsidSect="009735B7">
      <w:headerReference w:type="default" r:id="rId8"/>
      <w:footerReference w:type="default" r:id="rId9"/>
      <w:pgSz w:w="12240" w:h="20160" w:code="5"/>
      <w:pgMar w:top="1440" w:right="1440" w:bottom="1440" w:left="1440" w:header="720" w:footer="720" w:gutter="0"/>
      <w:pgNumType w:start="26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F0A" w:rsidRDefault="00F75F0A" w:rsidP="00A27729">
      <w:r>
        <w:separator/>
      </w:r>
    </w:p>
  </w:endnote>
  <w:endnote w:type="continuationSeparator" w:id="0">
    <w:p w:rsidR="00F75F0A" w:rsidRDefault="00F75F0A" w:rsidP="00A27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001491"/>
      <w:docPartObj>
        <w:docPartGallery w:val="Page Numbers (Bottom of Page)"/>
        <w:docPartUnique/>
      </w:docPartObj>
    </w:sdtPr>
    <w:sdtEndPr>
      <w:rPr>
        <w:noProof/>
      </w:rPr>
    </w:sdtEndPr>
    <w:sdtContent>
      <w:p w:rsidR="009735B7" w:rsidRDefault="009735B7">
        <w:pPr>
          <w:pStyle w:val="Footer"/>
          <w:jc w:val="center"/>
        </w:pPr>
        <w:r>
          <w:fldChar w:fldCharType="begin"/>
        </w:r>
        <w:r>
          <w:instrText xml:space="preserve"> PAGE   \* MERGEFORMAT </w:instrText>
        </w:r>
        <w:r>
          <w:fldChar w:fldCharType="separate"/>
        </w:r>
        <w:r>
          <w:rPr>
            <w:noProof/>
          </w:rPr>
          <w:t>264</w:t>
        </w:r>
        <w:r>
          <w:rPr>
            <w:noProof/>
          </w:rPr>
          <w:fldChar w:fldCharType="end"/>
        </w:r>
      </w:p>
    </w:sdtContent>
  </w:sdt>
  <w:p w:rsidR="00F75F0A" w:rsidRDefault="00F75F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F0A" w:rsidRDefault="00F75F0A" w:rsidP="00A27729">
      <w:r>
        <w:separator/>
      </w:r>
    </w:p>
  </w:footnote>
  <w:footnote w:type="continuationSeparator" w:id="0">
    <w:p w:rsidR="00F75F0A" w:rsidRDefault="00F75F0A" w:rsidP="00A27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F0A" w:rsidRDefault="00F75F0A" w:rsidP="00A27729">
    <w:pPr>
      <w:pStyle w:val="Header"/>
      <w:jc w:val="center"/>
    </w:pPr>
    <w:r>
      <w:t>September 15,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30AB3"/>
    <w:multiLevelType w:val="hybridMultilevel"/>
    <w:tmpl w:val="41E09578"/>
    <w:lvl w:ilvl="0" w:tplc="A3740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FB040D"/>
    <w:multiLevelType w:val="hybridMultilevel"/>
    <w:tmpl w:val="2CAC22EC"/>
    <w:lvl w:ilvl="0" w:tplc="0409000F">
      <w:start w:val="1"/>
      <w:numFmt w:val="decimal"/>
      <w:lvlText w:val="%1."/>
      <w:lvlJc w:val="left"/>
      <w:pPr>
        <w:tabs>
          <w:tab w:val="num" w:pos="360"/>
        </w:tabs>
        <w:ind w:left="360" w:hanging="360"/>
      </w:pPr>
      <w:rPr>
        <w:rFonts w:ascii="Times New Roman" w:hAnsi="Times New Roman" w:cs="Times New Roman" w:hint="default"/>
      </w:rPr>
    </w:lvl>
    <w:lvl w:ilvl="1" w:tplc="C6BCD528">
      <w:start w:val="1"/>
      <w:numFmt w:val="decimal"/>
      <w:lvlText w:val="%2."/>
      <w:lvlJc w:val="left"/>
      <w:pPr>
        <w:tabs>
          <w:tab w:val="num" w:pos="1080"/>
        </w:tabs>
        <w:ind w:left="1080" w:hanging="360"/>
      </w:pPr>
      <w:rPr>
        <w:rFonts w:ascii="Times New Roman" w:eastAsia="Times New Roman" w:hAnsi="Times New Roman" w:cs="Times New Roman"/>
      </w:rPr>
    </w:lvl>
    <w:lvl w:ilvl="2" w:tplc="0409001B">
      <w:start w:val="1"/>
      <w:numFmt w:val="lowerRoman"/>
      <w:lvlText w:val="%3."/>
      <w:lvlJc w:val="right"/>
      <w:pPr>
        <w:tabs>
          <w:tab w:val="num" w:pos="1800"/>
        </w:tabs>
        <w:ind w:left="1800" w:hanging="180"/>
      </w:pPr>
    </w:lvl>
    <w:lvl w:ilvl="3" w:tplc="F740E4DC">
      <w:start w:val="1"/>
      <w:numFmt w:val="lowerLetter"/>
      <w:lvlText w:val="%4."/>
      <w:lvlJc w:val="left"/>
      <w:pPr>
        <w:tabs>
          <w:tab w:val="num" w:pos="2520"/>
        </w:tabs>
        <w:ind w:left="2520" w:hanging="360"/>
      </w:pPr>
      <w:rPr>
        <w:rFonts w:hint="default"/>
      </w:rPr>
    </w:lvl>
    <w:lvl w:ilvl="4" w:tplc="220EBDDC">
      <w:start w:val="2"/>
      <w:numFmt w:val="upperLetter"/>
      <w:lvlText w:val="%5."/>
      <w:lvlJc w:val="left"/>
      <w:pPr>
        <w:tabs>
          <w:tab w:val="num" w:pos="3240"/>
        </w:tabs>
        <w:ind w:left="3240" w:hanging="360"/>
      </w:pPr>
      <w:rPr>
        <w:rFonts w:hint="default"/>
      </w:r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0002DB"/>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C87501"/>
    <w:multiLevelType w:val="hybridMultilevel"/>
    <w:tmpl w:val="7A2EB5FA"/>
    <w:lvl w:ilvl="0" w:tplc="C2E2CCA0">
      <w:start w:val="1"/>
      <w:numFmt w:val="decimal"/>
      <w:lvlText w:val="%1."/>
      <w:lvlJc w:val="left"/>
      <w:pPr>
        <w:ind w:left="720" w:hanging="360"/>
      </w:pPr>
      <w:rPr>
        <w:rFonts w:hint="default"/>
        <w:b/>
      </w:rPr>
    </w:lvl>
    <w:lvl w:ilvl="1" w:tplc="B83C66A2">
      <w:start w:val="1"/>
      <w:numFmt w:val="lowerLetter"/>
      <w:lvlText w:val="%2."/>
      <w:lvlJc w:val="left"/>
      <w:pPr>
        <w:ind w:left="1440" w:hanging="360"/>
      </w:pPr>
      <w:rPr>
        <w:b/>
      </w:rPr>
    </w:lvl>
    <w:lvl w:ilvl="2" w:tplc="04090001">
      <w:start w:val="1"/>
      <w:numFmt w:val="bullet"/>
      <w:lvlText w:val=""/>
      <w:lvlJc w:val="left"/>
      <w:pPr>
        <w:ind w:left="2160" w:hanging="180"/>
      </w:pPr>
      <w:rPr>
        <w:rFonts w:ascii="Symbol" w:hAnsi="Symbol" w:hint="default"/>
      </w:rPr>
    </w:lvl>
    <w:lvl w:ilvl="3" w:tplc="10D2C64A">
      <w:start w:val="3"/>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4E51B5"/>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ED87F66"/>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4632242"/>
    <w:multiLevelType w:val="hybridMultilevel"/>
    <w:tmpl w:val="63F2B200"/>
    <w:lvl w:ilvl="0" w:tplc="984C362A">
      <w:start w:val="3"/>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59FD766C"/>
    <w:multiLevelType w:val="hybridMultilevel"/>
    <w:tmpl w:val="A1629D14"/>
    <w:lvl w:ilvl="0" w:tplc="49E06D2C">
      <w:start w:val="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FD2338A"/>
    <w:multiLevelType w:val="hybridMultilevel"/>
    <w:tmpl w:val="2436B1BE"/>
    <w:lvl w:ilvl="0" w:tplc="6568AA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114185"/>
    <w:multiLevelType w:val="hybridMultilevel"/>
    <w:tmpl w:val="A2F4F896"/>
    <w:lvl w:ilvl="0" w:tplc="6BDC40F0">
      <w:start w:val="1"/>
      <w:numFmt w:val="decimal"/>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9"/>
  </w:num>
  <w:num w:numId="5">
    <w:abstractNumId w:val="8"/>
  </w:num>
  <w:num w:numId="6">
    <w:abstractNumId w:val="10"/>
  </w:num>
  <w:num w:numId="7">
    <w:abstractNumId w:val="3"/>
  </w:num>
  <w:num w:numId="8">
    <w:abstractNumId w:val="0"/>
  </w:num>
  <w:num w:numId="9">
    <w:abstractNumId w:val="7"/>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119"/>
    <w:rsid w:val="00007F74"/>
    <w:rsid w:val="00022247"/>
    <w:rsid w:val="00032856"/>
    <w:rsid w:val="000604E0"/>
    <w:rsid w:val="00072580"/>
    <w:rsid w:val="0008159C"/>
    <w:rsid w:val="00086713"/>
    <w:rsid w:val="00090C44"/>
    <w:rsid w:val="00093250"/>
    <w:rsid w:val="000B0453"/>
    <w:rsid w:val="000C25DC"/>
    <w:rsid w:val="000C538A"/>
    <w:rsid w:val="000C6E92"/>
    <w:rsid w:val="000D5EC3"/>
    <w:rsid w:val="000E0F79"/>
    <w:rsid w:val="000F40FC"/>
    <w:rsid w:val="00102FEC"/>
    <w:rsid w:val="001052DC"/>
    <w:rsid w:val="00120EF6"/>
    <w:rsid w:val="00124956"/>
    <w:rsid w:val="001308F7"/>
    <w:rsid w:val="00136119"/>
    <w:rsid w:val="00155130"/>
    <w:rsid w:val="001650E1"/>
    <w:rsid w:val="00167032"/>
    <w:rsid w:val="001739BD"/>
    <w:rsid w:val="00182085"/>
    <w:rsid w:val="00182822"/>
    <w:rsid w:val="001A683B"/>
    <w:rsid w:val="001A6B49"/>
    <w:rsid w:val="001B05B5"/>
    <w:rsid w:val="001D541F"/>
    <w:rsid w:val="001D66AA"/>
    <w:rsid w:val="001E3658"/>
    <w:rsid w:val="001F03E9"/>
    <w:rsid w:val="001F127B"/>
    <w:rsid w:val="00203B43"/>
    <w:rsid w:val="00221E98"/>
    <w:rsid w:val="00230871"/>
    <w:rsid w:val="002474BF"/>
    <w:rsid w:val="00264527"/>
    <w:rsid w:val="002772C0"/>
    <w:rsid w:val="00285C04"/>
    <w:rsid w:val="00292330"/>
    <w:rsid w:val="00293256"/>
    <w:rsid w:val="002E593B"/>
    <w:rsid w:val="002E59B6"/>
    <w:rsid w:val="002F24A1"/>
    <w:rsid w:val="002F319B"/>
    <w:rsid w:val="00310747"/>
    <w:rsid w:val="003324BC"/>
    <w:rsid w:val="00343BF0"/>
    <w:rsid w:val="003448F7"/>
    <w:rsid w:val="0035634D"/>
    <w:rsid w:val="00357537"/>
    <w:rsid w:val="00357B9B"/>
    <w:rsid w:val="00362096"/>
    <w:rsid w:val="00367BC1"/>
    <w:rsid w:val="00374823"/>
    <w:rsid w:val="003A2124"/>
    <w:rsid w:val="003A646B"/>
    <w:rsid w:val="003B4321"/>
    <w:rsid w:val="003F1A13"/>
    <w:rsid w:val="00406DC6"/>
    <w:rsid w:val="00420912"/>
    <w:rsid w:val="0043296E"/>
    <w:rsid w:val="00451F3E"/>
    <w:rsid w:val="0045233B"/>
    <w:rsid w:val="004579EF"/>
    <w:rsid w:val="00490EC2"/>
    <w:rsid w:val="00496E00"/>
    <w:rsid w:val="004A5D4C"/>
    <w:rsid w:val="004B1B2B"/>
    <w:rsid w:val="004B6123"/>
    <w:rsid w:val="004C7986"/>
    <w:rsid w:val="004D3F68"/>
    <w:rsid w:val="004D52BA"/>
    <w:rsid w:val="004E5423"/>
    <w:rsid w:val="0050021D"/>
    <w:rsid w:val="005072D3"/>
    <w:rsid w:val="005276A4"/>
    <w:rsid w:val="00544AA6"/>
    <w:rsid w:val="0054696D"/>
    <w:rsid w:val="00561860"/>
    <w:rsid w:val="00574473"/>
    <w:rsid w:val="00586B91"/>
    <w:rsid w:val="00592E48"/>
    <w:rsid w:val="005C4CDE"/>
    <w:rsid w:val="005C587E"/>
    <w:rsid w:val="005D0B79"/>
    <w:rsid w:val="005D1EB0"/>
    <w:rsid w:val="005D49EC"/>
    <w:rsid w:val="005D5849"/>
    <w:rsid w:val="005D7B7A"/>
    <w:rsid w:val="005F3848"/>
    <w:rsid w:val="00625801"/>
    <w:rsid w:val="00646C13"/>
    <w:rsid w:val="006477B0"/>
    <w:rsid w:val="00656912"/>
    <w:rsid w:val="0066026A"/>
    <w:rsid w:val="00665209"/>
    <w:rsid w:val="00671A14"/>
    <w:rsid w:val="00690EF9"/>
    <w:rsid w:val="006942D5"/>
    <w:rsid w:val="006A5D28"/>
    <w:rsid w:val="006B5C89"/>
    <w:rsid w:val="006B6545"/>
    <w:rsid w:val="006D613C"/>
    <w:rsid w:val="006D6ADE"/>
    <w:rsid w:val="006D762E"/>
    <w:rsid w:val="006E6270"/>
    <w:rsid w:val="006F1A87"/>
    <w:rsid w:val="0070580C"/>
    <w:rsid w:val="007130B6"/>
    <w:rsid w:val="007232B3"/>
    <w:rsid w:val="00726223"/>
    <w:rsid w:val="00740D07"/>
    <w:rsid w:val="00747164"/>
    <w:rsid w:val="007529BB"/>
    <w:rsid w:val="00770276"/>
    <w:rsid w:val="00794259"/>
    <w:rsid w:val="007A48DE"/>
    <w:rsid w:val="007A6DBD"/>
    <w:rsid w:val="007C7B67"/>
    <w:rsid w:val="007D5780"/>
    <w:rsid w:val="007E51D0"/>
    <w:rsid w:val="007F67F0"/>
    <w:rsid w:val="008373F0"/>
    <w:rsid w:val="008525A5"/>
    <w:rsid w:val="00860D09"/>
    <w:rsid w:val="00874ABA"/>
    <w:rsid w:val="008B0D75"/>
    <w:rsid w:val="008B51A1"/>
    <w:rsid w:val="008C1432"/>
    <w:rsid w:val="008D1DC9"/>
    <w:rsid w:val="008D298B"/>
    <w:rsid w:val="008D5409"/>
    <w:rsid w:val="008F0FBB"/>
    <w:rsid w:val="008F58A2"/>
    <w:rsid w:val="0093095B"/>
    <w:rsid w:val="00943C3F"/>
    <w:rsid w:val="009607FF"/>
    <w:rsid w:val="00966420"/>
    <w:rsid w:val="009735B7"/>
    <w:rsid w:val="00975EFA"/>
    <w:rsid w:val="009877A2"/>
    <w:rsid w:val="00987C20"/>
    <w:rsid w:val="009A5695"/>
    <w:rsid w:val="009A693D"/>
    <w:rsid w:val="009C1BEC"/>
    <w:rsid w:val="009F7765"/>
    <w:rsid w:val="009F7E98"/>
    <w:rsid w:val="00A2171B"/>
    <w:rsid w:val="00A27729"/>
    <w:rsid w:val="00A47DF5"/>
    <w:rsid w:val="00A619B5"/>
    <w:rsid w:val="00A61D52"/>
    <w:rsid w:val="00A64707"/>
    <w:rsid w:val="00A7235A"/>
    <w:rsid w:val="00A83313"/>
    <w:rsid w:val="00AA0D4B"/>
    <w:rsid w:val="00AA1D03"/>
    <w:rsid w:val="00AA5525"/>
    <w:rsid w:val="00AB42FD"/>
    <w:rsid w:val="00AC1F83"/>
    <w:rsid w:val="00AC5F5C"/>
    <w:rsid w:val="00AD4E48"/>
    <w:rsid w:val="00AE1141"/>
    <w:rsid w:val="00AE3EA7"/>
    <w:rsid w:val="00AF126D"/>
    <w:rsid w:val="00AF45D5"/>
    <w:rsid w:val="00AF6EBD"/>
    <w:rsid w:val="00B02730"/>
    <w:rsid w:val="00B07844"/>
    <w:rsid w:val="00B206A2"/>
    <w:rsid w:val="00B20A2A"/>
    <w:rsid w:val="00B33719"/>
    <w:rsid w:val="00B33849"/>
    <w:rsid w:val="00B42BBA"/>
    <w:rsid w:val="00B53235"/>
    <w:rsid w:val="00B55C67"/>
    <w:rsid w:val="00B65D85"/>
    <w:rsid w:val="00B7118C"/>
    <w:rsid w:val="00B9212B"/>
    <w:rsid w:val="00BA3D05"/>
    <w:rsid w:val="00BB22BE"/>
    <w:rsid w:val="00BB6AB0"/>
    <w:rsid w:val="00BF4E07"/>
    <w:rsid w:val="00C14B8B"/>
    <w:rsid w:val="00C16052"/>
    <w:rsid w:val="00C46FFF"/>
    <w:rsid w:val="00C8491B"/>
    <w:rsid w:val="00C84FBC"/>
    <w:rsid w:val="00C8526A"/>
    <w:rsid w:val="00CA5CFC"/>
    <w:rsid w:val="00CA62F0"/>
    <w:rsid w:val="00CB358C"/>
    <w:rsid w:val="00CC1028"/>
    <w:rsid w:val="00CD4886"/>
    <w:rsid w:val="00CE101A"/>
    <w:rsid w:val="00D1458F"/>
    <w:rsid w:val="00D2359C"/>
    <w:rsid w:val="00D272B0"/>
    <w:rsid w:val="00D279C9"/>
    <w:rsid w:val="00D362A0"/>
    <w:rsid w:val="00D524E5"/>
    <w:rsid w:val="00D56745"/>
    <w:rsid w:val="00D631AB"/>
    <w:rsid w:val="00D74BBA"/>
    <w:rsid w:val="00D80A8A"/>
    <w:rsid w:val="00D86864"/>
    <w:rsid w:val="00D90F2C"/>
    <w:rsid w:val="00D934A3"/>
    <w:rsid w:val="00D9796E"/>
    <w:rsid w:val="00DA6DA8"/>
    <w:rsid w:val="00DF1225"/>
    <w:rsid w:val="00DF19E5"/>
    <w:rsid w:val="00DF5C15"/>
    <w:rsid w:val="00E04EAD"/>
    <w:rsid w:val="00E112DD"/>
    <w:rsid w:val="00E15F64"/>
    <w:rsid w:val="00E42CB3"/>
    <w:rsid w:val="00E63C02"/>
    <w:rsid w:val="00E861DF"/>
    <w:rsid w:val="00E8700E"/>
    <w:rsid w:val="00EB79D9"/>
    <w:rsid w:val="00EC7B28"/>
    <w:rsid w:val="00ED0021"/>
    <w:rsid w:val="00ED1F0A"/>
    <w:rsid w:val="00EE1EC6"/>
    <w:rsid w:val="00EE2C22"/>
    <w:rsid w:val="00EE6745"/>
    <w:rsid w:val="00F03A12"/>
    <w:rsid w:val="00F06760"/>
    <w:rsid w:val="00F10576"/>
    <w:rsid w:val="00F23A64"/>
    <w:rsid w:val="00F359D6"/>
    <w:rsid w:val="00F54846"/>
    <w:rsid w:val="00F5640D"/>
    <w:rsid w:val="00F60E8F"/>
    <w:rsid w:val="00F616EB"/>
    <w:rsid w:val="00F73324"/>
    <w:rsid w:val="00F75F0A"/>
    <w:rsid w:val="00FB315A"/>
    <w:rsid w:val="00FC6F62"/>
    <w:rsid w:val="00FD4F59"/>
    <w:rsid w:val="00FF54BA"/>
    <w:rsid w:val="00FF6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7F92519-6873-49B4-8DD0-3319F78E5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119"/>
    <w:pPr>
      <w:spacing w:after="0" w:after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82085"/>
    <w:pPr>
      <w:keepNext/>
      <w:jc w:val="center"/>
      <w:outlineLvl w:val="0"/>
    </w:pPr>
    <w:rPr>
      <w:rFonts w:ascii="Bookman" w:hAnsi="Book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C22"/>
    <w:pPr>
      <w:ind w:left="720"/>
      <w:contextualSpacing/>
    </w:pPr>
    <w:rPr>
      <w:rFonts w:ascii="Calibri" w:eastAsia="Calibri" w:hAnsi="Calibri"/>
      <w:sz w:val="22"/>
      <w:szCs w:val="22"/>
    </w:rPr>
  </w:style>
  <w:style w:type="paragraph" w:styleId="Title">
    <w:name w:val="Title"/>
    <w:basedOn w:val="Normal"/>
    <w:link w:val="TitleChar"/>
    <w:qFormat/>
    <w:rsid w:val="00167032"/>
    <w:pPr>
      <w:jc w:val="center"/>
    </w:pPr>
    <w:rPr>
      <w:sz w:val="28"/>
      <w:szCs w:val="20"/>
    </w:rPr>
  </w:style>
  <w:style w:type="character" w:customStyle="1" w:styleId="TitleChar">
    <w:name w:val="Title Char"/>
    <w:basedOn w:val="DefaultParagraphFont"/>
    <w:link w:val="Title"/>
    <w:rsid w:val="00167032"/>
    <w:rPr>
      <w:rFonts w:ascii="Times New Roman" w:eastAsia="Times New Roman" w:hAnsi="Times New Roman" w:cs="Times New Roman"/>
      <w:sz w:val="28"/>
      <w:szCs w:val="20"/>
    </w:rPr>
  </w:style>
  <w:style w:type="paragraph" w:styleId="BodyTextIndent">
    <w:name w:val="Body Text Indent"/>
    <w:basedOn w:val="Normal"/>
    <w:link w:val="BodyTextIndentChar"/>
    <w:rsid w:val="00167032"/>
    <w:pPr>
      <w:ind w:firstLine="720"/>
    </w:pPr>
    <w:rPr>
      <w:szCs w:val="20"/>
    </w:rPr>
  </w:style>
  <w:style w:type="character" w:customStyle="1" w:styleId="BodyTextIndentChar">
    <w:name w:val="Body Text Indent Char"/>
    <w:basedOn w:val="DefaultParagraphFont"/>
    <w:link w:val="BodyTextIndent"/>
    <w:rsid w:val="00167032"/>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182085"/>
    <w:rPr>
      <w:rFonts w:ascii="Bookman" w:eastAsia="Times New Roman" w:hAnsi="Bookman" w:cs="Times New Roman"/>
      <w:sz w:val="40"/>
      <w:szCs w:val="20"/>
    </w:rPr>
  </w:style>
  <w:style w:type="paragraph" w:styleId="NoSpacing">
    <w:name w:val="No Spacing"/>
    <w:uiPriority w:val="1"/>
    <w:qFormat/>
    <w:rsid w:val="009A5695"/>
    <w:pPr>
      <w:widowControl w:val="0"/>
      <w:autoSpaceDE w:val="0"/>
      <w:autoSpaceDN w:val="0"/>
      <w:adjustRightInd w:val="0"/>
      <w:spacing w:after="0" w:afterAutospacing="0"/>
    </w:pPr>
    <w:rPr>
      <w:rFonts w:ascii="Times New Roman" w:eastAsia="Times New Roman" w:hAnsi="Times New Roman" w:cs="Times New Roman"/>
      <w:sz w:val="24"/>
      <w:szCs w:val="24"/>
    </w:rPr>
  </w:style>
  <w:style w:type="paragraph" w:customStyle="1" w:styleId="msolistparagraph0">
    <w:name w:val="msolistparagraph"/>
    <w:basedOn w:val="Normal"/>
    <w:rsid w:val="00A83313"/>
    <w:pPr>
      <w:ind w:left="720"/>
    </w:pPr>
    <w:rPr>
      <w:rFonts w:ascii="Calibri" w:hAnsi="Calibri"/>
      <w:sz w:val="22"/>
      <w:szCs w:val="22"/>
    </w:rPr>
  </w:style>
  <w:style w:type="paragraph" w:styleId="Header">
    <w:name w:val="header"/>
    <w:basedOn w:val="Normal"/>
    <w:link w:val="HeaderChar"/>
    <w:uiPriority w:val="99"/>
    <w:unhideWhenUsed/>
    <w:rsid w:val="00A27729"/>
    <w:pPr>
      <w:tabs>
        <w:tab w:val="center" w:pos="4680"/>
        <w:tab w:val="right" w:pos="9360"/>
      </w:tabs>
    </w:pPr>
  </w:style>
  <w:style w:type="character" w:customStyle="1" w:styleId="HeaderChar">
    <w:name w:val="Header Char"/>
    <w:basedOn w:val="DefaultParagraphFont"/>
    <w:link w:val="Header"/>
    <w:uiPriority w:val="99"/>
    <w:rsid w:val="00A2772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27729"/>
    <w:pPr>
      <w:tabs>
        <w:tab w:val="center" w:pos="4680"/>
        <w:tab w:val="right" w:pos="9360"/>
      </w:tabs>
    </w:pPr>
  </w:style>
  <w:style w:type="character" w:customStyle="1" w:styleId="FooterChar">
    <w:name w:val="Footer Char"/>
    <w:basedOn w:val="DefaultParagraphFont"/>
    <w:link w:val="Footer"/>
    <w:uiPriority w:val="99"/>
    <w:rsid w:val="00A27729"/>
    <w:rPr>
      <w:rFonts w:ascii="Times New Roman" w:eastAsia="Times New Roman" w:hAnsi="Times New Roman" w:cs="Times New Roman"/>
      <w:sz w:val="24"/>
      <w:szCs w:val="24"/>
    </w:rPr>
  </w:style>
  <w:style w:type="paragraph" w:styleId="NormalWeb">
    <w:name w:val="Normal (Web)"/>
    <w:basedOn w:val="Normal"/>
    <w:uiPriority w:val="99"/>
    <w:semiHidden/>
    <w:unhideWhenUsed/>
    <w:rsid w:val="00AF6E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63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59B8D-C609-4CD3-832F-A5746DB0A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1835</TotalTime>
  <Pages>26</Pages>
  <Words>14495</Words>
  <Characters>82628</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90</cp:revision>
  <cp:lastPrinted>2016-02-12T15:24:00Z</cp:lastPrinted>
  <dcterms:created xsi:type="dcterms:W3CDTF">2015-09-23T18:08:00Z</dcterms:created>
  <dcterms:modified xsi:type="dcterms:W3CDTF">2016-02-12T15:29:00Z</dcterms:modified>
</cp:coreProperties>
</file>